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2AC56" w14:textId="77777777" w:rsidR="008B22C1" w:rsidRPr="00DC0BDA" w:rsidRDefault="008B22C1" w:rsidP="008F370B">
      <w:pPr>
        <w:keepNext/>
        <w:keepLines/>
        <w:suppressLineNumbers/>
        <w:autoSpaceDE/>
        <w:autoSpaceDN/>
        <w:jc w:val="both"/>
        <w:rPr>
          <w:rFonts w:eastAsia="SimSun"/>
          <w:b/>
          <w:bCs/>
          <w:kern w:val="1"/>
          <w:sz w:val="20"/>
          <w:szCs w:val="20"/>
          <w:lang w:eastAsia="zh-CN" w:bidi="hi-IN"/>
        </w:rPr>
      </w:pPr>
      <w:commentRangeStart w:id="0"/>
      <w:commentRangeEnd w:id="0"/>
      <w:r>
        <w:commentReference w:id="0"/>
      </w:r>
    </w:p>
    <w:p w14:paraId="049DA4A2" w14:textId="140EB64C" w:rsidR="00116C9D" w:rsidRPr="00BA3A56" w:rsidRDefault="00116C9D" w:rsidP="008F370B">
      <w:pPr>
        <w:jc w:val="center"/>
        <w:rPr>
          <w:b/>
          <w:bCs/>
          <w:sz w:val="32"/>
          <w:szCs w:val="32"/>
        </w:rPr>
      </w:pPr>
      <w:bookmarkStart w:id="1" w:name="_Hlk198215632"/>
      <w:commentRangeStart w:id="2"/>
      <w:r w:rsidRPr="0744CFF6">
        <w:rPr>
          <w:b/>
          <w:bCs/>
          <w:sz w:val="32"/>
          <w:szCs w:val="32"/>
        </w:rPr>
        <w:t xml:space="preserve">Maaparandusseaduse ja </w:t>
      </w:r>
      <w:bookmarkStart w:id="3" w:name="_Hlk217052094"/>
      <w:r w:rsidR="00DE375B" w:rsidRPr="0744CFF6">
        <w:rPr>
          <w:b/>
          <w:bCs/>
          <w:sz w:val="32"/>
          <w:szCs w:val="32"/>
        </w:rPr>
        <w:t>teiste</w:t>
      </w:r>
      <w:r w:rsidR="007C531F" w:rsidRPr="0744CFF6">
        <w:rPr>
          <w:b/>
          <w:bCs/>
          <w:sz w:val="32"/>
          <w:szCs w:val="32"/>
        </w:rPr>
        <w:t xml:space="preserve"> seadus</w:t>
      </w:r>
      <w:r w:rsidR="00DE375B" w:rsidRPr="0744CFF6">
        <w:rPr>
          <w:b/>
          <w:bCs/>
          <w:sz w:val="32"/>
          <w:szCs w:val="32"/>
        </w:rPr>
        <w:t>t</w:t>
      </w:r>
      <w:r w:rsidR="007C531F" w:rsidRPr="0744CFF6">
        <w:rPr>
          <w:b/>
          <w:bCs/>
          <w:sz w:val="32"/>
          <w:szCs w:val="32"/>
        </w:rPr>
        <w:t>e</w:t>
      </w:r>
      <w:commentRangeEnd w:id="2"/>
      <w:r>
        <w:commentReference w:id="2"/>
      </w:r>
      <w:r w:rsidR="007C531F" w:rsidRPr="0744CFF6">
        <w:rPr>
          <w:b/>
          <w:bCs/>
          <w:sz w:val="32"/>
          <w:szCs w:val="32"/>
        </w:rPr>
        <w:t xml:space="preserve"> </w:t>
      </w:r>
      <w:bookmarkEnd w:id="3"/>
      <w:r w:rsidRPr="0744CFF6">
        <w:rPr>
          <w:b/>
          <w:bCs/>
          <w:sz w:val="32"/>
          <w:szCs w:val="32"/>
        </w:rPr>
        <w:t>muutmise seaduse eelnõu seletuskiri</w:t>
      </w:r>
      <w:bookmarkEnd w:id="1"/>
    </w:p>
    <w:p w14:paraId="2EC18663" w14:textId="77777777" w:rsidR="00116C9D" w:rsidRPr="00BA3A56" w:rsidRDefault="00116C9D" w:rsidP="008F370B">
      <w:pPr>
        <w:jc w:val="both"/>
        <w:rPr>
          <w:b/>
          <w:bCs/>
        </w:rPr>
      </w:pPr>
    </w:p>
    <w:p w14:paraId="514D4BE5" w14:textId="77777777" w:rsidR="00116C9D" w:rsidRPr="00BA3A56" w:rsidRDefault="00116C9D" w:rsidP="008F370B">
      <w:pPr>
        <w:jc w:val="both"/>
        <w:rPr>
          <w:b/>
          <w:bCs/>
        </w:rPr>
      </w:pPr>
      <w:r w:rsidRPr="00BA3A56">
        <w:rPr>
          <w:b/>
          <w:bCs/>
        </w:rPr>
        <w:t>1. Sissejuhatus</w:t>
      </w:r>
    </w:p>
    <w:p w14:paraId="1D65786B" w14:textId="77777777" w:rsidR="00116C9D" w:rsidRPr="00BA3A56" w:rsidRDefault="00116C9D" w:rsidP="008F370B">
      <w:pPr>
        <w:jc w:val="both"/>
        <w:rPr>
          <w:b/>
          <w:bCs/>
        </w:rPr>
      </w:pPr>
    </w:p>
    <w:p w14:paraId="58C96DBF" w14:textId="77777777" w:rsidR="00116C9D" w:rsidRPr="00BA3A56" w:rsidRDefault="00116C9D" w:rsidP="008F370B">
      <w:pPr>
        <w:jc w:val="both"/>
        <w:rPr>
          <w:b/>
          <w:bCs/>
        </w:rPr>
      </w:pPr>
      <w:r w:rsidRPr="00BA3A56">
        <w:rPr>
          <w:b/>
          <w:bCs/>
        </w:rPr>
        <w:t>1.1 Sisukokkuvõte</w:t>
      </w:r>
    </w:p>
    <w:p w14:paraId="4284202A" w14:textId="77777777" w:rsidR="00116C9D" w:rsidRPr="00BA3A56" w:rsidRDefault="00116C9D" w:rsidP="008F370B">
      <w:pPr>
        <w:jc w:val="both"/>
      </w:pPr>
    </w:p>
    <w:p w14:paraId="1594F70C" w14:textId="781DD03E" w:rsidR="000F73AE" w:rsidRPr="00BA3A56" w:rsidRDefault="000F73AE" w:rsidP="000F73AE">
      <w:pPr>
        <w:jc w:val="both"/>
      </w:pPr>
      <w:r w:rsidRPr="00BA3A56">
        <w:t>Eelnõu</w:t>
      </w:r>
      <w:r w:rsidR="00F817F4" w:rsidRPr="00BA3A56">
        <w:t>kohase seadusega</w:t>
      </w:r>
      <w:r w:rsidRPr="00BA3A56">
        <w:t xml:space="preserve"> muudetakse maaparandusseadust (edaspidi ka </w:t>
      </w:r>
      <w:proofErr w:type="spellStart"/>
      <w:r w:rsidRPr="00BA3A56">
        <w:rPr>
          <w:i/>
          <w:iCs/>
        </w:rPr>
        <w:t>MaaParS</w:t>
      </w:r>
      <w:proofErr w:type="spellEnd"/>
      <w:r w:rsidRPr="00BA3A56">
        <w:t>)</w:t>
      </w:r>
      <w:r w:rsidR="00A64B72" w:rsidRPr="00BA3A56">
        <w:t>,</w:t>
      </w:r>
      <w:r w:rsidRPr="00BA3A56">
        <w:t xml:space="preserve">  keskkonnaseadustiku üldosa seadust</w:t>
      </w:r>
      <w:r w:rsidR="000C2062" w:rsidRPr="00BA3A56">
        <w:t xml:space="preserve"> </w:t>
      </w:r>
      <w:r w:rsidR="00013F2F" w:rsidRPr="00BA3A56">
        <w:rPr>
          <w:bCs/>
        </w:rPr>
        <w:t xml:space="preserve">(edaspidi ka </w:t>
      </w:r>
      <w:proofErr w:type="spellStart"/>
      <w:r w:rsidR="00013F2F" w:rsidRPr="00BA3A56">
        <w:rPr>
          <w:bCs/>
          <w:i/>
        </w:rPr>
        <w:t>KeÜS</w:t>
      </w:r>
      <w:proofErr w:type="spellEnd"/>
      <w:r w:rsidR="00013F2F" w:rsidRPr="00BA3A56">
        <w:rPr>
          <w:bCs/>
        </w:rPr>
        <w:t>)</w:t>
      </w:r>
      <w:r w:rsidR="00A64B72" w:rsidRPr="00BA3A56">
        <w:rPr>
          <w:bCs/>
        </w:rPr>
        <w:t xml:space="preserve"> ja veeseadust</w:t>
      </w:r>
      <w:r w:rsidRPr="00BA3A56">
        <w:t xml:space="preserve">. </w:t>
      </w:r>
    </w:p>
    <w:p w14:paraId="3EECD1F7" w14:textId="77777777" w:rsidR="000F73AE" w:rsidRPr="00BA3A56" w:rsidRDefault="000F73AE" w:rsidP="008F370B">
      <w:pPr>
        <w:jc w:val="both"/>
      </w:pPr>
    </w:p>
    <w:p w14:paraId="206AE33C" w14:textId="19BF7C51" w:rsidR="00B71326" w:rsidRPr="00BA3A56" w:rsidRDefault="007E4F1C" w:rsidP="007E4F1C">
      <w:pPr>
        <w:jc w:val="both"/>
      </w:pPr>
      <w:r w:rsidRPr="00BA3A56">
        <w:t xml:space="preserve">Muudatused on tingitud järgmistest maaparandusseadusest tulenevatest </w:t>
      </w:r>
      <w:commentRangeStart w:id="4"/>
      <w:r w:rsidRPr="00BA3A56">
        <w:t>probleemidest</w:t>
      </w:r>
      <w:commentRangeEnd w:id="4"/>
      <w:r w:rsidR="00B62416" w:rsidRPr="00BA3A56">
        <w:rPr>
          <w:rStyle w:val="Kommentaariviide"/>
          <w:sz w:val="24"/>
          <w:szCs w:val="24"/>
        </w:rPr>
        <w:commentReference w:id="4"/>
      </w:r>
      <w:r w:rsidRPr="00BA3A56">
        <w:t xml:space="preserve">: </w:t>
      </w:r>
    </w:p>
    <w:p w14:paraId="6B6A9E13" w14:textId="5B128D47" w:rsidR="00116C9D" w:rsidRPr="00BA3A56" w:rsidRDefault="00652E73" w:rsidP="00B71326">
      <w:pPr>
        <w:pStyle w:val="Loendilik"/>
        <w:numPr>
          <w:ilvl w:val="0"/>
          <w:numId w:val="46"/>
        </w:numPr>
        <w:ind w:left="360"/>
        <w:jc w:val="both"/>
        <w:rPr>
          <w:rFonts w:ascii="Times New Roman" w:hAnsi="Times New Roman"/>
          <w:sz w:val="24"/>
          <w:szCs w:val="24"/>
        </w:rPr>
      </w:pPr>
      <w:r w:rsidRPr="00BA3A56">
        <w:rPr>
          <w:rFonts w:ascii="Times New Roman" w:hAnsi="Times New Roman"/>
          <w:sz w:val="24"/>
          <w:szCs w:val="24"/>
        </w:rPr>
        <w:t xml:space="preserve">vastutus </w:t>
      </w:r>
      <w:proofErr w:type="spellStart"/>
      <w:r w:rsidRPr="00BA3A56">
        <w:rPr>
          <w:rFonts w:ascii="Times New Roman" w:hAnsi="Times New Roman"/>
          <w:sz w:val="24"/>
          <w:szCs w:val="24"/>
        </w:rPr>
        <w:t>ü</w:t>
      </w:r>
      <w:r w:rsidR="00B71326" w:rsidRPr="00BA3A56">
        <w:rPr>
          <w:rFonts w:ascii="Times New Roman" w:hAnsi="Times New Roman"/>
          <w:sz w:val="24"/>
          <w:szCs w:val="24"/>
        </w:rPr>
        <w:t>hiseesvoolu</w:t>
      </w:r>
      <w:proofErr w:type="spellEnd"/>
      <w:r w:rsidR="00B71326" w:rsidRPr="00BA3A56">
        <w:rPr>
          <w:rFonts w:ascii="Times New Roman" w:hAnsi="Times New Roman"/>
          <w:sz w:val="24"/>
          <w:szCs w:val="24"/>
        </w:rPr>
        <w:t xml:space="preserve"> korrashoiu eest on ebaselge;</w:t>
      </w:r>
    </w:p>
    <w:p w14:paraId="23F4D4D1" w14:textId="6210F794" w:rsidR="00652E73" w:rsidRPr="00BA3A56" w:rsidRDefault="00652E73" w:rsidP="00B71326">
      <w:pPr>
        <w:pStyle w:val="Loendilik"/>
        <w:numPr>
          <w:ilvl w:val="0"/>
          <w:numId w:val="46"/>
        </w:numPr>
        <w:ind w:left="360"/>
        <w:jc w:val="both"/>
        <w:rPr>
          <w:rFonts w:ascii="Times New Roman" w:hAnsi="Times New Roman"/>
          <w:sz w:val="24"/>
          <w:szCs w:val="24"/>
        </w:rPr>
      </w:pPr>
      <w:r w:rsidRPr="00BA3A56">
        <w:rPr>
          <w:rFonts w:ascii="Times New Roman" w:hAnsi="Times New Roman"/>
          <w:sz w:val="24"/>
          <w:szCs w:val="24"/>
        </w:rPr>
        <w:t>ei ole üheselt arusaadav, mis on lisavesi, kes on lisavee juhtija ja millised on lisavee juhtija kohustused eesvoolu korrashoiu tagamisel;</w:t>
      </w:r>
    </w:p>
    <w:p w14:paraId="3E7BE06D" w14:textId="1D1CEED3" w:rsidR="00652E73" w:rsidRPr="00BA3A56" w:rsidRDefault="00652E73" w:rsidP="00B71326">
      <w:pPr>
        <w:pStyle w:val="Loendilik"/>
        <w:numPr>
          <w:ilvl w:val="0"/>
          <w:numId w:val="46"/>
        </w:numPr>
        <w:ind w:left="360"/>
        <w:jc w:val="both"/>
        <w:rPr>
          <w:rFonts w:ascii="Times New Roman" w:hAnsi="Times New Roman"/>
          <w:sz w:val="24"/>
          <w:szCs w:val="24"/>
        </w:rPr>
      </w:pPr>
      <w:r w:rsidRPr="00BA3A56">
        <w:rPr>
          <w:rFonts w:ascii="Times New Roman" w:hAnsi="Times New Roman"/>
          <w:sz w:val="24"/>
          <w:szCs w:val="24"/>
        </w:rPr>
        <w:t>maaparandushoiukava on bürokraatlik dokument, mis ei täida oma eesmärki maaparandushoiutööde planeerimisel;</w:t>
      </w:r>
    </w:p>
    <w:p w14:paraId="10643D72" w14:textId="40616C2F" w:rsidR="00652E73" w:rsidRPr="00BA3A56" w:rsidRDefault="00652E73" w:rsidP="00652E73">
      <w:pPr>
        <w:pStyle w:val="Loendilik"/>
        <w:numPr>
          <w:ilvl w:val="0"/>
          <w:numId w:val="46"/>
        </w:numPr>
        <w:ind w:left="360"/>
        <w:jc w:val="both"/>
        <w:rPr>
          <w:rFonts w:ascii="Times New Roman" w:hAnsi="Times New Roman"/>
          <w:sz w:val="24"/>
          <w:szCs w:val="24"/>
        </w:rPr>
      </w:pPr>
      <w:r w:rsidRPr="00BA3A56">
        <w:rPr>
          <w:rFonts w:ascii="Times New Roman" w:hAnsi="Times New Roman"/>
          <w:sz w:val="24"/>
          <w:szCs w:val="24"/>
        </w:rPr>
        <w:t>maakorraldustoimingu tegemise ning kinnisasja sihtotstarbe ja kasutusotstarbe muutmise kooskõlastamine ei täida enam oma eesmärki ennetada maaparandussüsteemi kahjusta</w:t>
      </w:r>
      <w:r w:rsidR="009878D9" w:rsidRPr="00BA3A56">
        <w:rPr>
          <w:rFonts w:ascii="Times New Roman" w:hAnsi="Times New Roman"/>
          <w:sz w:val="24"/>
          <w:szCs w:val="24"/>
        </w:rPr>
        <w:t>vat</w:t>
      </w:r>
      <w:r w:rsidRPr="00BA3A56">
        <w:rPr>
          <w:rFonts w:ascii="Times New Roman" w:hAnsi="Times New Roman"/>
          <w:sz w:val="24"/>
          <w:szCs w:val="24"/>
        </w:rPr>
        <w:t xml:space="preserve"> tegevus</w:t>
      </w:r>
      <w:r w:rsidR="009878D9" w:rsidRPr="00BA3A56">
        <w:rPr>
          <w:rFonts w:ascii="Times New Roman" w:hAnsi="Times New Roman"/>
          <w:sz w:val="24"/>
          <w:szCs w:val="24"/>
        </w:rPr>
        <w:t>t;</w:t>
      </w:r>
    </w:p>
    <w:p w14:paraId="6B7377F3" w14:textId="18E2998B" w:rsidR="009878D9" w:rsidRPr="00BA3A56" w:rsidRDefault="009878D9" w:rsidP="00652E73">
      <w:pPr>
        <w:pStyle w:val="Loendilik"/>
        <w:numPr>
          <w:ilvl w:val="0"/>
          <w:numId w:val="46"/>
        </w:numPr>
        <w:ind w:left="360"/>
        <w:jc w:val="both"/>
        <w:rPr>
          <w:rFonts w:ascii="Times New Roman" w:hAnsi="Times New Roman"/>
          <w:sz w:val="24"/>
          <w:szCs w:val="24"/>
        </w:rPr>
      </w:pPr>
      <w:r w:rsidRPr="00BA3A56">
        <w:rPr>
          <w:rFonts w:ascii="Times New Roman" w:hAnsi="Times New Roman"/>
          <w:sz w:val="24"/>
          <w:szCs w:val="24"/>
        </w:rPr>
        <w:t xml:space="preserve">maaparandussüsteemi maa-alal, eesvoolu kaitsevööndis või eesvoolu kaitselõigul muu tegevuse kavandamiseks loa andmine </w:t>
      </w:r>
      <w:r w:rsidR="00AD5BE2" w:rsidRPr="00BA3A56">
        <w:rPr>
          <w:rFonts w:ascii="Times New Roman" w:hAnsi="Times New Roman"/>
          <w:sz w:val="24"/>
          <w:szCs w:val="24"/>
        </w:rPr>
        <w:t xml:space="preserve">on </w:t>
      </w:r>
      <w:r w:rsidRPr="00BA3A56">
        <w:rPr>
          <w:rFonts w:ascii="Times New Roman" w:hAnsi="Times New Roman"/>
          <w:sz w:val="24"/>
          <w:szCs w:val="24"/>
        </w:rPr>
        <w:t>keeruline;</w:t>
      </w:r>
    </w:p>
    <w:p w14:paraId="0D9AD44D" w14:textId="040790E3" w:rsidR="009878D9" w:rsidRPr="00BA3A56" w:rsidRDefault="009878D9" w:rsidP="00652E73">
      <w:pPr>
        <w:pStyle w:val="Loendilik"/>
        <w:numPr>
          <w:ilvl w:val="0"/>
          <w:numId w:val="46"/>
        </w:numPr>
        <w:ind w:left="360"/>
        <w:jc w:val="both"/>
        <w:rPr>
          <w:rFonts w:ascii="Times New Roman" w:hAnsi="Times New Roman"/>
          <w:sz w:val="24"/>
          <w:szCs w:val="24"/>
        </w:rPr>
      </w:pPr>
      <w:r w:rsidRPr="00BA3A56">
        <w:rPr>
          <w:rFonts w:ascii="Times New Roman" w:hAnsi="Times New Roman"/>
          <w:sz w:val="24"/>
          <w:szCs w:val="24"/>
        </w:rPr>
        <w:t>maaparandussüsteemi ehitusloa menetlus on ajamahukas ka seal, kus ehitamisega kellegi huve ei kahjustata;</w:t>
      </w:r>
    </w:p>
    <w:p w14:paraId="2F3AFEEE" w14:textId="5C139A43" w:rsidR="009878D9" w:rsidRPr="00BA3A56" w:rsidRDefault="009878D9" w:rsidP="00652E73">
      <w:pPr>
        <w:pStyle w:val="Loendilik"/>
        <w:numPr>
          <w:ilvl w:val="0"/>
          <w:numId w:val="46"/>
        </w:numPr>
        <w:ind w:left="360"/>
        <w:jc w:val="both"/>
        <w:rPr>
          <w:rFonts w:ascii="Times New Roman" w:hAnsi="Times New Roman"/>
          <w:sz w:val="24"/>
          <w:szCs w:val="24"/>
        </w:rPr>
      </w:pPr>
      <w:r w:rsidRPr="00BA3A56">
        <w:rPr>
          <w:rFonts w:ascii="Times New Roman" w:hAnsi="Times New Roman"/>
          <w:sz w:val="24"/>
          <w:szCs w:val="24"/>
        </w:rPr>
        <w:t>teatud olukordades on ole võimalik ehitusluba 30 päeva jooksul anda;</w:t>
      </w:r>
    </w:p>
    <w:p w14:paraId="26C834B3" w14:textId="3FF6E5E5" w:rsidR="009878D9" w:rsidRPr="00BA3A56" w:rsidRDefault="009878D9" w:rsidP="00652E73">
      <w:pPr>
        <w:pStyle w:val="Loendilik"/>
        <w:numPr>
          <w:ilvl w:val="0"/>
          <w:numId w:val="46"/>
        </w:numPr>
        <w:ind w:left="360"/>
        <w:jc w:val="both"/>
        <w:rPr>
          <w:rFonts w:ascii="Times New Roman" w:hAnsi="Times New Roman"/>
          <w:sz w:val="24"/>
          <w:szCs w:val="24"/>
        </w:rPr>
      </w:pPr>
      <w:r w:rsidRPr="00BA3A56">
        <w:rPr>
          <w:rFonts w:ascii="Times New Roman" w:hAnsi="Times New Roman"/>
          <w:sz w:val="24"/>
          <w:szCs w:val="24"/>
        </w:rPr>
        <w:t xml:space="preserve">maaparandussüsteemi üksikrajatise ja väikesüsteemi, millele ei ole asukohast tulenevalt seatud avalik-õiguslikke kitsendusi ehitusõiguse saamine </w:t>
      </w:r>
      <w:r w:rsidR="00AD5BE2" w:rsidRPr="00BA3A56">
        <w:rPr>
          <w:rFonts w:ascii="Times New Roman" w:hAnsi="Times New Roman"/>
          <w:sz w:val="24"/>
          <w:szCs w:val="24"/>
        </w:rPr>
        <w:t xml:space="preserve">on </w:t>
      </w:r>
      <w:r w:rsidR="002470B1" w:rsidRPr="00BA3A56">
        <w:rPr>
          <w:rFonts w:ascii="Times New Roman" w:hAnsi="Times New Roman"/>
          <w:sz w:val="24"/>
          <w:szCs w:val="24"/>
        </w:rPr>
        <w:t>liialt ajamahukas;</w:t>
      </w:r>
    </w:p>
    <w:p w14:paraId="1329707D" w14:textId="21F4776F" w:rsidR="002470B1" w:rsidRPr="00BA3A56" w:rsidRDefault="002470B1" w:rsidP="00652E73">
      <w:pPr>
        <w:pStyle w:val="Loendilik"/>
        <w:numPr>
          <w:ilvl w:val="0"/>
          <w:numId w:val="46"/>
        </w:numPr>
        <w:ind w:left="360"/>
        <w:jc w:val="both"/>
        <w:rPr>
          <w:rFonts w:ascii="Times New Roman" w:hAnsi="Times New Roman"/>
          <w:sz w:val="24"/>
          <w:szCs w:val="24"/>
        </w:rPr>
      </w:pPr>
      <w:r w:rsidRPr="00BA3A56">
        <w:rPr>
          <w:rFonts w:ascii="Times New Roman" w:hAnsi="Times New Roman"/>
          <w:sz w:val="24"/>
          <w:szCs w:val="24"/>
        </w:rPr>
        <w:t>väikesüsteemi määratlus on ebamäärane ja ajas muutuv ka siis, kui väikesüsteemi suurus ei muutu;</w:t>
      </w:r>
    </w:p>
    <w:p w14:paraId="236E399C" w14:textId="0337EDD7" w:rsidR="002470B1" w:rsidRPr="00BA3A56" w:rsidRDefault="002470B1" w:rsidP="00652E73">
      <w:pPr>
        <w:pStyle w:val="Loendilik"/>
        <w:numPr>
          <w:ilvl w:val="0"/>
          <w:numId w:val="46"/>
        </w:numPr>
        <w:ind w:left="360"/>
        <w:jc w:val="both"/>
        <w:rPr>
          <w:rFonts w:ascii="Times New Roman" w:hAnsi="Times New Roman"/>
          <w:sz w:val="24"/>
          <w:szCs w:val="24"/>
        </w:rPr>
      </w:pPr>
      <w:r w:rsidRPr="00BA3A56">
        <w:rPr>
          <w:rFonts w:ascii="Times New Roman" w:hAnsi="Times New Roman"/>
          <w:sz w:val="24"/>
          <w:szCs w:val="24"/>
        </w:rPr>
        <w:t>väikesüsteemi kasutusloa taotlusega küsitakse dokumente, mis pole otseselt vajalikud;</w:t>
      </w:r>
    </w:p>
    <w:p w14:paraId="75BD55A1" w14:textId="4DB4ADEB" w:rsidR="002470B1" w:rsidRPr="00BA3A56" w:rsidRDefault="002470B1" w:rsidP="00652E73">
      <w:pPr>
        <w:pStyle w:val="Loendilik"/>
        <w:numPr>
          <w:ilvl w:val="0"/>
          <w:numId w:val="46"/>
        </w:numPr>
        <w:ind w:left="360"/>
        <w:jc w:val="both"/>
        <w:rPr>
          <w:rFonts w:ascii="Times New Roman" w:hAnsi="Times New Roman"/>
          <w:sz w:val="24"/>
          <w:szCs w:val="24"/>
        </w:rPr>
      </w:pPr>
      <w:r w:rsidRPr="00BA3A56">
        <w:rPr>
          <w:rFonts w:ascii="Times New Roman" w:hAnsi="Times New Roman"/>
          <w:sz w:val="24"/>
          <w:szCs w:val="24"/>
        </w:rPr>
        <w:t xml:space="preserve">maaparandusühistu asutamine on keeruline ja </w:t>
      </w:r>
      <w:proofErr w:type="spellStart"/>
      <w:r w:rsidRPr="00BA3A56">
        <w:rPr>
          <w:rFonts w:ascii="Times New Roman" w:hAnsi="Times New Roman"/>
          <w:sz w:val="24"/>
          <w:szCs w:val="24"/>
        </w:rPr>
        <w:t>MaRu-le</w:t>
      </w:r>
      <w:proofErr w:type="spellEnd"/>
      <w:r w:rsidRPr="00BA3A56">
        <w:rPr>
          <w:rFonts w:ascii="Times New Roman" w:hAnsi="Times New Roman"/>
          <w:sz w:val="24"/>
          <w:szCs w:val="24"/>
        </w:rPr>
        <w:t xml:space="preserve"> õiendi väljastamise kohustus teatud juhtudel ebavajalik;</w:t>
      </w:r>
    </w:p>
    <w:p w14:paraId="73DF6C9F" w14:textId="797884CF" w:rsidR="002470B1" w:rsidRPr="00BA3A56" w:rsidRDefault="002470B1" w:rsidP="00652E73">
      <w:pPr>
        <w:pStyle w:val="Loendilik"/>
        <w:numPr>
          <w:ilvl w:val="0"/>
          <w:numId w:val="46"/>
        </w:numPr>
        <w:ind w:left="360"/>
        <w:jc w:val="both"/>
        <w:rPr>
          <w:rFonts w:ascii="Times New Roman" w:hAnsi="Times New Roman"/>
          <w:sz w:val="24"/>
          <w:szCs w:val="24"/>
        </w:rPr>
      </w:pPr>
      <w:r w:rsidRPr="00BA3A56">
        <w:rPr>
          <w:rFonts w:ascii="Times New Roman" w:hAnsi="Times New Roman"/>
          <w:sz w:val="24"/>
          <w:szCs w:val="24"/>
        </w:rPr>
        <w:t xml:space="preserve">maaparandusseaduses kasutatavaid termineid </w:t>
      </w:r>
      <w:r w:rsidR="00A60C65" w:rsidRPr="00BA3A56">
        <w:rPr>
          <w:rFonts w:ascii="Times New Roman" w:hAnsi="Times New Roman"/>
          <w:sz w:val="24"/>
          <w:szCs w:val="24"/>
        </w:rPr>
        <w:t>(maaparandu</w:t>
      </w:r>
      <w:r w:rsidR="007D4DB2" w:rsidRPr="00BA3A56">
        <w:rPr>
          <w:rFonts w:ascii="Times New Roman" w:hAnsi="Times New Roman"/>
          <w:sz w:val="24"/>
          <w:szCs w:val="24"/>
        </w:rPr>
        <w:t>s</w:t>
      </w:r>
      <w:r w:rsidR="00A60C65" w:rsidRPr="00BA3A56">
        <w:rPr>
          <w:rFonts w:ascii="Times New Roman" w:hAnsi="Times New Roman"/>
          <w:sz w:val="24"/>
          <w:szCs w:val="24"/>
        </w:rPr>
        <w:t>süsteem, väikesüsteem</w:t>
      </w:r>
      <w:r w:rsidR="00B6764E" w:rsidRPr="00BA3A56">
        <w:rPr>
          <w:rFonts w:ascii="Times New Roman" w:hAnsi="Times New Roman"/>
          <w:sz w:val="24"/>
          <w:szCs w:val="24"/>
        </w:rPr>
        <w:t>, lisavesi, lisavee juhtija</w:t>
      </w:r>
      <w:r w:rsidR="00A60C65" w:rsidRPr="00BA3A56">
        <w:rPr>
          <w:rFonts w:ascii="Times New Roman" w:hAnsi="Times New Roman"/>
          <w:sz w:val="24"/>
          <w:szCs w:val="24"/>
        </w:rPr>
        <w:t xml:space="preserve">) </w:t>
      </w:r>
      <w:r w:rsidRPr="00BA3A56">
        <w:rPr>
          <w:rFonts w:ascii="Times New Roman" w:hAnsi="Times New Roman"/>
          <w:sz w:val="24"/>
          <w:szCs w:val="24"/>
        </w:rPr>
        <w:t>on teatud olukordades erinevalt mõistetud.</w:t>
      </w:r>
    </w:p>
    <w:p w14:paraId="1B6D6B89" w14:textId="7CA324D0" w:rsidR="00E076E7" w:rsidRPr="00BA3A56" w:rsidRDefault="007C531F" w:rsidP="008F370B">
      <w:pPr>
        <w:jc w:val="both"/>
      </w:pPr>
      <w:r w:rsidRPr="00BA3A56">
        <w:t>Keskkonnaseadustiku üldosa seadus</w:t>
      </w:r>
      <w:r w:rsidR="00891A98" w:rsidRPr="00BA3A56">
        <w:t>e</w:t>
      </w:r>
      <w:r w:rsidRPr="00BA3A56">
        <w:t xml:space="preserve"> </w:t>
      </w:r>
      <w:r w:rsidR="00891A98" w:rsidRPr="00BA3A56">
        <w:t xml:space="preserve">muudatus on tingitud </w:t>
      </w:r>
      <w:r w:rsidR="002244D3" w:rsidRPr="00BA3A56">
        <w:t xml:space="preserve">probleemist, kus kallasraja tõkestamiseks tuleb </w:t>
      </w:r>
      <w:r w:rsidR="00B7449F" w:rsidRPr="00BA3A56">
        <w:t>nõusolek</w:t>
      </w:r>
      <w:r w:rsidR="002244D3" w:rsidRPr="00BA3A56">
        <w:t xml:space="preserve"> </w:t>
      </w:r>
      <w:r w:rsidR="00B7449F" w:rsidRPr="00BA3A56">
        <w:t>taotleda</w:t>
      </w:r>
      <w:r w:rsidR="002244D3" w:rsidRPr="00BA3A56">
        <w:t xml:space="preserve"> sõltuvalt olukorrast, kas </w:t>
      </w:r>
      <w:r w:rsidR="009D05E5" w:rsidRPr="00BA3A56">
        <w:t xml:space="preserve">Maa- ja Ruumiametilt (edaspidi </w:t>
      </w:r>
      <w:proofErr w:type="spellStart"/>
      <w:r w:rsidR="009D05E5" w:rsidRPr="00BA3A56">
        <w:rPr>
          <w:i/>
          <w:iCs/>
        </w:rPr>
        <w:t>MaRu</w:t>
      </w:r>
      <w:proofErr w:type="spellEnd"/>
      <w:r w:rsidR="009D05E5" w:rsidRPr="00BA3A56">
        <w:t>)</w:t>
      </w:r>
      <w:r w:rsidR="002244D3" w:rsidRPr="00BA3A56">
        <w:t xml:space="preserve"> või </w:t>
      </w:r>
      <w:r w:rsidR="009D05E5" w:rsidRPr="00BA3A56">
        <w:t>k</w:t>
      </w:r>
      <w:r w:rsidR="002244D3" w:rsidRPr="00BA3A56">
        <w:t>ohaliku omavalitsuse</w:t>
      </w:r>
      <w:r w:rsidR="009D05E5" w:rsidRPr="00BA3A56">
        <w:t xml:space="preserve"> üksuselt</w:t>
      </w:r>
      <w:r w:rsidR="002244D3" w:rsidRPr="00BA3A56">
        <w:t xml:space="preserve">. </w:t>
      </w:r>
      <w:r w:rsidR="00B7449F" w:rsidRPr="00BA3A56">
        <w:t>Nõusoleku</w:t>
      </w:r>
      <w:r w:rsidR="002244D3" w:rsidRPr="00BA3A56">
        <w:t xml:space="preserve"> taotlejale on ebaselge, kellelt tuleb </w:t>
      </w:r>
      <w:r w:rsidR="00B7449F" w:rsidRPr="00BA3A56">
        <w:t>nõusolek taotleda</w:t>
      </w:r>
      <w:r w:rsidR="002244D3" w:rsidRPr="00BA3A56">
        <w:t xml:space="preserve">. Kavandatava muudatuse kohaselt annab kallasraja tõkestamiseks </w:t>
      </w:r>
      <w:r w:rsidR="00B7449F" w:rsidRPr="00BA3A56">
        <w:t>nõusoleku</w:t>
      </w:r>
      <w:r w:rsidR="002244D3" w:rsidRPr="00BA3A56">
        <w:t xml:space="preserve"> </w:t>
      </w:r>
      <w:r w:rsidR="009D05E5" w:rsidRPr="00BA3A56">
        <w:t>kohaliku omavalitsuse üksus</w:t>
      </w:r>
      <w:r w:rsidR="00097B2B" w:rsidRPr="00BA3A56">
        <w:t>.</w:t>
      </w:r>
      <w:r w:rsidR="009D05E5" w:rsidRPr="00BA3A56" w:rsidDel="009D05E5">
        <w:t xml:space="preserve"> </w:t>
      </w:r>
    </w:p>
    <w:p w14:paraId="4B11B9F9" w14:textId="77777777" w:rsidR="004A7253" w:rsidRPr="00BA3A56" w:rsidRDefault="004A7253" w:rsidP="008F370B">
      <w:pPr>
        <w:jc w:val="both"/>
      </w:pPr>
    </w:p>
    <w:p w14:paraId="3277F2C0" w14:textId="19C8356D" w:rsidR="004A7253" w:rsidRPr="00BA3A56" w:rsidRDefault="004A7253" w:rsidP="008F370B">
      <w:pPr>
        <w:jc w:val="both"/>
      </w:pPr>
      <w:r w:rsidRPr="00BA3A56">
        <w:t>Veeseaduse muutmise vajadus tuleneb sellest, et eelnõukohase seadusega loobutakse maaparandushoiukavade koostamisest. Veeseadusest jäetakse välja viide maaparandushoiukavale.</w:t>
      </w:r>
      <w:r w:rsidR="00AB7DF9" w:rsidRPr="00BA3A56">
        <w:t xml:space="preserve"> </w:t>
      </w:r>
    </w:p>
    <w:p w14:paraId="1F2451FC" w14:textId="77777777" w:rsidR="002244D3" w:rsidRPr="00BA3A56" w:rsidRDefault="002244D3" w:rsidP="008F370B">
      <w:pPr>
        <w:jc w:val="both"/>
        <w:rPr>
          <w:b/>
          <w:bCs/>
        </w:rPr>
      </w:pPr>
    </w:p>
    <w:p w14:paraId="686B82C2" w14:textId="17314D48" w:rsidR="00C1302B" w:rsidRPr="00BA3A56" w:rsidRDefault="00C1302B" w:rsidP="00C1302B">
      <w:pPr>
        <w:jc w:val="both"/>
      </w:pPr>
      <w:r w:rsidRPr="00BA3A56">
        <w:t>Eelnõu üldisem eesmärk on tagada maaparandusseaduse rakendamisel suurem õigusselgus</w:t>
      </w:r>
      <w:r w:rsidR="00BA7EBF" w:rsidRPr="00BA3A56">
        <w:t xml:space="preserve"> ning</w:t>
      </w:r>
      <w:r w:rsidRPr="00BA3A56">
        <w:t xml:space="preserve"> </w:t>
      </w:r>
      <w:r w:rsidR="001D6ED5" w:rsidRPr="00BA3A56">
        <w:t>lihtsustada</w:t>
      </w:r>
      <w:r w:rsidRPr="00BA3A56">
        <w:t xml:space="preserve"> ehitustegevusega seotud menetlus</w:t>
      </w:r>
      <w:r w:rsidR="001D6ED5" w:rsidRPr="00BA3A56">
        <w:t xml:space="preserve">i, </w:t>
      </w:r>
      <w:r w:rsidRPr="00BA3A56">
        <w:t>vähendad</w:t>
      </w:r>
      <w:r w:rsidR="002505CA" w:rsidRPr="00BA3A56">
        <w:t>es</w:t>
      </w:r>
      <w:r w:rsidRPr="00BA3A56">
        <w:t xml:space="preserve"> isikute halduskoormust </w:t>
      </w:r>
      <w:r w:rsidR="00BA7EBF" w:rsidRPr="00BA3A56">
        <w:t>ja</w:t>
      </w:r>
      <w:r w:rsidRPr="00BA3A56">
        <w:t xml:space="preserve"> </w:t>
      </w:r>
      <w:r w:rsidRPr="00BA3A56">
        <w:lastRenderedPageBreak/>
        <w:t xml:space="preserve">riigiasutuste, eelkõige </w:t>
      </w:r>
      <w:proofErr w:type="spellStart"/>
      <w:r w:rsidRPr="00BA3A56">
        <w:t>MaRu</w:t>
      </w:r>
      <w:proofErr w:type="spellEnd"/>
      <w:r w:rsidRPr="00BA3A56">
        <w:t xml:space="preserve">, töökoormust.  </w:t>
      </w:r>
      <w:r w:rsidR="00EC7A82" w:rsidRPr="00BA3A56">
        <w:t xml:space="preserve">Samuti on eesmärk tagada Keskkonnaseadustiku üldosa seaduse rakendamisel õigusselgus kallasraja tõkestamiseks </w:t>
      </w:r>
      <w:r w:rsidR="0051319F" w:rsidRPr="00BA3A56">
        <w:t>nõusoleku taotlemisel</w:t>
      </w:r>
      <w:r w:rsidR="00EC7A82" w:rsidRPr="00BA3A56">
        <w:t>.</w:t>
      </w:r>
    </w:p>
    <w:p w14:paraId="5C3582B5" w14:textId="77777777" w:rsidR="00497707" w:rsidRPr="00BA3A56" w:rsidRDefault="00497707" w:rsidP="00497707">
      <w:pPr>
        <w:jc w:val="both"/>
      </w:pPr>
    </w:p>
    <w:p w14:paraId="40AA5BCA" w14:textId="5652BABD" w:rsidR="00717571" w:rsidRPr="00BA3A56" w:rsidRDefault="00717571" w:rsidP="00497707">
      <w:pPr>
        <w:jc w:val="both"/>
      </w:pPr>
      <w:r w:rsidRPr="00BA3A56">
        <w:t>Eelnõu</w:t>
      </w:r>
      <w:r w:rsidR="005A7784" w:rsidRPr="00BA3A56">
        <w:t>kohane seadus</w:t>
      </w:r>
      <w:r w:rsidRPr="00BA3A56">
        <w:t xml:space="preserve"> sisaldab suuremas osas muudatusi, mille</w:t>
      </w:r>
      <w:r w:rsidR="0030112E" w:rsidRPr="00BA3A56">
        <w:t xml:space="preserve"> tulemusena</w:t>
      </w:r>
      <w:r w:rsidRPr="00BA3A56">
        <w:t xml:space="preserve"> haldus- või töökoormus väheneb. </w:t>
      </w:r>
    </w:p>
    <w:p w14:paraId="0DAEA923" w14:textId="77777777" w:rsidR="00F70292" w:rsidRPr="00BA3A56" w:rsidRDefault="00F70292" w:rsidP="00497707">
      <w:pPr>
        <w:jc w:val="both"/>
      </w:pPr>
    </w:p>
    <w:p w14:paraId="422F32B4" w14:textId="1093B5B5" w:rsidR="00497707" w:rsidRPr="00BA3A56" w:rsidRDefault="00497707" w:rsidP="00497707">
      <w:pPr>
        <w:jc w:val="both"/>
      </w:pPr>
      <w:r w:rsidRPr="00BA3A56">
        <w:t xml:space="preserve">Üldistatult on maaparandusseaduses kavandatud järgmised suuremat õigusselgust ning haldus- </w:t>
      </w:r>
      <w:r w:rsidR="00717571" w:rsidRPr="00BA3A56">
        <w:t>või</w:t>
      </w:r>
      <w:r w:rsidRPr="00BA3A56">
        <w:t xml:space="preserve"> töökoormust vähendavad </w:t>
      </w:r>
      <w:commentRangeStart w:id="5"/>
      <w:r w:rsidRPr="00BA3A56">
        <w:t>muudatused</w:t>
      </w:r>
      <w:commentRangeEnd w:id="5"/>
      <w:r w:rsidR="00E60582" w:rsidRPr="00BA3A56">
        <w:rPr>
          <w:rStyle w:val="Kommentaariviide"/>
          <w:sz w:val="24"/>
          <w:szCs w:val="24"/>
        </w:rPr>
        <w:commentReference w:id="5"/>
      </w:r>
      <w:r w:rsidRPr="00BA3A56">
        <w:t>:</w:t>
      </w:r>
    </w:p>
    <w:p w14:paraId="27B8F0B8" w14:textId="77777777" w:rsidR="00497707" w:rsidRPr="00BA3A56" w:rsidRDefault="00497707" w:rsidP="00497707">
      <w:pPr>
        <w:pStyle w:val="Loendilik"/>
        <w:numPr>
          <w:ilvl w:val="0"/>
          <w:numId w:val="39"/>
        </w:numPr>
        <w:jc w:val="both"/>
        <w:rPr>
          <w:rFonts w:ascii="Times New Roman" w:hAnsi="Times New Roman"/>
          <w:sz w:val="24"/>
          <w:szCs w:val="24"/>
        </w:rPr>
      </w:pPr>
      <w:r w:rsidRPr="00BA3A56">
        <w:rPr>
          <w:rFonts w:ascii="Times New Roman" w:hAnsi="Times New Roman"/>
          <w:sz w:val="24"/>
          <w:szCs w:val="24"/>
        </w:rPr>
        <w:t xml:space="preserve">täpsustatakse </w:t>
      </w:r>
      <w:proofErr w:type="spellStart"/>
      <w:r w:rsidRPr="00BA3A56">
        <w:rPr>
          <w:rFonts w:ascii="Times New Roman" w:hAnsi="Times New Roman"/>
          <w:sz w:val="24"/>
          <w:szCs w:val="24"/>
        </w:rPr>
        <w:t>ühiseesvoolu</w:t>
      </w:r>
      <w:proofErr w:type="spellEnd"/>
      <w:r w:rsidRPr="00BA3A56">
        <w:rPr>
          <w:rFonts w:ascii="Times New Roman" w:hAnsi="Times New Roman"/>
          <w:sz w:val="24"/>
          <w:szCs w:val="24"/>
        </w:rPr>
        <w:t xml:space="preserve"> korrashoiu korraldamist;</w:t>
      </w:r>
    </w:p>
    <w:p w14:paraId="7CF787B3" w14:textId="596E8983" w:rsidR="00497707" w:rsidRPr="00BA3A56" w:rsidRDefault="00497707" w:rsidP="00497707">
      <w:pPr>
        <w:pStyle w:val="Loendilik"/>
        <w:numPr>
          <w:ilvl w:val="0"/>
          <w:numId w:val="39"/>
        </w:numPr>
        <w:jc w:val="both"/>
        <w:rPr>
          <w:rFonts w:ascii="Times New Roman" w:hAnsi="Times New Roman"/>
          <w:sz w:val="24"/>
          <w:szCs w:val="24"/>
        </w:rPr>
      </w:pPr>
      <w:r w:rsidRPr="00BA3A56">
        <w:rPr>
          <w:rFonts w:ascii="Times New Roman" w:hAnsi="Times New Roman"/>
          <w:sz w:val="24"/>
          <w:szCs w:val="24"/>
        </w:rPr>
        <w:t>täpsustatakse avatud eesvoolu ja kuivenduskraavi lisavee juhtimisega seonduva</w:t>
      </w:r>
      <w:r w:rsidR="00AA7C0C" w:rsidRPr="00BA3A56">
        <w:rPr>
          <w:rFonts w:ascii="Times New Roman" w:hAnsi="Times New Roman"/>
          <w:sz w:val="24"/>
          <w:szCs w:val="24"/>
        </w:rPr>
        <w:t>t</w:t>
      </w:r>
      <w:r w:rsidRPr="00BA3A56">
        <w:rPr>
          <w:rFonts w:ascii="Times New Roman" w:hAnsi="Times New Roman"/>
          <w:sz w:val="24"/>
          <w:szCs w:val="24"/>
        </w:rPr>
        <w:t>;</w:t>
      </w:r>
    </w:p>
    <w:p w14:paraId="3F1DDB75" w14:textId="77777777" w:rsidR="00497707" w:rsidRPr="00BA3A56" w:rsidRDefault="00497707" w:rsidP="00497707">
      <w:pPr>
        <w:pStyle w:val="Loendilik"/>
        <w:numPr>
          <w:ilvl w:val="0"/>
          <w:numId w:val="39"/>
        </w:numPr>
        <w:jc w:val="both"/>
        <w:rPr>
          <w:rFonts w:ascii="Times New Roman" w:hAnsi="Times New Roman"/>
          <w:sz w:val="24"/>
          <w:szCs w:val="24"/>
        </w:rPr>
      </w:pPr>
      <w:r w:rsidRPr="00BA3A56">
        <w:rPr>
          <w:rFonts w:ascii="Times New Roman" w:hAnsi="Times New Roman"/>
          <w:sz w:val="24"/>
          <w:szCs w:val="24"/>
        </w:rPr>
        <w:t>loobutakse maaparandushoiukavast kui ebavajalikuks osutunud planeerimisdokumendist;</w:t>
      </w:r>
    </w:p>
    <w:p w14:paraId="7778F40A" w14:textId="77777777" w:rsidR="00497707" w:rsidRPr="00BA3A56" w:rsidRDefault="00497707" w:rsidP="00497707">
      <w:pPr>
        <w:pStyle w:val="Loendilik"/>
        <w:numPr>
          <w:ilvl w:val="0"/>
          <w:numId w:val="39"/>
        </w:numPr>
        <w:jc w:val="both"/>
        <w:rPr>
          <w:rFonts w:ascii="Times New Roman" w:hAnsi="Times New Roman"/>
          <w:sz w:val="24"/>
          <w:szCs w:val="24"/>
        </w:rPr>
      </w:pPr>
      <w:r w:rsidRPr="00BA3A56">
        <w:rPr>
          <w:rFonts w:ascii="Times New Roman" w:hAnsi="Times New Roman"/>
          <w:sz w:val="24"/>
          <w:szCs w:val="24"/>
        </w:rPr>
        <w:t xml:space="preserve">loobutakse kinnisasjal maakorraldustoimingu tegemise ja kinnisasja sihtotstarbe muutmise kooskõlastusest </w:t>
      </w:r>
      <w:proofErr w:type="spellStart"/>
      <w:r w:rsidRPr="00BA3A56">
        <w:rPr>
          <w:rFonts w:ascii="Times New Roman" w:hAnsi="Times New Roman"/>
          <w:sz w:val="24"/>
          <w:szCs w:val="24"/>
        </w:rPr>
        <w:t>MaRu-ga</w:t>
      </w:r>
      <w:proofErr w:type="spellEnd"/>
      <w:r w:rsidRPr="00BA3A56">
        <w:rPr>
          <w:rFonts w:ascii="Times New Roman" w:hAnsi="Times New Roman"/>
          <w:sz w:val="24"/>
          <w:szCs w:val="24"/>
        </w:rPr>
        <w:t>;</w:t>
      </w:r>
    </w:p>
    <w:p w14:paraId="763709FB" w14:textId="00A90FDE" w:rsidR="00497707" w:rsidRPr="00BA3A56" w:rsidRDefault="00AA7C0C" w:rsidP="00497707">
      <w:pPr>
        <w:pStyle w:val="Loendilik"/>
        <w:numPr>
          <w:ilvl w:val="0"/>
          <w:numId w:val="39"/>
        </w:numPr>
        <w:jc w:val="both"/>
        <w:rPr>
          <w:rFonts w:ascii="Times New Roman" w:hAnsi="Times New Roman"/>
          <w:sz w:val="24"/>
          <w:szCs w:val="24"/>
        </w:rPr>
      </w:pPr>
      <w:r w:rsidRPr="00BA3A56">
        <w:rPr>
          <w:rFonts w:ascii="Times New Roman" w:hAnsi="Times New Roman"/>
          <w:sz w:val="24"/>
          <w:szCs w:val="24"/>
        </w:rPr>
        <w:t>m</w:t>
      </w:r>
      <w:r w:rsidR="00497707" w:rsidRPr="00BA3A56">
        <w:rPr>
          <w:rFonts w:ascii="Times New Roman" w:hAnsi="Times New Roman"/>
          <w:sz w:val="24"/>
          <w:szCs w:val="24"/>
        </w:rPr>
        <w:t>aaparandussüsteemi maa-alal, eesvoolu kaitsevööndis või eesvoolu kaitselõigul muu tegevuse kavandamisel asendatakse senine loa andmi</w:t>
      </w:r>
      <w:r w:rsidRPr="00BA3A56">
        <w:rPr>
          <w:rFonts w:ascii="Times New Roman" w:hAnsi="Times New Roman"/>
          <w:sz w:val="24"/>
          <w:szCs w:val="24"/>
        </w:rPr>
        <w:t>ne</w:t>
      </w:r>
      <w:r w:rsidR="00497707" w:rsidRPr="00BA3A56">
        <w:rPr>
          <w:rFonts w:ascii="Times New Roman" w:hAnsi="Times New Roman"/>
          <w:sz w:val="24"/>
          <w:szCs w:val="24"/>
        </w:rPr>
        <w:t xml:space="preserve"> maaparandussüsteemi mõjutava muu tegevuse teatise </w:t>
      </w:r>
      <w:r w:rsidRPr="00BA3A56">
        <w:rPr>
          <w:rFonts w:ascii="Times New Roman" w:hAnsi="Times New Roman"/>
          <w:sz w:val="24"/>
          <w:szCs w:val="24"/>
        </w:rPr>
        <w:t>esitamise</w:t>
      </w:r>
      <w:r w:rsidR="002E45E0" w:rsidRPr="00BA3A56">
        <w:rPr>
          <w:rFonts w:ascii="Times New Roman" w:hAnsi="Times New Roman"/>
          <w:sz w:val="24"/>
          <w:szCs w:val="24"/>
        </w:rPr>
        <w:t>ga</w:t>
      </w:r>
      <w:r w:rsidRPr="00BA3A56">
        <w:rPr>
          <w:rFonts w:ascii="Times New Roman" w:hAnsi="Times New Roman"/>
          <w:sz w:val="24"/>
          <w:szCs w:val="24"/>
        </w:rPr>
        <w:t>;</w:t>
      </w:r>
    </w:p>
    <w:p w14:paraId="2A5FB970" w14:textId="77777777" w:rsidR="00497707" w:rsidRPr="00BA3A56" w:rsidRDefault="00497707" w:rsidP="00497707">
      <w:pPr>
        <w:pStyle w:val="Loendilik"/>
        <w:numPr>
          <w:ilvl w:val="0"/>
          <w:numId w:val="39"/>
        </w:numPr>
        <w:jc w:val="both"/>
        <w:rPr>
          <w:rFonts w:ascii="Times New Roman" w:hAnsi="Times New Roman"/>
          <w:sz w:val="24"/>
          <w:szCs w:val="24"/>
        </w:rPr>
      </w:pPr>
      <w:r w:rsidRPr="00BA3A56">
        <w:rPr>
          <w:rFonts w:ascii="Times New Roman" w:hAnsi="Times New Roman"/>
          <w:sz w:val="24"/>
          <w:szCs w:val="24"/>
        </w:rPr>
        <w:t>asendatakse maaparandussüsteemi ehitusloa taotlus ehitusteatisega ja maaparandussüsteemi kasutusloa taotlus kasutusteatisega;</w:t>
      </w:r>
    </w:p>
    <w:p w14:paraId="3559BC7A" w14:textId="77777777" w:rsidR="00497707" w:rsidRPr="00BA3A56" w:rsidRDefault="00497707" w:rsidP="00497707">
      <w:pPr>
        <w:pStyle w:val="Loendilik"/>
        <w:numPr>
          <w:ilvl w:val="0"/>
          <w:numId w:val="39"/>
        </w:numPr>
        <w:jc w:val="both"/>
        <w:rPr>
          <w:rFonts w:ascii="Times New Roman" w:hAnsi="Times New Roman"/>
          <w:sz w:val="24"/>
          <w:szCs w:val="24"/>
        </w:rPr>
      </w:pPr>
      <w:r w:rsidRPr="00BA3A56">
        <w:rPr>
          <w:rFonts w:ascii="Times New Roman" w:hAnsi="Times New Roman"/>
          <w:sz w:val="24"/>
          <w:szCs w:val="24"/>
        </w:rPr>
        <w:t xml:space="preserve">muudetakse maaparandussüsteemi ehitusloa andmise või selle andmisest keeldumise otsuse tegemise tähtaega; </w:t>
      </w:r>
    </w:p>
    <w:p w14:paraId="4EA07667" w14:textId="67639A4B" w:rsidR="00497707" w:rsidRPr="00BA3A56" w:rsidRDefault="00497707" w:rsidP="00497707">
      <w:pPr>
        <w:pStyle w:val="Loendilik"/>
        <w:numPr>
          <w:ilvl w:val="0"/>
          <w:numId w:val="39"/>
        </w:numPr>
        <w:rPr>
          <w:rFonts w:ascii="Times New Roman" w:hAnsi="Times New Roman"/>
          <w:sz w:val="24"/>
          <w:szCs w:val="24"/>
        </w:rPr>
      </w:pPr>
      <w:r w:rsidRPr="00BA3A56">
        <w:rPr>
          <w:rFonts w:ascii="Times New Roman" w:hAnsi="Times New Roman"/>
          <w:sz w:val="24"/>
          <w:szCs w:val="24"/>
        </w:rPr>
        <w:t>lihtsustatakse nõudeid maaparandussüsteemi üksikrajatise ja väikesüsteemi ehitamiseks, millele ei ole asukohast tulenevalt seatud avalik-õiguslikke kitsendusi;</w:t>
      </w:r>
    </w:p>
    <w:p w14:paraId="7CEB1E56" w14:textId="527EB1D2" w:rsidR="00497707" w:rsidRPr="00BA3A56" w:rsidRDefault="00497707" w:rsidP="00497707">
      <w:pPr>
        <w:pStyle w:val="Loendilik"/>
        <w:numPr>
          <w:ilvl w:val="0"/>
          <w:numId w:val="39"/>
        </w:numPr>
        <w:jc w:val="both"/>
        <w:rPr>
          <w:rFonts w:ascii="Times New Roman" w:hAnsi="Times New Roman"/>
          <w:sz w:val="24"/>
          <w:szCs w:val="24"/>
        </w:rPr>
      </w:pPr>
      <w:r w:rsidRPr="00BA3A56">
        <w:rPr>
          <w:rFonts w:ascii="Times New Roman" w:hAnsi="Times New Roman"/>
          <w:sz w:val="24"/>
          <w:szCs w:val="24"/>
        </w:rPr>
        <w:t>lihtsustatakse väikesüsteemi määratlust;</w:t>
      </w:r>
    </w:p>
    <w:p w14:paraId="57F4E0C7" w14:textId="77777777" w:rsidR="00497707" w:rsidRPr="00BA3A56" w:rsidRDefault="00497707" w:rsidP="00497707">
      <w:pPr>
        <w:pStyle w:val="Loendilik"/>
        <w:numPr>
          <w:ilvl w:val="0"/>
          <w:numId w:val="39"/>
        </w:numPr>
        <w:jc w:val="both"/>
        <w:rPr>
          <w:rFonts w:ascii="Times New Roman" w:hAnsi="Times New Roman"/>
          <w:sz w:val="24"/>
          <w:szCs w:val="24"/>
        </w:rPr>
      </w:pPr>
      <w:r w:rsidRPr="00BA3A56">
        <w:rPr>
          <w:rFonts w:ascii="Times New Roman" w:hAnsi="Times New Roman"/>
          <w:sz w:val="24"/>
          <w:szCs w:val="24"/>
        </w:rPr>
        <w:t xml:space="preserve">vähendatakse väikesüsteemi ehituskava plaanile kantavate andmete ja kasutusloa dokumentide arvu; </w:t>
      </w:r>
    </w:p>
    <w:p w14:paraId="686027A1" w14:textId="77777777" w:rsidR="00497707" w:rsidRPr="00BA3A56" w:rsidRDefault="00497707" w:rsidP="00497707">
      <w:pPr>
        <w:pStyle w:val="Loendilik"/>
        <w:numPr>
          <w:ilvl w:val="0"/>
          <w:numId w:val="39"/>
        </w:numPr>
        <w:jc w:val="both"/>
        <w:rPr>
          <w:rFonts w:ascii="Times New Roman" w:hAnsi="Times New Roman"/>
          <w:sz w:val="24"/>
          <w:szCs w:val="24"/>
        </w:rPr>
      </w:pPr>
      <w:r w:rsidRPr="00BA3A56">
        <w:rPr>
          <w:rFonts w:ascii="Times New Roman" w:hAnsi="Times New Roman"/>
          <w:sz w:val="24"/>
          <w:szCs w:val="24"/>
        </w:rPr>
        <w:t xml:space="preserve">lihtsustatakse maaparandusühistu asutamise ja lõpetamise ning tegevuspiirkonna kaardi ja õiendi väljastamise nõudeid; </w:t>
      </w:r>
    </w:p>
    <w:p w14:paraId="4BDD368F" w14:textId="77777777" w:rsidR="00497707" w:rsidRPr="00BA3A56" w:rsidRDefault="00497707" w:rsidP="00497707">
      <w:pPr>
        <w:pStyle w:val="Loendilik"/>
        <w:numPr>
          <w:ilvl w:val="0"/>
          <w:numId w:val="39"/>
        </w:numPr>
        <w:spacing w:after="0"/>
        <w:jc w:val="both"/>
      </w:pPr>
      <w:r w:rsidRPr="00BA3A56">
        <w:rPr>
          <w:rFonts w:ascii="Times New Roman" w:hAnsi="Times New Roman"/>
          <w:sz w:val="24"/>
          <w:szCs w:val="24"/>
        </w:rPr>
        <w:t xml:space="preserve">täpsustatakse maaparandusseaduses kasutatavaid </w:t>
      </w:r>
      <w:commentRangeStart w:id="6"/>
      <w:r w:rsidRPr="00BA3A56">
        <w:rPr>
          <w:rFonts w:ascii="Times New Roman" w:hAnsi="Times New Roman"/>
          <w:sz w:val="24"/>
          <w:szCs w:val="24"/>
        </w:rPr>
        <w:t>termineid</w:t>
      </w:r>
      <w:commentRangeEnd w:id="6"/>
      <w:r w:rsidR="00434BAE" w:rsidRPr="00BA3A56">
        <w:rPr>
          <w:rStyle w:val="Kommentaariviide"/>
          <w:rFonts w:ascii="Times New Roman" w:hAnsi="Times New Roman"/>
          <w:sz w:val="24"/>
          <w:szCs w:val="24"/>
        </w:rPr>
        <w:commentReference w:id="6"/>
      </w:r>
      <w:r w:rsidRPr="00BA3A56">
        <w:rPr>
          <w:rFonts w:ascii="Times New Roman" w:hAnsi="Times New Roman"/>
          <w:sz w:val="24"/>
          <w:szCs w:val="24"/>
        </w:rPr>
        <w:t xml:space="preserve">. </w:t>
      </w:r>
    </w:p>
    <w:p w14:paraId="6EBD3F9A" w14:textId="77777777" w:rsidR="00E076E7" w:rsidRPr="00BA3A56" w:rsidRDefault="00E076E7" w:rsidP="008F370B">
      <w:pPr>
        <w:jc w:val="both"/>
        <w:rPr>
          <w:b/>
          <w:bCs/>
        </w:rPr>
      </w:pPr>
    </w:p>
    <w:p w14:paraId="084B2D7B" w14:textId="624072D5" w:rsidR="00116C9D" w:rsidRPr="00BA3A56" w:rsidRDefault="00B87189" w:rsidP="008F370B">
      <w:pPr>
        <w:jc w:val="both"/>
        <w:rPr>
          <w:b/>
          <w:bCs/>
        </w:rPr>
      </w:pPr>
      <w:r w:rsidRPr="00BA3A56">
        <w:rPr>
          <w:b/>
          <w:bCs/>
        </w:rPr>
        <w:t>1.</w:t>
      </w:r>
      <w:r w:rsidR="00116C9D" w:rsidRPr="00BA3A56">
        <w:rPr>
          <w:b/>
          <w:bCs/>
        </w:rPr>
        <w:t>2 Eelnõu ettevalmistaja</w:t>
      </w:r>
      <w:r w:rsidRPr="00BA3A56">
        <w:rPr>
          <w:b/>
          <w:bCs/>
        </w:rPr>
        <w:t>d</w:t>
      </w:r>
    </w:p>
    <w:p w14:paraId="471C6AC0" w14:textId="77777777" w:rsidR="00116C9D" w:rsidRPr="00BA3A56" w:rsidRDefault="00116C9D" w:rsidP="008F370B">
      <w:pPr>
        <w:adjustRightInd w:val="0"/>
        <w:rPr>
          <w:lang w:eastAsia="et-EE"/>
        </w:rPr>
      </w:pPr>
    </w:p>
    <w:p w14:paraId="283821E4" w14:textId="12864BA8" w:rsidR="00116C9D" w:rsidRPr="00BA3A56" w:rsidRDefault="00116C9D" w:rsidP="008F370B">
      <w:pPr>
        <w:jc w:val="both"/>
        <w:rPr>
          <w:iCs/>
        </w:rPr>
      </w:pPr>
      <w:r w:rsidRPr="00BA3A56">
        <w:t xml:space="preserve">Eelnõu ja seletuskirja on koostanud Regionaal- ja Põllumajandusministeeriumi </w:t>
      </w:r>
      <w:r w:rsidR="00C74B75" w:rsidRPr="00BA3A56">
        <w:t>põllumajanduskeskkonnapoliitika</w:t>
      </w:r>
      <w:r w:rsidRPr="00BA3A56">
        <w:t xml:space="preserve"> osakonna nõunik Merly Kiisler (625 6241, </w:t>
      </w:r>
      <w:hyperlink r:id="rId15" w:history="1">
        <w:r w:rsidRPr="00BA3A56">
          <w:rPr>
            <w:rStyle w:val="Hperlink"/>
            <w:color w:val="auto"/>
          </w:rPr>
          <w:t>merly.kiisler@agri.ee</w:t>
        </w:r>
      </w:hyperlink>
      <w:r w:rsidRPr="00BA3A56">
        <w:t xml:space="preserve">) ja sama osakonna valdkonna juht Reena </w:t>
      </w:r>
      <w:proofErr w:type="spellStart"/>
      <w:r w:rsidRPr="00BA3A56">
        <w:t>Osolin</w:t>
      </w:r>
      <w:proofErr w:type="spellEnd"/>
      <w:r w:rsidRPr="00BA3A56">
        <w:t xml:space="preserve"> (625 6287, </w:t>
      </w:r>
      <w:hyperlink r:id="rId16" w:history="1">
        <w:r w:rsidRPr="00BA3A56">
          <w:rPr>
            <w:rStyle w:val="Hperlink"/>
            <w:color w:val="auto"/>
          </w:rPr>
          <w:t>reena.osolin@agri.ee</w:t>
        </w:r>
      </w:hyperlink>
      <w:r w:rsidRPr="00BA3A56">
        <w:t xml:space="preserve">). Eelnõu koostamisele aitasid kaasa Tiiu Valdmaa, Tiina Tubli, </w:t>
      </w:r>
      <w:proofErr w:type="spellStart"/>
      <w:r w:rsidRPr="00BA3A56">
        <w:t>Taimo</w:t>
      </w:r>
      <w:proofErr w:type="spellEnd"/>
      <w:r w:rsidRPr="00BA3A56">
        <w:t xml:space="preserve"> </w:t>
      </w:r>
      <w:proofErr w:type="spellStart"/>
      <w:r w:rsidRPr="00BA3A56">
        <w:t>Aren</w:t>
      </w:r>
      <w:proofErr w:type="spellEnd"/>
      <w:r w:rsidRPr="00BA3A56">
        <w:t xml:space="preserve"> ja Enn Selgis </w:t>
      </w:r>
      <w:proofErr w:type="spellStart"/>
      <w:r w:rsidR="00EF2AC1" w:rsidRPr="00BA3A56">
        <w:t>MaRu-st</w:t>
      </w:r>
      <w:proofErr w:type="spellEnd"/>
      <w:r w:rsidRPr="00BA3A56">
        <w:t>. Juriidilise ekspertiisi on eelnõule teinud</w:t>
      </w:r>
      <w:r w:rsidR="00A75B04" w:rsidRPr="00BA3A56">
        <w:t xml:space="preserve"> </w:t>
      </w:r>
      <w:r w:rsidRPr="00BA3A56">
        <w:t xml:space="preserve">Regionaal- ja Põllumajandusministeeriumi õigusosakonna nõunik </w:t>
      </w:r>
      <w:proofErr w:type="spellStart"/>
      <w:r w:rsidRPr="00BA3A56">
        <w:t>Ketlyn</w:t>
      </w:r>
      <w:proofErr w:type="spellEnd"/>
      <w:r w:rsidRPr="00BA3A56">
        <w:t xml:space="preserve"> </w:t>
      </w:r>
      <w:proofErr w:type="spellStart"/>
      <w:r w:rsidRPr="00BA3A56">
        <w:t>Roze</w:t>
      </w:r>
      <w:proofErr w:type="spellEnd"/>
      <w:r w:rsidRPr="00BA3A56">
        <w:t xml:space="preserve"> (625 6127, </w:t>
      </w:r>
      <w:proofErr w:type="spellStart"/>
      <w:r w:rsidRPr="00BA3A56">
        <w:rPr>
          <w:rStyle w:val="Hperlink"/>
          <w:color w:val="auto"/>
        </w:rPr>
        <w:t>ketlyn.roze@agri.ee</w:t>
      </w:r>
      <w:hyperlink r:id="rId17" w:history="1">
        <w:r>
          <w:rPr>
            <w:rStyle w:val="Hperlink"/>
          </w:rPr>
          <w:t>mailto</w:t>
        </w:r>
        <w:proofErr w:type="spellEnd"/>
        <w:r>
          <w:rPr>
            <w:rStyle w:val="Hperlink"/>
          </w:rPr>
          <w:t>:</w:t>
        </w:r>
      </w:hyperlink>
      <w:r w:rsidRPr="00BA3A56">
        <w:rPr>
          <w:rStyle w:val="Hperlink"/>
          <w:color w:val="auto"/>
        </w:rPr>
        <w:t>)</w:t>
      </w:r>
      <w:r w:rsidRPr="00BA3A56">
        <w:t xml:space="preserve">. Keeleliselt on eelnõu toimetanud Regionaal- ja Põllumajandusministeeriumi õigusosakonna </w:t>
      </w:r>
      <w:r w:rsidRPr="00BA3A56">
        <w:rPr>
          <w:lang w:eastAsia="et-EE"/>
        </w:rPr>
        <w:t xml:space="preserve">peaspetsialist Leeni Kohal (5698 3427, </w:t>
      </w:r>
      <w:hyperlink r:id="rId18" w:history="1">
        <w:r w:rsidRPr="00BA3A56">
          <w:rPr>
            <w:rStyle w:val="Hperlink"/>
            <w:color w:val="auto"/>
            <w:lang w:eastAsia="et-EE"/>
          </w:rPr>
          <w:t>leeni.kohal@agri.ee</w:t>
        </w:r>
      </w:hyperlink>
      <w:r w:rsidRPr="00BA3A56">
        <w:rPr>
          <w:lang w:eastAsia="et-EE"/>
        </w:rPr>
        <w:t>)</w:t>
      </w:r>
      <w:r w:rsidRPr="00BA3A56">
        <w:rPr>
          <w:iCs/>
        </w:rPr>
        <w:t>.</w:t>
      </w:r>
    </w:p>
    <w:p w14:paraId="73E48A6C" w14:textId="77777777" w:rsidR="00013DF3" w:rsidRPr="00BA3A56" w:rsidRDefault="00013DF3" w:rsidP="008F370B">
      <w:pPr>
        <w:jc w:val="both"/>
      </w:pPr>
    </w:p>
    <w:p w14:paraId="5606ABC1" w14:textId="033AC28C" w:rsidR="00013DF3" w:rsidRPr="00BA3A56" w:rsidRDefault="00013DF3" w:rsidP="008F370B">
      <w:pPr>
        <w:jc w:val="both"/>
        <w:rPr>
          <w:b/>
          <w:bCs/>
        </w:rPr>
      </w:pPr>
      <w:r w:rsidRPr="00BA3A56">
        <w:rPr>
          <w:b/>
          <w:bCs/>
        </w:rPr>
        <w:t>1.3 Märkused</w:t>
      </w:r>
    </w:p>
    <w:p w14:paraId="21D9F939" w14:textId="77777777" w:rsidR="00D76524" w:rsidRPr="00BA3A56" w:rsidRDefault="00D76524" w:rsidP="008F370B">
      <w:pPr>
        <w:adjustRightInd w:val="0"/>
        <w:rPr>
          <w:lang w:eastAsia="et-EE"/>
        </w:rPr>
      </w:pPr>
    </w:p>
    <w:p w14:paraId="3CCB7A64" w14:textId="648E3128" w:rsidR="002D6483" w:rsidRPr="00BA3A56" w:rsidRDefault="00D76524" w:rsidP="008F370B">
      <w:pPr>
        <w:rPr>
          <w:ins w:id="7" w:author="Maarja-Liis Lall - JUSTDIGI" w:date="2026-02-18T15:46:00Z" w16du:dateUtc="2026-02-18T15:46:19Z"/>
        </w:rPr>
      </w:pPr>
      <w:r>
        <w:t>Eelnõu ei ole seotud muu menetluses oleva eelnõuga</w:t>
      </w:r>
      <w:r w:rsidR="0060581A">
        <w:t>.</w:t>
      </w:r>
    </w:p>
    <w:p w14:paraId="7C4C7B00" w14:textId="167B7199" w:rsidR="07F89753" w:rsidRDefault="07F89753"/>
    <w:p w14:paraId="3E91529E" w14:textId="20CD5B9E" w:rsidR="004D5E2B" w:rsidRPr="00BA3A56" w:rsidRDefault="007C272A" w:rsidP="008F370B">
      <w:pPr>
        <w:adjustRightInd w:val="0"/>
        <w:rPr>
          <w:ins w:id="8" w:author="Maarja-Liis Lall - JUSTDIGI" w:date="2026-02-18T15:46:00Z" w16du:dateUtc="2026-02-18T15:46:21Z"/>
          <w:lang w:eastAsia="et-EE"/>
        </w:rPr>
      </w:pPr>
      <w:r>
        <w:t>Eelnõul ei ole puutumust Euroopa Liidu õigusega.</w:t>
      </w:r>
    </w:p>
    <w:p w14:paraId="4A09ED31" w14:textId="673A4754" w:rsidR="07F89753" w:rsidRDefault="07F89753">
      <w:commentRangeStart w:id="9"/>
      <w:commentRangeEnd w:id="9"/>
      <w:r>
        <w:commentReference w:id="9"/>
      </w:r>
    </w:p>
    <w:p w14:paraId="4339DBC1" w14:textId="77777777" w:rsidR="008E62BD" w:rsidRPr="00BA3A56" w:rsidRDefault="00C74B75" w:rsidP="008F370B">
      <w:pPr>
        <w:jc w:val="both"/>
        <w:rPr>
          <w:ins w:id="10" w:author="Maarja-Liis Lall - JUSTDIGI" w:date="2026-02-18T15:46:00Z" w16du:dateUtc="2026-02-18T15:46:21Z"/>
          <w:lang w:eastAsia="et-EE"/>
        </w:rPr>
      </w:pPr>
      <w:r w:rsidRPr="07F89753">
        <w:rPr>
          <w:lang w:eastAsia="et-EE"/>
        </w:rPr>
        <w:lastRenderedPageBreak/>
        <w:t xml:space="preserve">Eelnõu on seotud </w:t>
      </w:r>
      <w:commentRangeStart w:id="11"/>
      <w:r w:rsidRPr="07F89753">
        <w:rPr>
          <w:lang w:eastAsia="et-EE"/>
        </w:rPr>
        <w:t>Eesti Reformierakonna ja Erakonna Eesti 200 valitsusliidu aluslepingu</w:t>
      </w:r>
      <w:commentRangeEnd w:id="11"/>
      <w:r>
        <w:commentReference w:id="11"/>
      </w:r>
      <w:r w:rsidRPr="07F89753">
        <w:rPr>
          <w:lang w:eastAsia="et-EE"/>
        </w:rPr>
        <w:t xml:space="preserve"> punktiga 224: </w:t>
      </w:r>
      <w:r w:rsidR="008E62BD" w:rsidRPr="07F89753">
        <w:rPr>
          <w:lang w:eastAsia="et-EE"/>
        </w:rPr>
        <w:t>„</w:t>
      </w:r>
      <w:r w:rsidRPr="07F89753">
        <w:rPr>
          <w:lang w:eastAsia="et-EE"/>
        </w:rPr>
        <w:t>Ettevõtluse kasvuks vähendame halduskoormust ning lihtsustame teenuseid ja regulatsioone</w:t>
      </w:r>
      <w:r w:rsidR="008E62BD" w:rsidRPr="07F89753">
        <w:rPr>
          <w:lang w:eastAsia="et-EE"/>
        </w:rPr>
        <w:t>“</w:t>
      </w:r>
      <w:r w:rsidRPr="07F89753">
        <w:rPr>
          <w:lang w:eastAsia="et-EE"/>
        </w:rPr>
        <w:t xml:space="preserve">. </w:t>
      </w:r>
    </w:p>
    <w:p w14:paraId="1044C93A" w14:textId="3CD1AF03" w:rsidR="07F89753" w:rsidRDefault="07F89753" w:rsidP="07F89753">
      <w:pPr>
        <w:jc w:val="both"/>
        <w:rPr>
          <w:lang w:eastAsia="et-EE"/>
        </w:rPr>
      </w:pPr>
    </w:p>
    <w:p w14:paraId="48A7A178" w14:textId="4511334A" w:rsidR="00BC270A" w:rsidRPr="00BA3A56" w:rsidRDefault="00BC270A" w:rsidP="008F370B">
      <w:pPr>
        <w:jc w:val="both"/>
        <w:rPr>
          <w:lang w:eastAsia="et-EE"/>
        </w:rPr>
      </w:pPr>
      <w:r w:rsidRPr="07F89753">
        <w:rPr>
          <w:lang w:eastAsia="et-EE"/>
        </w:rPr>
        <w:t xml:space="preserve">Eelnõu panustab </w:t>
      </w:r>
      <w:commentRangeStart w:id="12"/>
      <w:r w:rsidRPr="07F89753">
        <w:rPr>
          <w:lang w:eastAsia="et-EE"/>
        </w:rPr>
        <w:t xml:space="preserve">tegevuspõhise riigieelarve </w:t>
      </w:r>
      <w:r w:rsidR="00A75B04" w:rsidRPr="07F89753">
        <w:rPr>
          <w:lang w:eastAsia="et-EE"/>
        </w:rPr>
        <w:t xml:space="preserve">programmi </w:t>
      </w:r>
      <w:r w:rsidRPr="07F89753">
        <w:rPr>
          <w:lang w:eastAsia="et-EE"/>
        </w:rPr>
        <w:t>„</w:t>
      </w:r>
      <w:r w:rsidR="00E81448" w:rsidRPr="07F89753">
        <w:rPr>
          <w:lang w:eastAsia="et-EE"/>
        </w:rPr>
        <w:t xml:space="preserve">Biomajanduse </w:t>
      </w:r>
      <w:r w:rsidRPr="07F89753">
        <w:rPr>
          <w:lang w:eastAsia="et-EE"/>
        </w:rPr>
        <w:t>programm 202</w:t>
      </w:r>
      <w:r w:rsidR="00482F0E" w:rsidRPr="07F89753">
        <w:rPr>
          <w:lang w:eastAsia="et-EE"/>
        </w:rPr>
        <w:t>6</w:t>
      </w:r>
      <w:r w:rsidRPr="07F89753">
        <w:rPr>
          <w:lang w:eastAsia="et-EE"/>
        </w:rPr>
        <w:t>–202</w:t>
      </w:r>
      <w:r w:rsidR="00482F0E" w:rsidRPr="07F89753">
        <w:rPr>
          <w:lang w:eastAsia="et-EE"/>
        </w:rPr>
        <w:t>9</w:t>
      </w:r>
      <w:r w:rsidRPr="07F89753">
        <w:rPr>
          <w:lang w:eastAsia="et-EE"/>
        </w:rPr>
        <w:t>“</w:t>
      </w:r>
      <w:commentRangeEnd w:id="12"/>
      <w:r>
        <w:commentReference w:id="12"/>
      </w:r>
      <w:r w:rsidRPr="07F89753">
        <w:rPr>
          <w:lang w:eastAsia="et-EE"/>
        </w:rPr>
        <w:t xml:space="preserve"> tegevusse </w:t>
      </w:r>
      <w:r w:rsidR="00482F0E" w:rsidRPr="07F89753">
        <w:rPr>
          <w:lang w:eastAsia="et-EE"/>
        </w:rPr>
        <w:t>5.3</w:t>
      </w:r>
      <w:r w:rsidR="00E81448" w:rsidRPr="07F89753">
        <w:rPr>
          <w:lang w:eastAsia="et-EE"/>
        </w:rPr>
        <w:t>. “</w:t>
      </w:r>
      <w:r w:rsidRPr="07F89753">
        <w:rPr>
          <w:lang w:eastAsia="et-EE"/>
        </w:rPr>
        <w:t>Põllumajandusmaa ja maaparanduse poliitika kujundamine“</w:t>
      </w:r>
      <w:r w:rsidR="00BB36DF" w:rsidRPr="07F89753">
        <w:rPr>
          <w:lang w:eastAsia="et-EE"/>
        </w:rPr>
        <w:t xml:space="preserve"> </w:t>
      </w:r>
      <w:r w:rsidR="00A75B04" w:rsidRPr="07F89753">
        <w:rPr>
          <w:lang w:eastAsia="et-EE"/>
        </w:rPr>
        <w:t>ning</w:t>
      </w:r>
      <w:r w:rsidR="00707EF1" w:rsidRPr="07F89753">
        <w:rPr>
          <w:lang w:eastAsia="et-EE"/>
        </w:rPr>
        <w:t xml:space="preserve"> </w:t>
      </w:r>
      <w:r w:rsidR="004F3695" w:rsidRPr="07F89753">
        <w:rPr>
          <w:lang w:eastAsia="et-EE"/>
        </w:rPr>
        <w:t xml:space="preserve">arengukava </w:t>
      </w:r>
      <w:r w:rsidRPr="07F89753">
        <w:rPr>
          <w:lang w:eastAsia="et-EE"/>
        </w:rPr>
        <w:t xml:space="preserve">„Põllumajanduse ja kalanduse valdkonna arengukava aastani 2030“ </w:t>
      </w:r>
      <w:r w:rsidR="004F3695" w:rsidRPr="07F89753">
        <w:rPr>
          <w:lang w:eastAsia="et-EE"/>
        </w:rPr>
        <w:t>tegevussuuna 4 „Kvaliteetsed sisendid põllumajanduses“ eesmärgi täitmisesse</w:t>
      </w:r>
      <w:r w:rsidRPr="07F89753">
        <w:rPr>
          <w:lang w:eastAsia="et-EE"/>
        </w:rPr>
        <w:t>.</w:t>
      </w:r>
    </w:p>
    <w:p w14:paraId="6C762001" w14:textId="77777777" w:rsidR="0084473C" w:rsidRPr="00BA3A56" w:rsidRDefault="0084473C" w:rsidP="008F370B"/>
    <w:p w14:paraId="4D76F3F4" w14:textId="1E1A6F3F" w:rsidR="007C272A" w:rsidRPr="00BA3A56" w:rsidRDefault="007C272A" w:rsidP="008F370B">
      <w:pPr>
        <w:adjustRightInd w:val="0"/>
        <w:rPr>
          <w:lang w:eastAsia="et-EE"/>
        </w:rPr>
      </w:pPr>
      <w:bookmarkStart w:id="13" w:name="_Hlk198215733"/>
      <w:r w:rsidRPr="00BA3A56">
        <w:rPr>
          <w:lang w:eastAsia="et-EE"/>
        </w:rPr>
        <w:t>Eelnõu</w:t>
      </w:r>
      <w:r w:rsidR="00076F5A" w:rsidRPr="00BA3A56">
        <w:rPr>
          <w:lang w:eastAsia="et-EE"/>
        </w:rPr>
        <w:t>kohase seaduse</w:t>
      </w:r>
      <w:r w:rsidR="008E62BD" w:rsidRPr="00BA3A56">
        <w:rPr>
          <w:lang w:eastAsia="et-EE"/>
        </w:rPr>
        <w:t xml:space="preserve">ga </w:t>
      </w:r>
      <w:r w:rsidR="00F817F4" w:rsidRPr="00BA3A56">
        <w:rPr>
          <w:lang w:eastAsia="et-EE"/>
        </w:rPr>
        <w:t>muudetakse järgmisi</w:t>
      </w:r>
      <w:r w:rsidR="008E62BD" w:rsidRPr="00BA3A56">
        <w:rPr>
          <w:lang w:eastAsia="et-EE"/>
        </w:rPr>
        <w:t xml:space="preserve"> </w:t>
      </w:r>
      <w:r w:rsidRPr="00BA3A56">
        <w:rPr>
          <w:lang w:eastAsia="et-EE"/>
        </w:rPr>
        <w:t xml:space="preserve">seaduste redaktsioone: </w:t>
      </w:r>
    </w:p>
    <w:p w14:paraId="6779ACFB" w14:textId="772A97A7" w:rsidR="007C272A" w:rsidRPr="00BA3A56" w:rsidRDefault="007C272A" w:rsidP="008F370B">
      <w:pPr>
        <w:adjustRightInd w:val="0"/>
        <w:rPr>
          <w:lang w:eastAsia="et-EE"/>
        </w:rPr>
      </w:pPr>
      <w:bookmarkStart w:id="14" w:name="_Hlk198215751"/>
      <w:bookmarkEnd w:id="13"/>
      <w:r w:rsidRPr="00BA3A56">
        <w:rPr>
          <w:lang w:eastAsia="et-EE"/>
        </w:rPr>
        <w:t xml:space="preserve">1) </w:t>
      </w:r>
      <w:r w:rsidR="00455D71" w:rsidRPr="00BA3A56">
        <w:rPr>
          <w:lang w:eastAsia="et-EE"/>
        </w:rPr>
        <w:t>maaparandus</w:t>
      </w:r>
      <w:r w:rsidRPr="00BA3A56">
        <w:rPr>
          <w:lang w:eastAsia="et-EE"/>
        </w:rPr>
        <w:t>seadus (</w:t>
      </w:r>
      <w:r w:rsidR="00623F56" w:rsidRPr="00BA3A56">
        <w:rPr>
          <w:lang w:eastAsia="et-EE"/>
        </w:rPr>
        <w:t xml:space="preserve">RT I, </w:t>
      </w:r>
      <w:r w:rsidR="00775F06" w:rsidRPr="00BA3A56">
        <w:rPr>
          <w:lang w:eastAsia="et-EE"/>
        </w:rPr>
        <w:t>31.12.2025, 5</w:t>
      </w:r>
      <w:r w:rsidRPr="00BA3A56">
        <w:rPr>
          <w:lang w:eastAsia="et-EE"/>
        </w:rPr>
        <w:t xml:space="preserve">); </w:t>
      </w:r>
    </w:p>
    <w:bookmarkEnd w:id="14"/>
    <w:p w14:paraId="71EE0855" w14:textId="4D58F806" w:rsidR="007C272A" w:rsidRPr="00BA3A56" w:rsidRDefault="007C272A" w:rsidP="008F370B">
      <w:pPr>
        <w:rPr>
          <w:lang w:eastAsia="et-EE"/>
        </w:rPr>
      </w:pPr>
      <w:r w:rsidRPr="07F89753">
        <w:rPr>
          <w:lang w:eastAsia="et-EE"/>
        </w:rPr>
        <w:t xml:space="preserve">2) </w:t>
      </w:r>
      <w:r w:rsidR="00C144BB">
        <w:t>keskkonnaseadustiku üldosa seadus</w:t>
      </w:r>
      <w:r w:rsidR="00C144BB" w:rsidRPr="07F89753">
        <w:rPr>
          <w:lang w:eastAsia="et-EE"/>
        </w:rPr>
        <w:t xml:space="preserve"> </w:t>
      </w:r>
      <w:r w:rsidRPr="07F89753">
        <w:rPr>
          <w:lang w:eastAsia="et-EE"/>
        </w:rPr>
        <w:t>(</w:t>
      </w:r>
      <w:commentRangeStart w:id="15"/>
      <w:r w:rsidR="00C74B75" w:rsidRPr="07F89753">
        <w:rPr>
          <w:lang w:eastAsia="et-EE"/>
        </w:rPr>
        <w:t>RT I, 08.07.2025, 68</w:t>
      </w:r>
      <w:commentRangeEnd w:id="15"/>
      <w:r>
        <w:commentReference w:id="15"/>
      </w:r>
      <w:r w:rsidRPr="07F89753">
        <w:rPr>
          <w:lang w:eastAsia="et-EE"/>
        </w:rPr>
        <w:t>)</w:t>
      </w:r>
      <w:r w:rsidR="00623F56" w:rsidRPr="07F89753">
        <w:rPr>
          <w:lang w:eastAsia="et-EE"/>
        </w:rPr>
        <w:t>;</w:t>
      </w:r>
    </w:p>
    <w:p w14:paraId="6241FADB" w14:textId="5ED62929" w:rsidR="00A51C56" w:rsidRPr="00BA3A56" w:rsidRDefault="00A51C56" w:rsidP="008F370B">
      <w:pPr>
        <w:rPr>
          <w:lang w:eastAsia="et-EE"/>
        </w:rPr>
      </w:pPr>
      <w:r w:rsidRPr="00BA3A56">
        <w:rPr>
          <w:lang w:eastAsia="et-EE"/>
        </w:rPr>
        <w:t>3) veeseadus (</w:t>
      </w:r>
      <w:r w:rsidR="00E00EC8" w:rsidRPr="00BA3A56">
        <w:rPr>
          <w:lang w:eastAsia="et-EE"/>
        </w:rPr>
        <w:t>RT I, 08.07.2025, 70</w:t>
      </w:r>
      <w:r w:rsidRPr="00BA3A56">
        <w:rPr>
          <w:lang w:eastAsia="et-EE"/>
        </w:rPr>
        <w:t>).</w:t>
      </w:r>
    </w:p>
    <w:p w14:paraId="06966655" w14:textId="77777777" w:rsidR="008E5258" w:rsidRPr="00BA3A56" w:rsidRDefault="008E5258" w:rsidP="008F370B"/>
    <w:p w14:paraId="0A90DE00" w14:textId="5F060FBB" w:rsidR="004D5E2B" w:rsidRPr="00BA3A56" w:rsidRDefault="004D5E2B" w:rsidP="008F370B">
      <w:r w:rsidRPr="00BA3A56">
        <w:t xml:space="preserve">Seaduse vastuvõtmiseks on vajalik Riigikogu </w:t>
      </w:r>
      <w:r w:rsidR="003779BD" w:rsidRPr="00BA3A56">
        <w:t>poolt</w:t>
      </w:r>
      <w:r w:rsidR="00E62989" w:rsidRPr="00BA3A56">
        <w:t>häälte</w:t>
      </w:r>
      <w:r w:rsidR="003779BD" w:rsidRPr="00BA3A56">
        <w:t xml:space="preserve"> </w:t>
      </w:r>
      <w:r w:rsidRPr="00BA3A56">
        <w:t>enamus.</w:t>
      </w:r>
    </w:p>
    <w:p w14:paraId="30520E23" w14:textId="77777777" w:rsidR="00121727" w:rsidRPr="00BA3A56" w:rsidRDefault="00121727" w:rsidP="008F370B">
      <w:pPr>
        <w:jc w:val="both"/>
        <w:rPr>
          <w:b/>
        </w:rPr>
      </w:pPr>
    </w:p>
    <w:p w14:paraId="36CAED58" w14:textId="0B50A837" w:rsidR="006C7BF6" w:rsidRPr="00BA3A56" w:rsidRDefault="00A7710A" w:rsidP="008F370B">
      <w:pPr>
        <w:jc w:val="both"/>
        <w:rPr>
          <w:b/>
        </w:rPr>
      </w:pPr>
      <w:r w:rsidRPr="00BA3A56">
        <w:rPr>
          <w:b/>
        </w:rPr>
        <w:t>2. Seaduse eesmärk</w:t>
      </w:r>
    </w:p>
    <w:p w14:paraId="0A45FA22" w14:textId="77777777" w:rsidR="00690DBC" w:rsidRPr="00BA3A56" w:rsidRDefault="00690DBC" w:rsidP="008F370B">
      <w:pPr>
        <w:jc w:val="both"/>
      </w:pPr>
    </w:p>
    <w:p w14:paraId="028CCA91" w14:textId="7A67FDF1" w:rsidR="00DC2B44" w:rsidRPr="00BA3A56" w:rsidRDefault="00402BC7" w:rsidP="008F370B">
      <w:pPr>
        <w:widowControl w:val="0"/>
        <w:jc w:val="both"/>
      </w:pPr>
      <w:r w:rsidRPr="00BA3A56">
        <w:t>Eelnõu</w:t>
      </w:r>
      <w:r>
        <w:t>kohased</w:t>
      </w:r>
      <w:r w:rsidR="00DC2B44" w:rsidRPr="00BA3A56">
        <w:t xml:space="preserve"> muudatused tehakse </w:t>
      </w:r>
      <w:r w:rsidR="00D57966" w:rsidRPr="00BA3A56">
        <w:t xml:space="preserve">eelkõige </w:t>
      </w:r>
      <w:commentRangeStart w:id="16"/>
      <w:r w:rsidR="00DC2B44" w:rsidRPr="00BA3A56">
        <w:t>eesmärgiga:</w:t>
      </w:r>
      <w:commentRangeEnd w:id="16"/>
      <w:r w:rsidR="002075BA" w:rsidRPr="00BA3A56">
        <w:rPr>
          <w:rStyle w:val="Kommentaariviide"/>
          <w:sz w:val="24"/>
          <w:szCs w:val="24"/>
        </w:rPr>
        <w:commentReference w:id="16"/>
      </w:r>
    </w:p>
    <w:p w14:paraId="4BE16C47" w14:textId="5107AABD" w:rsidR="008E5258" w:rsidRPr="00BA3A56" w:rsidRDefault="008E5258" w:rsidP="008F370B">
      <w:pPr>
        <w:widowControl w:val="0"/>
        <w:jc w:val="both"/>
      </w:pPr>
      <w:r w:rsidRPr="00BA3A56">
        <w:t xml:space="preserve">1) </w:t>
      </w:r>
      <w:r w:rsidR="00F83871" w:rsidRPr="00BA3A56">
        <w:t>parandada maaparandushoiu korraldamist</w:t>
      </w:r>
      <w:r w:rsidR="00DC2B44" w:rsidRPr="00BA3A56">
        <w:t>;</w:t>
      </w:r>
    </w:p>
    <w:p w14:paraId="2203BA89" w14:textId="18578928" w:rsidR="008E5258" w:rsidRPr="00BA3A56" w:rsidRDefault="008E5258" w:rsidP="008F370B">
      <w:pPr>
        <w:widowControl w:val="0"/>
        <w:jc w:val="both"/>
      </w:pPr>
      <w:r w:rsidRPr="00BA3A56">
        <w:t>2) vähendada riigiasustus</w:t>
      </w:r>
      <w:r w:rsidR="00DC2B44" w:rsidRPr="00BA3A56">
        <w:t>e</w:t>
      </w:r>
      <w:r w:rsidRPr="00BA3A56">
        <w:t xml:space="preserve"> töökoormust ja tõhustada asjaajamist;</w:t>
      </w:r>
    </w:p>
    <w:p w14:paraId="0417CBFA" w14:textId="4D5D7EDD" w:rsidR="008E5258" w:rsidRPr="00BA3A56" w:rsidRDefault="008E5258" w:rsidP="008F370B">
      <w:pPr>
        <w:widowControl w:val="0"/>
        <w:jc w:val="both"/>
      </w:pPr>
      <w:r w:rsidRPr="00BA3A56">
        <w:t xml:space="preserve">3) vähendada </w:t>
      </w:r>
      <w:r w:rsidR="00D57966" w:rsidRPr="00BA3A56">
        <w:t>isikute</w:t>
      </w:r>
      <w:r w:rsidRPr="00BA3A56">
        <w:t xml:space="preserve"> </w:t>
      </w:r>
      <w:commentRangeStart w:id="17"/>
      <w:r w:rsidRPr="00BA3A56">
        <w:t>halduskoormust</w:t>
      </w:r>
      <w:commentRangeEnd w:id="17"/>
      <w:r w:rsidR="00AB11C6" w:rsidRPr="00BA3A56">
        <w:rPr>
          <w:rStyle w:val="Kommentaariviide"/>
          <w:sz w:val="24"/>
          <w:szCs w:val="24"/>
        </w:rPr>
        <w:commentReference w:id="17"/>
      </w:r>
      <w:r w:rsidR="00DC2B44" w:rsidRPr="00BA3A56">
        <w:t xml:space="preserve">. </w:t>
      </w:r>
    </w:p>
    <w:p w14:paraId="045DF8FB" w14:textId="5D1D2CB7" w:rsidR="00B149BC" w:rsidRPr="00BA3A56" w:rsidRDefault="00B149BC" w:rsidP="008F370B">
      <w:pPr>
        <w:jc w:val="both"/>
      </w:pPr>
    </w:p>
    <w:p w14:paraId="6B0DB137" w14:textId="2372CD09" w:rsidR="00B149BC" w:rsidRPr="00BA3A56" w:rsidRDefault="002C6BA1" w:rsidP="008F370B">
      <w:pPr>
        <w:jc w:val="both"/>
      </w:pPr>
      <w:r w:rsidRPr="00BA3A56">
        <w:t xml:space="preserve">Eelnõule eelnes </w:t>
      </w:r>
      <w:r w:rsidR="00312896" w:rsidRPr="00BA3A56">
        <w:t xml:space="preserve">maaparandusseaduse muutmise seaduse eelnõu </w:t>
      </w:r>
      <w:r w:rsidRPr="00BA3A56">
        <w:t>väljatöötamiskavatsuse</w:t>
      </w:r>
      <w:r w:rsidR="00D376C6" w:rsidRPr="00BA3A56">
        <w:rPr>
          <w:rStyle w:val="Allmrkuseviide"/>
        </w:rPr>
        <w:footnoteReference w:id="2"/>
      </w:r>
      <w:r w:rsidRPr="00BA3A56">
        <w:t xml:space="preserve"> </w:t>
      </w:r>
      <w:r w:rsidR="00D57966" w:rsidRPr="00BA3A56">
        <w:t xml:space="preserve">(edaspidi </w:t>
      </w:r>
      <w:r w:rsidR="00D57966" w:rsidRPr="00BA3A56">
        <w:rPr>
          <w:i/>
          <w:iCs/>
        </w:rPr>
        <w:t>VTK</w:t>
      </w:r>
      <w:r w:rsidR="00D57966" w:rsidRPr="00BA3A56">
        <w:t xml:space="preserve">) </w:t>
      </w:r>
      <w:r w:rsidRPr="00BA3A56">
        <w:t xml:space="preserve">koostamine. </w:t>
      </w:r>
      <w:r w:rsidR="00D57966" w:rsidRPr="00BA3A56">
        <w:t xml:space="preserve">VTK-s kaardistati kehtiva </w:t>
      </w:r>
      <w:r w:rsidR="008A6890" w:rsidRPr="00BA3A56">
        <w:t>maaparandus</w:t>
      </w:r>
      <w:r w:rsidR="00D57966" w:rsidRPr="00BA3A56">
        <w:t>seaduse probleemid ja pakuti välja võimalikud lahendusvariandid ning see esitati</w:t>
      </w:r>
      <w:r w:rsidR="000F6259" w:rsidRPr="00BA3A56">
        <w:t xml:space="preserve"> 12. juulil 2022. aastal</w:t>
      </w:r>
      <w:r w:rsidR="00D57966" w:rsidRPr="00BA3A56">
        <w:t xml:space="preserve"> kooskõlastamiseks </w:t>
      </w:r>
      <w:r w:rsidR="00B21064" w:rsidRPr="00BA3A56">
        <w:t>Majandus- ja Kommunikatsiooniministeeriumile, Haridus- ja Teadusministeeriumile, Justiitsministeeriumile,</w:t>
      </w:r>
      <w:r w:rsidR="007D73EF" w:rsidRPr="00BA3A56">
        <w:t xml:space="preserve"> </w:t>
      </w:r>
      <w:r w:rsidR="00B21064" w:rsidRPr="00BA3A56">
        <w:t xml:space="preserve">Rahandusministeeriumile ja Keskkonnaministeeriumile. </w:t>
      </w:r>
    </w:p>
    <w:p w14:paraId="66C33FD8" w14:textId="77777777" w:rsidR="00326730" w:rsidRPr="00BA3A56" w:rsidRDefault="00326730" w:rsidP="008F370B">
      <w:pPr>
        <w:jc w:val="both"/>
      </w:pPr>
    </w:p>
    <w:p w14:paraId="727BEF69" w14:textId="4D309356" w:rsidR="00B21064" w:rsidRPr="00BA3A56" w:rsidRDefault="00A42712" w:rsidP="008F370B">
      <w:pPr>
        <w:jc w:val="both"/>
      </w:pPr>
      <w:r w:rsidRPr="00BA3A56">
        <w:t xml:space="preserve">Justiitsministeerium (praegune </w:t>
      </w:r>
      <w:r w:rsidR="001577B9" w:rsidRPr="00BA3A56">
        <w:t>Justiits</w:t>
      </w:r>
      <w:r w:rsidR="000110C4" w:rsidRPr="00BA3A56">
        <w:t>- ja Digi</w:t>
      </w:r>
      <w:r w:rsidR="00F26868" w:rsidRPr="00BA3A56">
        <w:t>ministeerium</w:t>
      </w:r>
      <w:r w:rsidRPr="00BA3A56">
        <w:t>)</w:t>
      </w:r>
      <w:r w:rsidR="001577B9" w:rsidRPr="00BA3A56">
        <w:t xml:space="preserve"> </w:t>
      </w:r>
      <w:r w:rsidR="000110C4" w:rsidRPr="00BA3A56">
        <w:t>ning</w:t>
      </w:r>
      <w:r w:rsidR="001577B9" w:rsidRPr="00BA3A56">
        <w:t xml:space="preserve"> </w:t>
      </w:r>
      <w:r w:rsidRPr="00BA3A56">
        <w:t xml:space="preserve">Keskkonnaministeerium (praegune </w:t>
      </w:r>
      <w:r w:rsidR="001577B9" w:rsidRPr="00BA3A56">
        <w:t>K</w:t>
      </w:r>
      <w:r w:rsidR="00F26868" w:rsidRPr="00BA3A56">
        <w:t>liima</w:t>
      </w:r>
      <w:r w:rsidR="00B21064" w:rsidRPr="00BA3A56">
        <w:t>ministeerium</w:t>
      </w:r>
      <w:r w:rsidRPr="00BA3A56">
        <w:t>)</w:t>
      </w:r>
      <w:r w:rsidR="00B21064" w:rsidRPr="00BA3A56">
        <w:t xml:space="preserve"> kooskõlastasid VTK märkustega</w:t>
      </w:r>
      <w:r w:rsidR="000F6259" w:rsidRPr="00BA3A56">
        <w:t xml:space="preserve">. </w:t>
      </w:r>
      <w:r w:rsidR="00B21064" w:rsidRPr="00BA3A56">
        <w:t xml:space="preserve">Kuna Haridus- ja Teadusministeerium Vabariigi Valitsuse 13. jaanuari 2011. a määruse nr 10 „Vabariigi Valitsuse reglement“ § 7 lõike 4 kohaselt ettenähtud tähtaja jooksul VTK-d </w:t>
      </w:r>
      <w:r w:rsidR="00872C35" w:rsidRPr="00BA3A56">
        <w:t>e</w:t>
      </w:r>
      <w:r w:rsidR="00EC323E" w:rsidRPr="00BA3A56">
        <w:t>i</w:t>
      </w:r>
      <w:r w:rsidR="00872C35" w:rsidRPr="00BA3A56">
        <w:t xml:space="preserve"> </w:t>
      </w:r>
      <w:r w:rsidR="00B21064" w:rsidRPr="00BA3A56">
        <w:t xml:space="preserve">kooskõlastanud ega jätnud seda põhjendatult kooskõlastamata, </w:t>
      </w:r>
      <w:r w:rsidR="00872C35" w:rsidRPr="00BA3A56">
        <w:t xml:space="preserve">loeti </w:t>
      </w:r>
      <w:r w:rsidR="00B21064" w:rsidRPr="00BA3A56">
        <w:t>see</w:t>
      </w:r>
      <w:r w:rsidR="00872C35" w:rsidRPr="00BA3A56">
        <w:t xml:space="preserve"> Haridus- ja Teadusministeeriumi poolt</w:t>
      </w:r>
      <w:r w:rsidR="00B21064" w:rsidRPr="00BA3A56">
        <w:t xml:space="preserve"> kooskõlastatuks.</w:t>
      </w:r>
    </w:p>
    <w:p w14:paraId="179C75CD" w14:textId="77777777" w:rsidR="00B21064" w:rsidRPr="00BA3A56" w:rsidRDefault="00B21064" w:rsidP="008F370B">
      <w:pPr>
        <w:jc w:val="both"/>
      </w:pPr>
    </w:p>
    <w:p w14:paraId="685FE740" w14:textId="09AEF614" w:rsidR="00B21064" w:rsidRPr="00BA3A56" w:rsidRDefault="00B21064" w:rsidP="00CB546F">
      <w:pPr>
        <w:jc w:val="both"/>
      </w:pPr>
      <w:r w:rsidRPr="00BA3A56">
        <w:t xml:space="preserve">Arvamuse esitasid </w:t>
      </w:r>
      <w:r w:rsidR="00F26868" w:rsidRPr="00BA3A56">
        <w:t xml:space="preserve"> Majandus- ja Kommunikatsiooniministeerium, </w:t>
      </w:r>
      <w:r w:rsidR="00CC0314" w:rsidRPr="00BA3A56">
        <w:t xml:space="preserve">MTÜ Eesti Turbaliit, MTÜ Eesti Erametsaliit, Eesti Maaparandajate Selts, MTÜ Eesti Veeinseneride Liit, </w:t>
      </w:r>
      <w:r w:rsidR="00F26868" w:rsidRPr="00BA3A56">
        <w:t>Eesti Keskkonnaühenduste Koda.</w:t>
      </w:r>
    </w:p>
    <w:p w14:paraId="423781C7" w14:textId="77777777" w:rsidR="00B21064" w:rsidRPr="00BA3A56" w:rsidRDefault="00B21064" w:rsidP="00CB546F">
      <w:pPr>
        <w:jc w:val="both"/>
      </w:pPr>
    </w:p>
    <w:p w14:paraId="22296967" w14:textId="25775DF8" w:rsidR="00B21064" w:rsidRPr="00BA3A56" w:rsidRDefault="00B21064" w:rsidP="00CB546F">
      <w:pPr>
        <w:jc w:val="both"/>
      </w:pPr>
      <w:r w:rsidRPr="00BA3A56">
        <w:t>Eelnõu koostamise</w:t>
      </w:r>
      <w:r w:rsidR="00872C35" w:rsidRPr="00BA3A56">
        <w:t>l</w:t>
      </w:r>
      <w:r w:rsidRPr="00BA3A56" w:rsidDel="00872C35">
        <w:t xml:space="preserve"> </w:t>
      </w:r>
      <w:r w:rsidR="00872C35" w:rsidRPr="00BA3A56">
        <w:t xml:space="preserve">töötati </w:t>
      </w:r>
      <w:r w:rsidRPr="00BA3A56">
        <w:t>esitatud ettepanekud läbi ning</w:t>
      </w:r>
      <w:r w:rsidR="00872C35" w:rsidRPr="00BA3A56">
        <w:t xml:space="preserve"> võeti</w:t>
      </w:r>
      <w:r w:rsidRPr="00BA3A56">
        <w:t xml:space="preserve"> </w:t>
      </w:r>
      <w:r w:rsidR="00872C35" w:rsidRPr="00BA3A56">
        <w:t>asjakohased ettepanekud</w:t>
      </w:r>
      <w:r w:rsidRPr="00BA3A56">
        <w:t xml:space="preserve"> </w:t>
      </w:r>
      <w:commentRangeStart w:id="18"/>
      <w:r w:rsidRPr="00BA3A56">
        <w:t>arvesse</w:t>
      </w:r>
      <w:commentRangeEnd w:id="18"/>
      <w:r w:rsidR="002E3AD8" w:rsidRPr="00BA3A56">
        <w:rPr>
          <w:rStyle w:val="Kommentaariviide"/>
          <w:sz w:val="24"/>
          <w:szCs w:val="24"/>
        </w:rPr>
        <w:commentReference w:id="18"/>
      </w:r>
      <w:r w:rsidRPr="00BA3A56">
        <w:t xml:space="preserve">. </w:t>
      </w:r>
    </w:p>
    <w:p w14:paraId="00EC7580" w14:textId="77777777" w:rsidR="00B21064" w:rsidRPr="00BA3A56" w:rsidRDefault="00B21064" w:rsidP="00CB546F">
      <w:pPr>
        <w:jc w:val="both"/>
      </w:pPr>
    </w:p>
    <w:p w14:paraId="176BC1A9" w14:textId="6B13D24A" w:rsidR="00D55830" w:rsidRPr="00BA3A56" w:rsidRDefault="00D55830" w:rsidP="00CB546F">
      <w:pPr>
        <w:jc w:val="both"/>
        <w:rPr>
          <w:b/>
          <w:bCs/>
        </w:rPr>
      </w:pPr>
      <w:r w:rsidRPr="00BA3A56">
        <w:rPr>
          <w:b/>
          <w:bCs/>
        </w:rPr>
        <w:t xml:space="preserve">2.1 </w:t>
      </w:r>
      <w:r w:rsidR="00E61445" w:rsidRPr="00BA3A56">
        <w:rPr>
          <w:b/>
          <w:bCs/>
        </w:rPr>
        <w:t>Eelnõukohase seadusega tehtavad VTK-s</w:t>
      </w:r>
      <w:r w:rsidR="009D4A2B" w:rsidRPr="00BA3A56">
        <w:rPr>
          <w:b/>
          <w:bCs/>
        </w:rPr>
        <w:t>t tulenevad</w:t>
      </w:r>
      <w:r w:rsidR="00E61445" w:rsidRPr="00BA3A56">
        <w:rPr>
          <w:b/>
          <w:bCs/>
        </w:rPr>
        <w:t xml:space="preserve"> muudatused</w:t>
      </w:r>
    </w:p>
    <w:p w14:paraId="0DE77AE0" w14:textId="77777777" w:rsidR="00FD781B" w:rsidRPr="00BA3A56" w:rsidRDefault="00FD781B" w:rsidP="000F6782">
      <w:pPr>
        <w:jc w:val="both"/>
        <w:rPr>
          <w:strike/>
        </w:rPr>
      </w:pPr>
    </w:p>
    <w:p w14:paraId="3193840A" w14:textId="24C0A786" w:rsidR="000F6782" w:rsidRPr="00BA3A56" w:rsidRDefault="00C1049E" w:rsidP="000F6782">
      <w:pPr>
        <w:jc w:val="both"/>
        <w:rPr>
          <w:b/>
        </w:rPr>
      </w:pPr>
      <w:r w:rsidRPr="00BA3A56">
        <w:rPr>
          <w:b/>
        </w:rPr>
        <w:t>2.1.1</w:t>
      </w:r>
      <w:r w:rsidR="000F6782" w:rsidRPr="00BA3A56">
        <w:rPr>
          <w:b/>
        </w:rPr>
        <w:t xml:space="preserve"> Maaparandusühistute asutamise regulatsiooni lihtsustamine (VTK-s p 9.</w:t>
      </w:r>
      <w:r w:rsidR="00B15B02" w:rsidRPr="00BA3A56">
        <w:rPr>
          <w:b/>
        </w:rPr>
        <w:t>2</w:t>
      </w:r>
      <w:r w:rsidR="000F6782" w:rsidRPr="00BA3A56">
        <w:rPr>
          <w:b/>
        </w:rPr>
        <w:t>)</w:t>
      </w:r>
    </w:p>
    <w:p w14:paraId="5ED2DCB8" w14:textId="2A290929" w:rsidR="007D6DAF" w:rsidRPr="00BA3A56" w:rsidRDefault="00FB0636" w:rsidP="007D6DAF">
      <w:pPr>
        <w:jc w:val="both"/>
        <w:rPr>
          <w:lang w:eastAsia="et-EE"/>
        </w:rPr>
      </w:pPr>
      <w:r w:rsidRPr="00BA3A56">
        <w:t xml:space="preserve">Muudatuse eesmärk </w:t>
      </w:r>
      <w:r w:rsidR="00ED3673" w:rsidRPr="00BA3A56">
        <w:t xml:space="preserve">on </w:t>
      </w:r>
      <w:r w:rsidRPr="00BA3A56">
        <w:t xml:space="preserve">lihtsustada </w:t>
      </w:r>
      <w:r w:rsidRPr="00BA3A56">
        <w:rPr>
          <w:lang w:eastAsia="et-EE"/>
        </w:rPr>
        <w:t xml:space="preserve">isikutel, kes omavad rohkem kuivendatud maad, ühistu asutamist juba esimesel asutamiskoosolekul. </w:t>
      </w:r>
      <w:r w:rsidR="009D3427" w:rsidRPr="00BA3A56">
        <w:t xml:space="preserve">Maaparandusühistut ei õnnestu tavaliselt </w:t>
      </w:r>
      <w:r w:rsidR="009D3427" w:rsidRPr="00BA3A56">
        <w:lastRenderedPageBreak/>
        <w:t>asutamiskoosolekul asutada ja see</w:t>
      </w:r>
      <w:r w:rsidR="00D73B17" w:rsidRPr="00BA3A56">
        <w:t xml:space="preserve"> asutatakse </w:t>
      </w:r>
      <w:proofErr w:type="spellStart"/>
      <w:r w:rsidR="00D73B17" w:rsidRPr="00BA3A56">
        <w:t>kordu</w:t>
      </w:r>
      <w:r w:rsidR="009D3427" w:rsidRPr="00BA3A56">
        <w:t>vasutamis</w:t>
      </w:r>
      <w:r w:rsidR="00D73B17" w:rsidRPr="00BA3A56">
        <w:t>koosolekul</w:t>
      </w:r>
      <w:proofErr w:type="spellEnd"/>
      <w:r w:rsidR="009D3427" w:rsidRPr="00BA3A56">
        <w:t>.</w:t>
      </w:r>
      <w:r w:rsidR="00D73B17" w:rsidRPr="00BA3A56">
        <w:t xml:space="preserve"> </w:t>
      </w:r>
      <w:r w:rsidR="007D6DAF" w:rsidRPr="00BA3A56">
        <w:t xml:space="preserve">Enamasti on ühistu asutamisest huvitatud suuremad tootjad, kellele kuulub ka suur osa maaparandussüsteemist või </w:t>
      </w:r>
      <w:proofErr w:type="spellStart"/>
      <w:r w:rsidR="007D6DAF" w:rsidRPr="00BA3A56">
        <w:t>ühiseesvoolust</w:t>
      </w:r>
      <w:proofErr w:type="spellEnd"/>
      <w:r w:rsidR="007D6DAF" w:rsidRPr="00BA3A56">
        <w:t xml:space="preserve"> ja seetõttu õnnestubki ühistu asutamine üldjuhul alles kolmandal ehk </w:t>
      </w:r>
      <w:proofErr w:type="spellStart"/>
      <w:r w:rsidR="007D6DAF" w:rsidRPr="00BA3A56">
        <w:t>korduvasutamiskoosolekul</w:t>
      </w:r>
      <w:proofErr w:type="spellEnd"/>
      <w:r w:rsidR="007D6DAF" w:rsidRPr="00BA3A56">
        <w:t>.</w:t>
      </w:r>
      <w:r w:rsidR="00B641AB" w:rsidRPr="00BA3A56">
        <w:rPr>
          <w:lang w:eastAsia="et-EE"/>
        </w:rPr>
        <w:t xml:space="preserve"> </w:t>
      </w:r>
      <w:r w:rsidR="007D6DAF" w:rsidRPr="00BA3A56">
        <w:t xml:space="preserve">Eelnõukohase seadusega muudetakse kehtivat regulatsiooni selliselt, et asutamiskoosolekule kohaldatakse kehtiva regulatsiooni </w:t>
      </w:r>
      <w:proofErr w:type="spellStart"/>
      <w:r w:rsidR="007D6DAF" w:rsidRPr="00BA3A56">
        <w:t>korduvasutamiskoosoleku</w:t>
      </w:r>
      <w:proofErr w:type="spellEnd"/>
      <w:r w:rsidR="007D6DAF" w:rsidRPr="00BA3A56">
        <w:t xml:space="preserve"> asutamise tingimusi. </w:t>
      </w:r>
    </w:p>
    <w:p w14:paraId="5766BE6C" w14:textId="77777777" w:rsidR="0020096A" w:rsidRPr="00BA3A56" w:rsidRDefault="0020096A" w:rsidP="000F6782">
      <w:pPr>
        <w:jc w:val="both"/>
      </w:pPr>
    </w:p>
    <w:p w14:paraId="5E653412" w14:textId="433CE749" w:rsidR="000F6782" w:rsidRPr="00BA3A56" w:rsidRDefault="00C1049E" w:rsidP="000F6782">
      <w:pPr>
        <w:jc w:val="both"/>
      </w:pPr>
      <w:r w:rsidRPr="00BA3A56">
        <w:rPr>
          <w:b/>
        </w:rPr>
        <w:t>2.1.2</w:t>
      </w:r>
      <w:r w:rsidRPr="00BA3A56">
        <w:t xml:space="preserve"> </w:t>
      </w:r>
      <w:r w:rsidR="000F6782" w:rsidRPr="00BA3A56">
        <w:rPr>
          <w:b/>
          <w:bCs/>
        </w:rPr>
        <w:t>Maaparandussüsteemi lisavee juhtimise regulatsiooni täpsustamine</w:t>
      </w:r>
      <w:r w:rsidR="000F6782" w:rsidRPr="00BA3A56">
        <w:rPr>
          <w:b/>
        </w:rPr>
        <w:t xml:space="preserve"> (VTK-s p 9.</w:t>
      </w:r>
      <w:r w:rsidR="00B15B02" w:rsidRPr="00BA3A56">
        <w:rPr>
          <w:b/>
        </w:rPr>
        <w:t>4</w:t>
      </w:r>
      <w:r w:rsidR="000F6782" w:rsidRPr="00BA3A56">
        <w:rPr>
          <w:b/>
        </w:rPr>
        <w:t>)</w:t>
      </w:r>
    </w:p>
    <w:p w14:paraId="17F0CCB9" w14:textId="3CEAB1BA" w:rsidR="00C05472" w:rsidRPr="00BA3A56" w:rsidRDefault="00805AB1" w:rsidP="000F6782">
      <w:pPr>
        <w:jc w:val="both"/>
      </w:pPr>
      <w:r w:rsidRPr="00BA3A56">
        <w:t>Muudatuse eesmärk on täpsustada</w:t>
      </w:r>
      <w:r w:rsidR="004424DA" w:rsidRPr="00BA3A56">
        <w:t>, keda saab käsitleda lisavett juhtiva isikuna</w:t>
      </w:r>
      <w:r w:rsidR="004D5B04" w:rsidRPr="00BA3A56">
        <w:t xml:space="preserve"> ja millised on lisavee juhtija kohustused eesvoolu korrashoiu tagamisel</w:t>
      </w:r>
      <w:r w:rsidR="004424DA" w:rsidRPr="00BA3A56">
        <w:t xml:space="preserve">. </w:t>
      </w:r>
      <w:proofErr w:type="spellStart"/>
      <w:r w:rsidR="00ED3673" w:rsidRPr="00BA3A56">
        <w:t>MaaParS</w:t>
      </w:r>
      <w:proofErr w:type="spellEnd"/>
      <w:r w:rsidR="00ED3673" w:rsidRPr="00BA3A56">
        <w:t xml:space="preserve">-i rakendamisel on tekitanud probleeme ja </w:t>
      </w:r>
      <w:proofErr w:type="spellStart"/>
      <w:r w:rsidR="00ED3673" w:rsidRPr="00BA3A56">
        <w:t>mitmetimõistmist</w:t>
      </w:r>
      <w:proofErr w:type="spellEnd"/>
      <w:r w:rsidR="00ED3673" w:rsidRPr="00BA3A56">
        <w:t xml:space="preserve"> väljaspool maaparandussüsteemi koondunud vee (edaspidi </w:t>
      </w:r>
      <w:r w:rsidR="0099226D" w:rsidRPr="00BA3A56">
        <w:t xml:space="preserve">ka </w:t>
      </w:r>
      <w:r w:rsidR="00ED3673" w:rsidRPr="00BA3A56">
        <w:rPr>
          <w:i/>
        </w:rPr>
        <w:t>lisavesi</w:t>
      </w:r>
      <w:r w:rsidR="00ED3673" w:rsidRPr="00BA3A56">
        <w:t xml:space="preserve">) maaparandussüsteemi rajatisse juhtimist puudutav regulatsioon. </w:t>
      </w:r>
      <w:r w:rsidR="00146106" w:rsidRPr="00BA3A56">
        <w:t>Eelnõukohase seadusega</w:t>
      </w:r>
      <w:r w:rsidR="004424DA" w:rsidRPr="00BA3A56">
        <w:t xml:space="preserve"> </w:t>
      </w:r>
      <w:r w:rsidR="00146106" w:rsidRPr="00BA3A56">
        <w:t>m</w:t>
      </w:r>
      <w:r w:rsidR="004424DA" w:rsidRPr="00BA3A56">
        <w:t xml:space="preserve">ääratletakse lisavett juhtiv isik, kelleks on </w:t>
      </w:r>
      <w:proofErr w:type="spellStart"/>
      <w:r w:rsidR="004424DA" w:rsidRPr="00BA3A56">
        <w:t>MaaParS</w:t>
      </w:r>
      <w:proofErr w:type="spellEnd"/>
      <w:r w:rsidR="0099226D" w:rsidRPr="00BA3A56">
        <w:t>-i</w:t>
      </w:r>
      <w:r w:rsidR="004424DA" w:rsidRPr="00BA3A56">
        <w:t xml:space="preserve"> tähenduses avatud eesvoolu või kuivenduskraavi lisavett juhtiva rajatise omanik</w:t>
      </w:r>
      <w:r w:rsidR="004D5B04" w:rsidRPr="00BA3A56">
        <w:t xml:space="preserve">, kes osaleb alates lisavee juhtimiseks kasutatava rajatise ühendamisest eesvoolu või kuivenduskraaviga selle maaparandussüsteemi maaparandushoiukulude katmisel. </w:t>
      </w:r>
    </w:p>
    <w:p w14:paraId="0D151487" w14:textId="77777777" w:rsidR="0020096A" w:rsidRPr="00BA3A56" w:rsidRDefault="0020096A" w:rsidP="000F6782">
      <w:pPr>
        <w:jc w:val="both"/>
      </w:pPr>
    </w:p>
    <w:p w14:paraId="6B8B8D3A" w14:textId="66EB9A7A" w:rsidR="000F6782" w:rsidRPr="00BA3A56" w:rsidRDefault="00C1049E" w:rsidP="000F6782">
      <w:pPr>
        <w:jc w:val="both"/>
      </w:pPr>
      <w:r w:rsidRPr="00BA3A56">
        <w:rPr>
          <w:b/>
        </w:rPr>
        <w:t>2.1.3</w:t>
      </w:r>
      <w:r w:rsidRPr="00BA3A56">
        <w:t xml:space="preserve"> </w:t>
      </w:r>
      <w:r w:rsidR="000F6782" w:rsidRPr="00BA3A56">
        <w:rPr>
          <w:b/>
          <w:bCs/>
        </w:rPr>
        <w:t>Maaparandussüsteemi maa-alal kavandatavate tegevuste PTA</w:t>
      </w:r>
      <w:r w:rsidR="0020096A" w:rsidRPr="00BA3A56">
        <w:rPr>
          <w:b/>
        </w:rPr>
        <w:t>-</w:t>
      </w:r>
      <w:proofErr w:type="spellStart"/>
      <w:r w:rsidR="000F6782" w:rsidRPr="00BA3A56">
        <w:rPr>
          <w:b/>
          <w:bCs/>
        </w:rPr>
        <w:t>ga</w:t>
      </w:r>
      <w:proofErr w:type="spellEnd"/>
      <w:r w:rsidR="000F6782" w:rsidRPr="00BA3A56">
        <w:rPr>
          <w:b/>
          <w:bCs/>
        </w:rPr>
        <w:t xml:space="preserve"> kooskõlastamise optimeerimine</w:t>
      </w:r>
      <w:r w:rsidR="000F6782" w:rsidRPr="00BA3A56">
        <w:rPr>
          <w:b/>
        </w:rPr>
        <w:t xml:space="preserve"> (VTK-s p 9.</w:t>
      </w:r>
      <w:r w:rsidR="00B15B02" w:rsidRPr="00BA3A56">
        <w:rPr>
          <w:b/>
        </w:rPr>
        <w:t>5</w:t>
      </w:r>
      <w:r w:rsidR="000F6782" w:rsidRPr="00BA3A56">
        <w:rPr>
          <w:b/>
        </w:rPr>
        <w:t>)</w:t>
      </w:r>
    </w:p>
    <w:p w14:paraId="6F74483C" w14:textId="0A2CD4D7" w:rsidR="00C05472" w:rsidRPr="00BA3A56" w:rsidRDefault="00146106" w:rsidP="00C05472">
      <w:pPr>
        <w:jc w:val="both"/>
      </w:pPr>
      <w:r w:rsidRPr="00BA3A56">
        <w:t>Muudatuse eesmärk on</w:t>
      </w:r>
      <w:r w:rsidR="004D6E23" w:rsidRPr="00BA3A56">
        <w:t xml:space="preserve"> </w:t>
      </w:r>
      <w:r w:rsidRPr="00BA3A56">
        <w:t xml:space="preserve">vähendada nende kavandatavate tegevuste kooskõlastusi, </w:t>
      </w:r>
      <w:r w:rsidR="004D6E23" w:rsidRPr="00BA3A56">
        <w:t>mi</w:t>
      </w:r>
      <w:r w:rsidR="003140D6" w:rsidRPr="00BA3A56">
        <w:t>s maaparandussüsteemi otseselt ei saa mõjutada</w:t>
      </w:r>
      <w:r w:rsidRPr="00BA3A56">
        <w:t>. Eelnõukohase seadusega l</w:t>
      </w:r>
      <w:r w:rsidR="003140D6" w:rsidRPr="00BA3A56">
        <w:t xml:space="preserve">oobutakse </w:t>
      </w:r>
      <w:r w:rsidR="008C385D" w:rsidRPr="00BA3A56">
        <w:t xml:space="preserve">maakorraldustoimingute, maa sihtotstarbe muutmise ja kinnisasja kasutusotstarbe muutmise kooskõlastamisest. </w:t>
      </w:r>
    </w:p>
    <w:p w14:paraId="7B5BDCE5" w14:textId="77777777" w:rsidR="00C05472" w:rsidRPr="00BA3A56" w:rsidRDefault="00C05472" w:rsidP="000F6782">
      <w:pPr>
        <w:jc w:val="both"/>
      </w:pPr>
    </w:p>
    <w:p w14:paraId="3FE08FBC" w14:textId="7885577B" w:rsidR="000F6782" w:rsidRPr="00BA3A56" w:rsidRDefault="00C1049E" w:rsidP="000F6782">
      <w:pPr>
        <w:jc w:val="both"/>
        <w:rPr>
          <w:b/>
        </w:rPr>
      </w:pPr>
      <w:r w:rsidRPr="00BA3A56">
        <w:rPr>
          <w:b/>
        </w:rPr>
        <w:t xml:space="preserve">2.1.4 </w:t>
      </w:r>
      <w:r w:rsidR="000F6782" w:rsidRPr="00BA3A56">
        <w:rPr>
          <w:b/>
          <w:bCs/>
        </w:rPr>
        <w:t>Maaparandussüsteemi ehitusloa menetlustähtaja pikendamine</w:t>
      </w:r>
      <w:r w:rsidR="000F6782" w:rsidRPr="00BA3A56">
        <w:rPr>
          <w:b/>
        </w:rPr>
        <w:t xml:space="preserve"> (VTK-s p 9.</w:t>
      </w:r>
      <w:r w:rsidR="00B15B02" w:rsidRPr="00BA3A56">
        <w:rPr>
          <w:b/>
        </w:rPr>
        <w:t>8</w:t>
      </w:r>
      <w:r w:rsidR="000F6782" w:rsidRPr="00BA3A56">
        <w:rPr>
          <w:b/>
        </w:rPr>
        <w:t>)</w:t>
      </w:r>
    </w:p>
    <w:p w14:paraId="1E1D741D" w14:textId="32B97B34" w:rsidR="00C1206B" w:rsidRPr="00BA3A56" w:rsidRDefault="00146106" w:rsidP="00C1206B">
      <w:pPr>
        <w:jc w:val="both"/>
      </w:pPr>
      <w:r w:rsidRPr="00BA3A56">
        <w:t xml:space="preserve">Muudatuse eesmärk on võimaldada </w:t>
      </w:r>
      <w:proofErr w:type="spellStart"/>
      <w:r w:rsidRPr="00BA3A56">
        <w:t>MaRu-l</w:t>
      </w:r>
      <w:proofErr w:type="spellEnd"/>
      <w:r w:rsidRPr="00BA3A56">
        <w:t xml:space="preserve"> anda ehitusluba tähtaegselt ja kaasata maaparandussüsteemi ehitusloa menetlusse kõik asjasesse puutuvad isikud. </w:t>
      </w:r>
      <w:r w:rsidR="008C385D" w:rsidRPr="00BA3A56">
        <w:t xml:space="preserve">Maaparandussüsteemi ehitusloa menetlustähtaeg oli 30 päeva. </w:t>
      </w:r>
      <w:r w:rsidR="00C1206B" w:rsidRPr="00BA3A56">
        <w:t>Metsakuivenduse ehitusprojektidega hõlmatav maa-ala ulatub sadadesse hektaritesse. Projekti vastavuse kontrollimine ning kõikide osapoolte kaasamine on ajamahukas. Isikute arv ulatub kümnetest sadadeni, kusjuures kõikidel maaomanikel ei ole elektronposti aadressi rahvastikuregistris märgitud.</w:t>
      </w:r>
      <w:r w:rsidRPr="00BA3A56">
        <w:t xml:space="preserve"> Eelnõukohase seadusega </w:t>
      </w:r>
      <w:r w:rsidR="00D3772C" w:rsidRPr="00BA3A56">
        <w:t>sätestatakse ehitusloa andmise või selle andmisest keeldumise tähtajaks 60 päeva.</w:t>
      </w:r>
    </w:p>
    <w:p w14:paraId="1991300F" w14:textId="77777777" w:rsidR="00C05472" w:rsidRPr="00BA3A56" w:rsidRDefault="00C05472" w:rsidP="000F6782">
      <w:pPr>
        <w:jc w:val="both"/>
      </w:pPr>
    </w:p>
    <w:p w14:paraId="24F6FBFC" w14:textId="38FE396A" w:rsidR="000F6782" w:rsidRPr="00BA3A56" w:rsidRDefault="00C1049E" w:rsidP="000F6782">
      <w:pPr>
        <w:jc w:val="both"/>
        <w:rPr>
          <w:b/>
        </w:rPr>
      </w:pPr>
      <w:r w:rsidRPr="00BA3A56">
        <w:rPr>
          <w:b/>
        </w:rPr>
        <w:t xml:space="preserve">2.1.5 </w:t>
      </w:r>
      <w:r w:rsidR="000F6782" w:rsidRPr="00BA3A56">
        <w:rPr>
          <w:b/>
          <w:bCs/>
        </w:rPr>
        <w:t>Maaparanduse väikesüsteemi ehituskava plaanile kantavate andmete lihtsustamine</w:t>
      </w:r>
      <w:r w:rsidR="00B15B02" w:rsidRPr="00BA3A56">
        <w:rPr>
          <w:b/>
        </w:rPr>
        <w:t xml:space="preserve"> (VTK</w:t>
      </w:r>
      <w:r w:rsidR="009F3BC4" w:rsidRPr="00BA3A56">
        <w:rPr>
          <w:b/>
        </w:rPr>
        <w:noBreakHyphen/>
      </w:r>
      <w:r w:rsidR="00B15B02" w:rsidRPr="00BA3A56">
        <w:rPr>
          <w:b/>
        </w:rPr>
        <w:t>s p 9.9)</w:t>
      </w:r>
    </w:p>
    <w:p w14:paraId="2601DEAD" w14:textId="26C87229" w:rsidR="00C05472" w:rsidRPr="00BA3A56" w:rsidRDefault="009F3BC4" w:rsidP="00C05472">
      <w:pPr>
        <w:jc w:val="both"/>
      </w:pPr>
      <w:r w:rsidRPr="00BA3A56">
        <w:t>Muudatuse eesmärk on vähendada vä</w:t>
      </w:r>
      <w:r w:rsidR="00C12D8D" w:rsidRPr="00BA3A56">
        <w:t xml:space="preserve">ikesüsteemi ehituskava </w:t>
      </w:r>
      <w:r w:rsidR="004A19F2" w:rsidRPr="00BA3A56">
        <w:t>plaanil andmeid</w:t>
      </w:r>
      <w:r w:rsidRPr="00BA3A56">
        <w:t>, mis on</w:t>
      </w:r>
      <w:r w:rsidR="004A19F2" w:rsidRPr="00BA3A56">
        <w:t xml:space="preserve"> ehitusloa menetlemiseks ebavajalikud. </w:t>
      </w:r>
      <w:r w:rsidRPr="00BA3A56">
        <w:t>Eelnõukohase seadusega loobutakse nõudest kanda vä</w:t>
      </w:r>
      <w:r w:rsidR="00C12D8D" w:rsidRPr="00BA3A56">
        <w:t xml:space="preserve">ikesüsteemi ehituskava plaanile kanda </w:t>
      </w:r>
      <w:r w:rsidR="004A19F2" w:rsidRPr="00BA3A56">
        <w:t>andmed kavandatava väikesüsteemi suubumiskohas suubla põhja kõrgusarvu kohta.</w:t>
      </w:r>
    </w:p>
    <w:p w14:paraId="5D6A2CD5" w14:textId="77777777" w:rsidR="00C05472" w:rsidRPr="00BA3A56" w:rsidRDefault="00C05472" w:rsidP="000F6782">
      <w:pPr>
        <w:jc w:val="both"/>
      </w:pPr>
    </w:p>
    <w:p w14:paraId="203DB834" w14:textId="5432182C" w:rsidR="000F6782" w:rsidRPr="00BA3A56" w:rsidRDefault="00C1049E" w:rsidP="000F6782">
      <w:pPr>
        <w:jc w:val="both"/>
        <w:rPr>
          <w:b/>
        </w:rPr>
      </w:pPr>
      <w:r w:rsidRPr="00BA3A56">
        <w:rPr>
          <w:b/>
        </w:rPr>
        <w:t xml:space="preserve">2.1.6 </w:t>
      </w:r>
      <w:r w:rsidR="000F6782" w:rsidRPr="00BA3A56">
        <w:rPr>
          <w:b/>
          <w:bCs/>
        </w:rPr>
        <w:t>Maaparanduse väikesüsteemi kasutusloa taotlemisel esitatavate dokumentide arvu vähendamine</w:t>
      </w:r>
      <w:r w:rsidR="000F6782" w:rsidRPr="00BA3A56">
        <w:rPr>
          <w:b/>
        </w:rPr>
        <w:t xml:space="preserve"> (VTK-s p 9.1</w:t>
      </w:r>
      <w:r w:rsidR="00B15B02" w:rsidRPr="00BA3A56">
        <w:rPr>
          <w:b/>
        </w:rPr>
        <w:t>1</w:t>
      </w:r>
      <w:r w:rsidR="000F6782" w:rsidRPr="00BA3A56">
        <w:rPr>
          <w:b/>
        </w:rPr>
        <w:t>)</w:t>
      </w:r>
    </w:p>
    <w:p w14:paraId="52834CF2" w14:textId="1D0F3223" w:rsidR="00C05472" w:rsidRPr="00BA3A56" w:rsidRDefault="00427985" w:rsidP="00C05472">
      <w:pPr>
        <w:jc w:val="both"/>
      </w:pPr>
      <w:r w:rsidRPr="00BA3A56">
        <w:t xml:space="preserve">Muudatuse eesmärk on vähendada väikesüsteemi </w:t>
      </w:r>
      <w:r w:rsidR="00470C07" w:rsidRPr="00BA3A56">
        <w:t>kasutusteatises (kehtiva maaparandusseaduse kohaselt kasutusloa taotluses)</w:t>
      </w:r>
      <w:r w:rsidR="00E80B53" w:rsidRPr="00BA3A56">
        <w:t xml:space="preserve"> </w:t>
      </w:r>
      <w:r w:rsidRPr="00BA3A56">
        <w:t>selliseid</w:t>
      </w:r>
      <w:r w:rsidR="00E80B53" w:rsidRPr="00BA3A56">
        <w:t xml:space="preserve"> dokumente ja nendes sisalduvad andmed</w:t>
      </w:r>
      <w:r w:rsidR="00470C07" w:rsidRPr="00BA3A56">
        <w:t>, mis ei ole otseselt vajalikud</w:t>
      </w:r>
      <w:r w:rsidR="00E80B53" w:rsidRPr="00BA3A56">
        <w:t>.</w:t>
      </w:r>
      <w:r w:rsidR="00470C07" w:rsidRPr="00BA3A56">
        <w:t xml:space="preserve"> Eelnõukohase seadusega loobutakse nõudest esitada kasutusteatisega (kehtiva maaparandusseaduse kohaselt kasutusloa taotlusega) andmeid kaetud tööde ja ehitusmaterjalide kohta.</w:t>
      </w:r>
    </w:p>
    <w:p w14:paraId="14378646" w14:textId="77777777" w:rsidR="00C05472" w:rsidRPr="00BA3A56" w:rsidRDefault="00C05472" w:rsidP="000F6782">
      <w:pPr>
        <w:jc w:val="both"/>
        <w:rPr>
          <w:b/>
          <w:bCs/>
        </w:rPr>
      </w:pPr>
    </w:p>
    <w:p w14:paraId="2281D270" w14:textId="673AC22C" w:rsidR="00957D35" w:rsidRPr="00BA3A56" w:rsidRDefault="00957D35" w:rsidP="00957D35">
      <w:pPr>
        <w:jc w:val="both"/>
        <w:rPr>
          <w:b/>
        </w:rPr>
      </w:pPr>
      <w:r w:rsidRPr="00BA3A56">
        <w:rPr>
          <w:b/>
        </w:rPr>
        <w:t>2</w:t>
      </w:r>
      <w:r w:rsidRPr="00BA3A56">
        <w:rPr>
          <w:b/>
          <w:bCs/>
        </w:rPr>
        <w:t>.1.</w:t>
      </w:r>
      <w:r w:rsidR="00012493" w:rsidRPr="00BA3A56">
        <w:rPr>
          <w:b/>
        </w:rPr>
        <w:t>7</w:t>
      </w:r>
      <w:r w:rsidRPr="00BA3A56">
        <w:rPr>
          <w:b/>
          <w:bCs/>
        </w:rPr>
        <w:t xml:space="preserve"> Maaparandussüsteemide registri põhimääruse kehtestamise pädevuse andmine valdkonna eest vastutavale ministrile (VTK-s p 9.13)</w:t>
      </w:r>
      <w:r w:rsidRPr="00BA3A56">
        <w:rPr>
          <w:b/>
        </w:rPr>
        <w:t xml:space="preserve"> </w:t>
      </w:r>
    </w:p>
    <w:p w14:paraId="75FCADAC" w14:textId="417B2219" w:rsidR="00C05472" w:rsidRPr="00BA3A56" w:rsidRDefault="005607E0" w:rsidP="00C05472">
      <w:pPr>
        <w:jc w:val="both"/>
      </w:pPr>
      <w:r w:rsidRPr="00BA3A56">
        <w:lastRenderedPageBreak/>
        <w:t>Muudatuse eesmärk on</w:t>
      </w:r>
      <w:r w:rsidR="002A1409" w:rsidRPr="00BA3A56">
        <w:t xml:space="preserve"> </w:t>
      </w:r>
      <w:r w:rsidR="00751679" w:rsidRPr="00BA3A56">
        <w:t>lihtsustada m</w:t>
      </w:r>
      <w:r w:rsidR="002A1409" w:rsidRPr="00BA3A56">
        <w:t>aaparandussüsteemide registri põhimääruse</w:t>
      </w:r>
      <w:r w:rsidR="00751679" w:rsidRPr="00BA3A56">
        <w:t>s andmete loetelude muutmist.</w:t>
      </w:r>
      <w:r w:rsidR="002A1409" w:rsidRPr="00BA3A56">
        <w:t xml:space="preserve"> </w:t>
      </w:r>
      <w:r w:rsidR="00751679" w:rsidRPr="00BA3A56">
        <w:t xml:space="preserve">Eelnõukohase seadusega antakse maaparandussüsteemide registri põhimääruse </w:t>
      </w:r>
      <w:r w:rsidR="002A1409" w:rsidRPr="00BA3A56">
        <w:rPr>
          <w:color w:val="000000" w:themeColor="text1"/>
        </w:rPr>
        <w:t>kehtesta</w:t>
      </w:r>
      <w:r w:rsidR="00751679" w:rsidRPr="00BA3A56">
        <w:rPr>
          <w:color w:val="000000" w:themeColor="text1"/>
        </w:rPr>
        <w:t>mise</w:t>
      </w:r>
      <w:r w:rsidR="002A1409" w:rsidRPr="00BA3A56">
        <w:rPr>
          <w:color w:val="000000" w:themeColor="text1"/>
        </w:rPr>
        <w:t xml:space="preserve"> </w:t>
      </w:r>
      <w:r w:rsidR="00751679" w:rsidRPr="00BA3A56">
        <w:t>volitusnorm Vabariigi Valitsuse asemel valdkonna eest vastutavale ministrile.</w:t>
      </w:r>
      <w:r w:rsidR="00751679" w:rsidRPr="00BA3A56">
        <w:rPr>
          <w:color w:val="000000" w:themeColor="text1"/>
        </w:rPr>
        <w:t xml:space="preserve"> </w:t>
      </w:r>
      <w:r w:rsidR="00751679" w:rsidRPr="00BA3A56">
        <w:t>Samuti jäetakse</w:t>
      </w:r>
      <w:r w:rsidR="00E366BF" w:rsidRPr="00BA3A56">
        <w:t xml:space="preserve"> välja sätted, mis dubleerivad avaliku teabe seadust</w:t>
      </w:r>
      <w:r w:rsidR="00751679" w:rsidRPr="00BA3A56">
        <w:t>.</w:t>
      </w:r>
    </w:p>
    <w:p w14:paraId="235404EA" w14:textId="77777777" w:rsidR="00C05472" w:rsidRPr="00BA3A56" w:rsidRDefault="00C05472" w:rsidP="00957D35">
      <w:pPr>
        <w:jc w:val="both"/>
      </w:pPr>
    </w:p>
    <w:p w14:paraId="6CEE3CED" w14:textId="3FEA3E36" w:rsidR="000F6782" w:rsidRPr="00BA3A56" w:rsidRDefault="00C1049E" w:rsidP="000F6782">
      <w:pPr>
        <w:jc w:val="both"/>
        <w:rPr>
          <w:b/>
        </w:rPr>
      </w:pPr>
      <w:r w:rsidRPr="00BA3A56">
        <w:rPr>
          <w:b/>
        </w:rPr>
        <w:t>2.1.</w:t>
      </w:r>
      <w:r w:rsidR="00012493" w:rsidRPr="00BA3A56">
        <w:rPr>
          <w:b/>
        </w:rPr>
        <w:t>8</w:t>
      </w:r>
      <w:r w:rsidRPr="00BA3A56">
        <w:rPr>
          <w:b/>
        </w:rPr>
        <w:t xml:space="preserve"> </w:t>
      </w:r>
      <w:r w:rsidR="000F6782" w:rsidRPr="00BA3A56">
        <w:rPr>
          <w:b/>
          <w:bCs/>
        </w:rPr>
        <w:t>Maaparandushoiu nõuete täpsustamine</w:t>
      </w:r>
      <w:r w:rsidR="000F6782" w:rsidRPr="00BA3A56">
        <w:rPr>
          <w:b/>
        </w:rPr>
        <w:t xml:space="preserve"> (VTK-s p 9.1</w:t>
      </w:r>
      <w:r w:rsidR="00B15B02" w:rsidRPr="00BA3A56">
        <w:rPr>
          <w:b/>
        </w:rPr>
        <w:t>4</w:t>
      </w:r>
      <w:r w:rsidR="000F6782" w:rsidRPr="00BA3A56">
        <w:rPr>
          <w:b/>
        </w:rPr>
        <w:t>)</w:t>
      </w:r>
    </w:p>
    <w:p w14:paraId="01B915B5" w14:textId="00244633" w:rsidR="00C05472" w:rsidRPr="00BA3A56" w:rsidRDefault="00B07C73" w:rsidP="00C05472">
      <w:pPr>
        <w:jc w:val="both"/>
      </w:pPr>
      <w:r w:rsidRPr="00BA3A56">
        <w:t>Muudatuse eesmärk on</w:t>
      </w:r>
      <w:r w:rsidR="00410934" w:rsidRPr="00BA3A56">
        <w:t xml:space="preserve"> </w:t>
      </w:r>
      <w:r w:rsidRPr="00BA3A56">
        <w:t xml:space="preserve">täpsustada maaparandushoiu nõudeid. Kehtivast maaparandusseadusest võib ekslikult aru saada, et </w:t>
      </w:r>
      <w:r w:rsidR="00293F31" w:rsidRPr="00BA3A56">
        <w:t xml:space="preserve">üksnes maaparandushoiutöid tehes saab </w:t>
      </w:r>
      <w:r w:rsidRPr="00BA3A56">
        <w:t xml:space="preserve">maaomanik </w:t>
      </w:r>
      <w:r w:rsidR="00293F31" w:rsidRPr="00BA3A56">
        <w:t xml:space="preserve">maaparandussüsteemis veevoolu takistada või kahjustada selle toimimist. </w:t>
      </w:r>
      <w:r w:rsidRPr="00BA3A56">
        <w:t>Eelnõukohase seadusega s</w:t>
      </w:r>
      <w:r w:rsidR="00410934" w:rsidRPr="00BA3A56">
        <w:t xml:space="preserve">ätestatakse, et ka maaparandushoidu tegemata jättes ei tohi takistada </w:t>
      </w:r>
      <w:proofErr w:type="spellStart"/>
      <w:r w:rsidR="00410934" w:rsidRPr="00BA3A56">
        <w:t>maaparandusüsteemi</w:t>
      </w:r>
      <w:proofErr w:type="spellEnd"/>
      <w:r w:rsidR="00410934" w:rsidRPr="00BA3A56">
        <w:t xml:space="preserve"> toimimist ning täpsustatakse, et maaparandushoiu kohustus lasub lisaks maaomanikule ka maaparandusühistul tegevuskavas määratletud ulatuses.</w:t>
      </w:r>
    </w:p>
    <w:p w14:paraId="3C7A4CDC" w14:textId="77777777" w:rsidR="00C05472" w:rsidRPr="00BA3A56" w:rsidRDefault="00C05472" w:rsidP="000F6782">
      <w:pPr>
        <w:jc w:val="both"/>
      </w:pPr>
    </w:p>
    <w:p w14:paraId="0AA43268" w14:textId="1D510D3E" w:rsidR="000F6782" w:rsidRPr="00BA3A56" w:rsidRDefault="00C1049E" w:rsidP="000F6782">
      <w:pPr>
        <w:jc w:val="both"/>
        <w:rPr>
          <w:b/>
        </w:rPr>
      </w:pPr>
      <w:r w:rsidRPr="00BA3A56">
        <w:rPr>
          <w:b/>
        </w:rPr>
        <w:t>2.1.</w:t>
      </w:r>
      <w:r w:rsidR="00012493" w:rsidRPr="00BA3A56">
        <w:rPr>
          <w:b/>
        </w:rPr>
        <w:t>9</w:t>
      </w:r>
      <w:r w:rsidRPr="00BA3A56">
        <w:rPr>
          <w:b/>
        </w:rPr>
        <w:t xml:space="preserve"> </w:t>
      </w:r>
      <w:r w:rsidR="000F6782" w:rsidRPr="00BA3A56">
        <w:rPr>
          <w:b/>
          <w:bCs/>
        </w:rPr>
        <w:t xml:space="preserve">Riigi poolt korras hoitavatel </w:t>
      </w:r>
      <w:proofErr w:type="spellStart"/>
      <w:r w:rsidR="000F6782" w:rsidRPr="00BA3A56">
        <w:rPr>
          <w:b/>
          <w:bCs/>
        </w:rPr>
        <w:t>ühiseesvooludel</w:t>
      </w:r>
      <w:proofErr w:type="spellEnd"/>
      <w:r w:rsidR="000F6782" w:rsidRPr="00BA3A56">
        <w:rPr>
          <w:b/>
          <w:bCs/>
        </w:rPr>
        <w:t xml:space="preserve"> uuendustööde korraldamine</w:t>
      </w:r>
      <w:r w:rsidR="000F6782" w:rsidRPr="00BA3A56">
        <w:rPr>
          <w:b/>
        </w:rPr>
        <w:t xml:space="preserve"> (VTK-s p 9.1</w:t>
      </w:r>
      <w:r w:rsidR="00B15B02" w:rsidRPr="00BA3A56">
        <w:rPr>
          <w:b/>
        </w:rPr>
        <w:t>5</w:t>
      </w:r>
      <w:r w:rsidR="000F6782" w:rsidRPr="00BA3A56">
        <w:rPr>
          <w:b/>
        </w:rPr>
        <w:t>)</w:t>
      </w:r>
    </w:p>
    <w:p w14:paraId="3296FFF5" w14:textId="3DC4AC7B" w:rsidR="00C05472" w:rsidRPr="00BA3A56" w:rsidRDefault="00341008" w:rsidP="00341008">
      <w:pPr>
        <w:jc w:val="both"/>
      </w:pPr>
      <w:r w:rsidRPr="00BA3A56">
        <w:t xml:space="preserve">Muudatuse eesmärk on lihtsustada riigi poolt korras hoitavatel </w:t>
      </w:r>
      <w:proofErr w:type="spellStart"/>
      <w:r w:rsidRPr="00BA3A56">
        <w:t>ühiseesvooludel</w:t>
      </w:r>
      <w:proofErr w:type="spellEnd"/>
      <w:r w:rsidRPr="00BA3A56">
        <w:t xml:space="preserve"> uuendustööde korraldamist selliselt, et </w:t>
      </w:r>
      <w:proofErr w:type="spellStart"/>
      <w:r w:rsidRPr="00BA3A56">
        <w:t>MaRu-l</w:t>
      </w:r>
      <w:proofErr w:type="spellEnd"/>
      <w:r w:rsidRPr="00BA3A56">
        <w:t xml:space="preserve"> ei ole alati vaja </w:t>
      </w:r>
      <w:r w:rsidR="000B2778" w:rsidRPr="00BA3A56">
        <w:t xml:space="preserve">riigi poolt korras hoitavat </w:t>
      </w:r>
      <w:proofErr w:type="spellStart"/>
      <w:r w:rsidR="000B2778" w:rsidRPr="00BA3A56">
        <w:t>ühiseesvoolu</w:t>
      </w:r>
      <w:proofErr w:type="spellEnd"/>
      <w:r w:rsidR="000B2778" w:rsidRPr="00BA3A56">
        <w:t xml:space="preserve"> </w:t>
      </w:r>
      <w:r w:rsidRPr="00BA3A56">
        <w:t>uuendamiseks tellida</w:t>
      </w:r>
      <w:r w:rsidR="000B2778" w:rsidRPr="00BA3A56">
        <w:t xml:space="preserve"> uuendusprojekti.</w:t>
      </w:r>
      <w:r w:rsidRPr="00BA3A56">
        <w:t xml:space="preserve"> Eelnõukohase seadusega sätestatakse, et </w:t>
      </w:r>
      <w:proofErr w:type="spellStart"/>
      <w:r w:rsidR="000B2778" w:rsidRPr="00BA3A56">
        <w:t>MaRu</w:t>
      </w:r>
      <w:proofErr w:type="spellEnd"/>
      <w:r w:rsidR="000B2778" w:rsidRPr="00BA3A56">
        <w:t xml:space="preserve"> võib riigi poolt korras hoitava </w:t>
      </w:r>
      <w:proofErr w:type="spellStart"/>
      <w:r w:rsidR="000B2778" w:rsidRPr="00BA3A56">
        <w:t>ühiseesvoolu</w:t>
      </w:r>
      <w:proofErr w:type="spellEnd"/>
      <w:r w:rsidR="000B2778" w:rsidRPr="00BA3A56">
        <w:t xml:space="preserve"> uuendamiseks tellida </w:t>
      </w:r>
      <w:proofErr w:type="spellStart"/>
      <w:r w:rsidR="000B2778" w:rsidRPr="00BA3A56">
        <w:t>ühiseesvoolu</w:t>
      </w:r>
      <w:proofErr w:type="spellEnd"/>
      <w:r w:rsidR="000B2778" w:rsidRPr="00BA3A56">
        <w:t xml:space="preserve"> uuendusprojekti või määrata ise uuendustööde mahud.</w:t>
      </w:r>
    </w:p>
    <w:p w14:paraId="70278269" w14:textId="77777777" w:rsidR="00C05472" w:rsidRPr="00BA3A56" w:rsidRDefault="00C05472" w:rsidP="000F6782">
      <w:pPr>
        <w:jc w:val="both"/>
      </w:pPr>
    </w:p>
    <w:p w14:paraId="582E7F3F" w14:textId="0E7FB850" w:rsidR="000F6782" w:rsidRPr="00BA3A56" w:rsidRDefault="00C1049E" w:rsidP="000F6782">
      <w:pPr>
        <w:jc w:val="both"/>
        <w:rPr>
          <w:b/>
        </w:rPr>
      </w:pPr>
      <w:r w:rsidRPr="00BA3A56">
        <w:rPr>
          <w:b/>
        </w:rPr>
        <w:t>2.1.1</w:t>
      </w:r>
      <w:r w:rsidR="00012493" w:rsidRPr="00BA3A56">
        <w:rPr>
          <w:b/>
        </w:rPr>
        <w:t>0</w:t>
      </w:r>
      <w:r w:rsidRPr="00BA3A56">
        <w:rPr>
          <w:b/>
        </w:rPr>
        <w:t xml:space="preserve"> </w:t>
      </w:r>
      <w:r w:rsidR="000F6782" w:rsidRPr="00BA3A56">
        <w:rPr>
          <w:b/>
          <w:bCs/>
        </w:rPr>
        <w:t>Maaharimine avatud eesvoolu kaitsevööndis</w:t>
      </w:r>
      <w:r w:rsidR="000F6782" w:rsidRPr="00BA3A56">
        <w:rPr>
          <w:b/>
        </w:rPr>
        <w:t xml:space="preserve"> (VTK-s p 9.1</w:t>
      </w:r>
      <w:r w:rsidR="00B15B02" w:rsidRPr="00BA3A56">
        <w:rPr>
          <w:b/>
        </w:rPr>
        <w:t>6</w:t>
      </w:r>
      <w:r w:rsidR="000F6782" w:rsidRPr="00BA3A56">
        <w:rPr>
          <w:b/>
        </w:rPr>
        <w:t>)</w:t>
      </w:r>
    </w:p>
    <w:p w14:paraId="3598111E" w14:textId="19714450" w:rsidR="00C05472" w:rsidRPr="00BA3A56" w:rsidRDefault="001A402C" w:rsidP="00A04D00">
      <w:pPr>
        <w:jc w:val="both"/>
      </w:pPr>
      <w:r w:rsidRPr="00BA3A56">
        <w:t>Muudatuse eesmärk on loobuda dubleerivast nõudest, mille kohaselt a</w:t>
      </w:r>
      <w:r w:rsidR="00DE6157" w:rsidRPr="00BA3A56">
        <w:t>vatud eesvoolu kaitsevööndis ei tohi harida maad lähemal kui üks meeter eesvoolu pervest. Sisult sarnane nõue on sätestatud veeseaduses.</w:t>
      </w:r>
      <w:r w:rsidR="00A04D00" w:rsidRPr="00BA3A56">
        <w:t xml:space="preserve"> Eelnõukohase seadusega </w:t>
      </w:r>
      <w:r w:rsidR="00DE6157" w:rsidRPr="00BA3A56">
        <w:t xml:space="preserve">tunnistatakse see nõue </w:t>
      </w:r>
      <w:r w:rsidR="00A04D00" w:rsidRPr="00BA3A56">
        <w:t xml:space="preserve">maaparandusseaduses </w:t>
      </w:r>
      <w:r w:rsidR="00DE6157" w:rsidRPr="00BA3A56">
        <w:t>kehtetuks.</w:t>
      </w:r>
    </w:p>
    <w:p w14:paraId="53ED0001" w14:textId="77777777" w:rsidR="00C05472" w:rsidRPr="00BA3A56" w:rsidRDefault="00C05472" w:rsidP="000F6782">
      <w:pPr>
        <w:jc w:val="both"/>
      </w:pPr>
    </w:p>
    <w:p w14:paraId="0AD467F6" w14:textId="6D7537B2" w:rsidR="000F6782" w:rsidRPr="00BA3A56" w:rsidRDefault="00C1049E" w:rsidP="000F6782">
      <w:pPr>
        <w:jc w:val="both"/>
      </w:pPr>
      <w:r w:rsidRPr="00BA3A56">
        <w:rPr>
          <w:b/>
        </w:rPr>
        <w:t>2.1.1</w:t>
      </w:r>
      <w:r w:rsidR="00012493" w:rsidRPr="00BA3A56">
        <w:rPr>
          <w:b/>
        </w:rPr>
        <w:t>1</w:t>
      </w:r>
      <w:r w:rsidRPr="00BA3A56">
        <w:rPr>
          <w:b/>
        </w:rPr>
        <w:t xml:space="preserve"> </w:t>
      </w:r>
      <w:r w:rsidR="000F6782" w:rsidRPr="00BA3A56">
        <w:rPr>
          <w:b/>
          <w:bCs/>
        </w:rPr>
        <w:t xml:space="preserve">Riigi poolt korras hoitava </w:t>
      </w:r>
      <w:proofErr w:type="spellStart"/>
      <w:r w:rsidR="000F6782" w:rsidRPr="00BA3A56">
        <w:rPr>
          <w:b/>
          <w:bCs/>
        </w:rPr>
        <w:t>ühiseesvoolu</w:t>
      </w:r>
      <w:proofErr w:type="spellEnd"/>
      <w:r w:rsidR="000F6782" w:rsidRPr="00BA3A56">
        <w:rPr>
          <w:b/>
          <w:bCs/>
        </w:rPr>
        <w:t xml:space="preserve"> kaitsevööndis koprajahi või kopra väljapüügi</w:t>
      </w:r>
      <w:r w:rsidR="000F6782" w:rsidRPr="00BA3A56">
        <w:t xml:space="preserve"> </w:t>
      </w:r>
      <w:r w:rsidR="000F6782" w:rsidRPr="00BA3A56">
        <w:rPr>
          <w:b/>
          <w:bCs/>
        </w:rPr>
        <w:t>lepingu nõudest loobumine</w:t>
      </w:r>
      <w:r w:rsidR="000F6782" w:rsidRPr="00BA3A56">
        <w:rPr>
          <w:b/>
        </w:rPr>
        <w:t xml:space="preserve"> (VTK-s p 9.1</w:t>
      </w:r>
      <w:r w:rsidR="00B15B02" w:rsidRPr="00BA3A56">
        <w:rPr>
          <w:b/>
        </w:rPr>
        <w:t>7</w:t>
      </w:r>
      <w:r w:rsidR="000F6782" w:rsidRPr="00BA3A56">
        <w:rPr>
          <w:b/>
        </w:rPr>
        <w:t>)</w:t>
      </w:r>
    </w:p>
    <w:p w14:paraId="0BE127C1" w14:textId="2CC2B6A5" w:rsidR="006474F1" w:rsidRPr="00BA3A56" w:rsidRDefault="006474F1" w:rsidP="006474F1">
      <w:pPr>
        <w:jc w:val="both"/>
      </w:pPr>
      <w:r w:rsidRPr="00BA3A56">
        <w:t xml:space="preserve">Muudatuse eesmärk on loobuda koprajahi või kopra väljapüügi korraldamiseks lepingu sõlmimise kohustusest, mida ei ole praktikas otstarbekas rakendada.  </w:t>
      </w:r>
      <w:proofErr w:type="spellStart"/>
      <w:r w:rsidRPr="00BA3A56">
        <w:t>MaaParS</w:t>
      </w:r>
      <w:proofErr w:type="spellEnd"/>
      <w:r w:rsidR="00787CDF" w:rsidRPr="00BA3A56">
        <w:t>-</w:t>
      </w:r>
      <w:r w:rsidRPr="00BA3A56">
        <w:t>i § 49 l</w:t>
      </w:r>
      <w:r w:rsidR="0099226D" w:rsidRPr="00BA3A56">
        <w:t>õike</w:t>
      </w:r>
      <w:r w:rsidRPr="00BA3A56">
        <w:t xml:space="preserve"> 8 kohaselt sõlmib </w:t>
      </w:r>
      <w:proofErr w:type="spellStart"/>
      <w:r w:rsidRPr="00BA3A56">
        <w:t>MaRu</w:t>
      </w:r>
      <w:proofErr w:type="spellEnd"/>
      <w:r w:rsidRPr="00BA3A56">
        <w:t xml:space="preserve"> riigi poolt korras hoitava </w:t>
      </w:r>
      <w:proofErr w:type="spellStart"/>
      <w:r w:rsidRPr="00BA3A56">
        <w:t>ühiseesvoolu</w:t>
      </w:r>
      <w:proofErr w:type="spellEnd"/>
      <w:r w:rsidRPr="00BA3A56">
        <w:t xml:space="preserve"> kaitsevööndis koprajahi või kopra väljapüügi korraldamiseks lepingu kinnisasja omanikuga, jahipiirkonna kasutamisõiguse luba omava isikuga või kinnisasja omaniku määratud isikuga.</w:t>
      </w:r>
      <w:r w:rsidR="00860D35" w:rsidRPr="00BA3A56">
        <w:t xml:space="preserve"> </w:t>
      </w:r>
      <w:r w:rsidRPr="00BA3A56">
        <w:t xml:space="preserve">Eelnõukohase </w:t>
      </w:r>
      <w:r w:rsidR="0094632E" w:rsidRPr="00BA3A56">
        <w:t xml:space="preserve">seadusega </w:t>
      </w:r>
      <w:r w:rsidRPr="00BA3A56">
        <w:t xml:space="preserve">sätestatakse nõue kinnisasja omanikule korraldada koprajaht või kopra väljapüük, kui </w:t>
      </w:r>
      <w:r w:rsidR="00787CDF" w:rsidRPr="00BA3A56">
        <w:t xml:space="preserve">koprapais takistab riigi poolt korrashoitava </w:t>
      </w:r>
      <w:proofErr w:type="spellStart"/>
      <w:r w:rsidR="00787CDF" w:rsidRPr="00BA3A56">
        <w:t>ühiseesvoolu</w:t>
      </w:r>
      <w:proofErr w:type="spellEnd"/>
      <w:r w:rsidR="00787CDF" w:rsidRPr="00BA3A56">
        <w:t xml:space="preserve"> toimimist. </w:t>
      </w:r>
    </w:p>
    <w:p w14:paraId="2F604437" w14:textId="77777777" w:rsidR="00C05472" w:rsidRPr="00BA3A56" w:rsidRDefault="00C05472" w:rsidP="000F6782">
      <w:pPr>
        <w:jc w:val="both"/>
      </w:pPr>
    </w:p>
    <w:p w14:paraId="11A4F434" w14:textId="6272258B" w:rsidR="000F6782" w:rsidRPr="00BA3A56" w:rsidRDefault="00C1049E" w:rsidP="000F6782">
      <w:pPr>
        <w:jc w:val="both"/>
        <w:rPr>
          <w:b/>
        </w:rPr>
      </w:pPr>
      <w:r w:rsidRPr="00BA3A56">
        <w:rPr>
          <w:b/>
        </w:rPr>
        <w:t>2.1.1</w:t>
      </w:r>
      <w:r w:rsidR="00012493" w:rsidRPr="00BA3A56">
        <w:rPr>
          <w:b/>
        </w:rPr>
        <w:t>2</w:t>
      </w:r>
      <w:r w:rsidRPr="00BA3A56">
        <w:rPr>
          <w:b/>
        </w:rPr>
        <w:t xml:space="preserve"> </w:t>
      </w:r>
      <w:r w:rsidR="000F6782" w:rsidRPr="00BA3A56">
        <w:rPr>
          <w:b/>
          <w:bCs/>
        </w:rPr>
        <w:t>Maaparandussüsteemi kasutusotstarbe lõppenuks lugemise algatamise õiguse täpsustamine</w:t>
      </w:r>
      <w:r w:rsidR="000F6782" w:rsidRPr="00BA3A56">
        <w:rPr>
          <w:b/>
        </w:rPr>
        <w:t xml:space="preserve"> (VTK-s p 9.1</w:t>
      </w:r>
      <w:r w:rsidR="00B15B02" w:rsidRPr="00BA3A56">
        <w:rPr>
          <w:b/>
        </w:rPr>
        <w:t>8</w:t>
      </w:r>
      <w:r w:rsidR="000F6782" w:rsidRPr="00BA3A56">
        <w:rPr>
          <w:b/>
        </w:rPr>
        <w:t>)</w:t>
      </w:r>
    </w:p>
    <w:p w14:paraId="434E1089" w14:textId="03B79097" w:rsidR="0094632E" w:rsidRPr="00BA3A56" w:rsidRDefault="003E713F" w:rsidP="00C05472">
      <w:pPr>
        <w:jc w:val="both"/>
      </w:pPr>
      <w:r w:rsidRPr="00BA3A56">
        <w:t xml:space="preserve">Muudatuse eesmärk </w:t>
      </w:r>
      <w:r w:rsidR="0094632E" w:rsidRPr="00BA3A56">
        <w:t>on täpsustada</w:t>
      </w:r>
      <w:r w:rsidR="009C2785" w:rsidRPr="00BA3A56">
        <w:rPr>
          <w:bCs/>
        </w:rPr>
        <w:t xml:space="preserve">, et kui maaparandussüsteemi omanik taotleb </w:t>
      </w:r>
      <w:r w:rsidR="009C2785" w:rsidRPr="00BA3A56">
        <w:t xml:space="preserve">maaparandussüsteemi kasutusotstarbe lõppenuks lugemist, siis ta esitab </w:t>
      </w:r>
      <w:proofErr w:type="spellStart"/>
      <w:r w:rsidR="009C2785" w:rsidRPr="00BA3A56">
        <w:t>MaRu-le</w:t>
      </w:r>
      <w:proofErr w:type="spellEnd"/>
      <w:r w:rsidR="009C2785" w:rsidRPr="00BA3A56">
        <w:t xml:space="preserve"> </w:t>
      </w:r>
      <w:r w:rsidR="009C2785" w:rsidRPr="00BA3A56">
        <w:rPr>
          <w:bCs/>
        </w:rPr>
        <w:t xml:space="preserve">kasutusotstarbe lõppenuks lugemise taotluse. Alati ei pea kasutusotstarbe lõppenuks lugemist taotlema maaomanik. Ka </w:t>
      </w:r>
      <w:proofErr w:type="spellStart"/>
      <w:r w:rsidR="009C2785" w:rsidRPr="00BA3A56">
        <w:rPr>
          <w:bCs/>
        </w:rPr>
        <w:t>MaRu-l</w:t>
      </w:r>
      <w:proofErr w:type="spellEnd"/>
      <w:r w:rsidR="009C2785" w:rsidRPr="00BA3A56">
        <w:rPr>
          <w:bCs/>
        </w:rPr>
        <w:t xml:space="preserve"> on võimalik </w:t>
      </w:r>
      <w:proofErr w:type="spellStart"/>
      <w:r w:rsidR="009C2785" w:rsidRPr="00BA3A56">
        <w:rPr>
          <w:bCs/>
        </w:rPr>
        <w:t>MaaParS</w:t>
      </w:r>
      <w:proofErr w:type="spellEnd"/>
      <w:r w:rsidR="009C2785" w:rsidRPr="00BA3A56">
        <w:rPr>
          <w:bCs/>
        </w:rPr>
        <w:t xml:space="preserve">-i § 54 lõike 1 alusel </w:t>
      </w:r>
      <w:r w:rsidR="009C2785" w:rsidRPr="00BA3A56">
        <w:t xml:space="preserve">õigus algatada maaparandussüsteemi kasutusotstarbe lõppenuks lugemise menetlus. Kuna praktikas on maaparandusseadust tõlgendades tekkinud arusaam, et </w:t>
      </w:r>
      <w:proofErr w:type="spellStart"/>
      <w:r w:rsidR="009C2785" w:rsidRPr="00BA3A56">
        <w:t>MaRu</w:t>
      </w:r>
      <w:proofErr w:type="spellEnd"/>
      <w:r w:rsidR="009C2785" w:rsidRPr="00BA3A56">
        <w:t xml:space="preserve"> saab maaparandussüsteemi kasutusotstarbe lõppenuks lugemist algatada üksnes avaliku huvi esinemise korral, on õigusselguse tagamiseks vajalik täpsustada ka </w:t>
      </w:r>
      <w:proofErr w:type="spellStart"/>
      <w:r w:rsidR="009C2785" w:rsidRPr="00BA3A56">
        <w:t>MaaParSi</w:t>
      </w:r>
      <w:proofErr w:type="spellEnd"/>
      <w:r w:rsidR="009C2785" w:rsidRPr="00BA3A56">
        <w:t xml:space="preserve"> § 54. See tähendab, et </w:t>
      </w:r>
      <w:proofErr w:type="spellStart"/>
      <w:r w:rsidR="009C2785" w:rsidRPr="00BA3A56">
        <w:t>MaRu</w:t>
      </w:r>
      <w:proofErr w:type="spellEnd"/>
      <w:r w:rsidR="009C2785" w:rsidRPr="00BA3A56">
        <w:t xml:space="preserve"> saab olukordades, kus ta on tuvastanud, et maaparandussüsteem on iganenud või lagunenud või muul põhjusel kaotanud olulise osa oma toimimisvõimest, algatada maaparandussüsteemi kasutusotstarbe muutmise menetluse ka siis, kui avalik huvi puudub ja maaparandussüsteemi omanik ei ole vastavat taotlust esitanud. </w:t>
      </w:r>
    </w:p>
    <w:p w14:paraId="2AB689B5" w14:textId="77777777" w:rsidR="0094632E" w:rsidRPr="00BA3A56" w:rsidRDefault="0094632E" w:rsidP="00C05472">
      <w:pPr>
        <w:jc w:val="both"/>
      </w:pPr>
    </w:p>
    <w:p w14:paraId="00392C56" w14:textId="111B240A" w:rsidR="000F6782" w:rsidRPr="00BA3A56" w:rsidRDefault="00C1049E" w:rsidP="000F6782">
      <w:pPr>
        <w:jc w:val="both"/>
        <w:rPr>
          <w:b/>
        </w:rPr>
      </w:pPr>
      <w:r w:rsidRPr="00BA3A56">
        <w:rPr>
          <w:b/>
        </w:rPr>
        <w:t>2.1.1</w:t>
      </w:r>
      <w:r w:rsidR="00012493" w:rsidRPr="00BA3A56">
        <w:rPr>
          <w:b/>
        </w:rPr>
        <w:t>3</w:t>
      </w:r>
      <w:r w:rsidRPr="00BA3A56">
        <w:rPr>
          <w:b/>
        </w:rPr>
        <w:t xml:space="preserve"> </w:t>
      </w:r>
      <w:r w:rsidR="000F6782" w:rsidRPr="00BA3A56">
        <w:rPr>
          <w:b/>
          <w:bCs/>
        </w:rPr>
        <w:t>Maaparandushoiukavade koostamisest loobumine</w:t>
      </w:r>
      <w:r w:rsidR="000F6782" w:rsidRPr="00BA3A56">
        <w:rPr>
          <w:b/>
        </w:rPr>
        <w:t xml:space="preserve"> (VTK-s p 9.1</w:t>
      </w:r>
      <w:r w:rsidR="00B15B02" w:rsidRPr="00BA3A56">
        <w:rPr>
          <w:b/>
        </w:rPr>
        <w:t>9</w:t>
      </w:r>
      <w:r w:rsidR="000F6782" w:rsidRPr="00BA3A56">
        <w:rPr>
          <w:b/>
        </w:rPr>
        <w:t>)</w:t>
      </w:r>
    </w:p>
    <w:p w14:paraId="764D9C58" w14:textId="54994A80" w:rsidR="00254A7D" w:rsidRPr="00BA3A56" w:rsidRDefault="00254A7D" w:rsidP="00C05472">
      <w:pPr>
        <w:jc w:val="both"/>
      </w:pPr>
      <w:r w:rsidRPr="00BA3A56">
        <w:t xml:space="preserve">Vesikonna maaparandushoiukava on mahukas dokument, mis ei ole </w:t>
      </w:r>
      <w:r w:rsidR="00E05DEC" w:rsidRPr="00BA3A56">
        <w:t xml:space="preserve">pikaajalise </w:t>
      </w:r>
      <w:r w:rsidRPr="00BA3A56">
        <w:t>planeerimisdokumendina täitnud oma eesmärki. Maaparandushoiutöid ei ole võimalik pikaaegselt planeerida. Eelnõukohase seadusega loobutakse maaparandushoiukavade koostamisest</w:t>
      </w:r>
      <w:r w:rsidR="00E05DEC" w:rsidRPr="00BA3A56">
        <w:t>.</w:t>
      </w:r>
    </w:p>
    <w:p w14:paraId="10AC258A" w14:textId="77777777" w:rsidR="00C05472" w:rsidRPr="00BA3A56" w:rsidRDefault="00C05472" w:rsidP="000F6782">
      <w:pPr>
        <w:jc w:val="both"/>
      </w:pPr>
    </w:p>
    <w:p w14:paraId="03CDC44E" w14:textId="3432B664" w:rsidR="00D55830" w:rsidRPr="00BA3A56" w:rsidRDefault="00C1049E" w:rsidP="000F6782">
      <w:pPr>
        <w:jc w:val="both"/>
        <w:rPr>
          <w:b/>
        </w:rPr>
      </w:pPr>
      <w:r w:rsidRPr="00BA3A56">
        <w:rPr>
          <w:b/>
        </w:rPr>
        <w:t>2.1.1</w:t>
      </w:r>
      <w:r w:rsidR="0067173B" w:rsidRPr="00BA3A56">
        <w:rPr>
          <w:b/>
          <w:bCs/>
        </w:rPr>
        <w:t>4</w:t>
      </w:r>
      <w:r w:rsidRPr="00BA3A56">
        <w:rPr>
          <w:b/>
        </w:rPr>
        <w:t xml:space="preserve"> </w:t>
      </w:r>
      <w:r w:rsidR="000F6782" w:rsidRPr="00BA3A56">
        <w:rPr>
          <w:b/>
          <w:bCs/>
        </w:rPr>
        <w:t xml:space="preserve">Kallasraja tõkestamiseks </w:t>
      </w:r>
      <w:r w:rsidR="0099226D" w:rsidRPr="00BA3A56">
        <w:rPr>
          <w:b/>
          <w:bCs/>
        </w:rPr>
        <w:t>nõusoleku</w:t>
      </w:r>
      <w:r w:rsidR="000F6782" w:rsidRPr="00BA3A56">
        <w:rPr>
          <w:b/>
          <w:bCs/>
        </w:rPr>
        <w:t xml:space="preserve"> andmin</w:t>
      </w:r>
      <w:r w:rsidR="000F6782" w:rsidRPr="00BA3A56">
        <w:rPr>
          <w:b/>
        </w:rPr>
        <w:t>e (VTK-s p 9.</w:t>
      </w:r>
      <w:r w:rsidR="00B15B02" w:rsidRPr="00BA3A56">
        <w:rPr>
          <w:b/>
        </w:rPr>
        <w:t>2</w:t>
      </w:r>
      <w:r w:rsidR="000F6782" w:rsidRPr="00BA3A56">
        <w:rPr>
          <w:b/>
        </w:rPr>
        <w:t>1)</w:t>
      </w:r>
    </w:p>
    <w:p w14:paraId="3C8CC44F" w14:textId="4FF78026" w:rsidR="00210543" w:rsidRPr="00BA3A56" w:rsidRDefault="003E709F" w:rsidP="00C05472">
      <w:pPr>
        <w:jc w:val="both"/>
      </w:pPr>
      <w:r w:rsidRPr="00BA3A56">
        <w:t xml:space="preserve">Muudatuse eesmärk on luua õigusselgus, kes annab kalda omanikule või valdajale </w:t>
      </w:r>
      <w:r w:rsidR="0099226D" w:rsidRPr="00BA3A56">
        <w:t>nõusoleku</w:t>
      </w:r>
      <w:r w:rsidRPr="00BA3A56">
        <w:t xml:space="preserve">  </w:t>
      </w:r>
      <w:r w:rsidR="00210543" w:rsidRPr="00BA3A56">
        <w:t xml:space="preserve"> </w:t>
      </w:r>
      <w:r w:rsidRPr="00BA3A56">
        <w:t xml:space="preserve">kallasraja tõkestamiseks. Kehtiva  </w:t>
      </w:r>
      <w:proofErr w:type="spellStart"/>
      <w:r w:rsidRPr="00BA3A56">
        <w:t>KeÜS</w:t>
      </w:r>
      <w:proofErr w:type="spellEnd"/>
      <w:r w:rsidRPr="00BA3A56">
        <w:t xml:space="preserve"> kohaselt saavad kalda omanikule või valdajale anda kallasraja tõkestamiseks </w:t>
      </w:r>
      <w:r w:rsidR="0099226D" w:rsidRPr="00BA3A56">
        <w:t>nõusoleku</w:t>
      </w:r>
      <w:r w:rsidRPr="00BA3A56">
        <w:t xml:space="preserve"> nii k</w:t>
      </w:r>
      <w:r w:rsidR="00210543" w:rsidRPr="00BA3A56">
        <w:t>ohalik</w:t>
      </w:r>
      <w:r w:rsidR="0099226D" w:rsidRPr="00BA3A56">
        <w:t>u</w:t>
      </w:r>
      <w:r w:rsidR="00210543" w:rsidRPr="00BA3A56">
        <w:t xml:space="preserve"> omavalitsus</w:t>
      </w:r>
      <w:r w:rsidR="0099226D" w:rsidRPr="00BA3A56">
        <w:t>e üksus</w:t>
      </w:r>
      <w:r w:rsidR="00210543" w:rsidRPr="00BA3A56">
        <w:t xml:space="preserve"> </w:t>
      </w:r>
      <w:r w:rsidRPr="00BA3A56">
        <w:t>kui ka</w:t>
      </w:r>
      <w:r w:rsidR="00210543" w:rsidRPr="00BA3A56">
        <w:t xml:space="preserve"> </w:t>
      </w:r>
      <w:proofErr w:type="spellStart"/>
      <w:r w:rsidR="00210543" w:rsidRPr="00BA3A56">
        <w:t>MaRu</w:t>
      </w:r>
      <w:proofErr w:type="spellEnd"/>
      <w:r w:rsidR="00210543" w:rsidRPr="00BA3A56">
        <w:t xml:space="preserve">. </w:t>
      </w:r>
      <w:proofErr w:type="spellStart"/>
      <w:r w:rsidR="0024485D" w:rsidRPr="00BA3A56">
        <w:t>MaRu-l</w:t>
      </w:r>
      <w:proofErr w:type="spellEnd"/>
      <w:r w:rsidR="0024485D" w:rsidRPr="00BA3A56">
        <w:t xml:space="preserve"> puudub </w:t>
      </w:r>
      <w:r w:rsidR="0099226D" w:rsidRPr="00BA3A56">
        <w:t>nõusoleku</w:t>
      </w:r>
      <w:r w:rsidR="0024485D" w:rsidRPr="00BA3A56">
        <w:t xml:space="preserve"> andmiseks vajadus. </w:t>
      </w:r>
      <w:r w:rsidRPr="00BA3A56">
        <w:t>Eelnõukohase seadusega</w:t>
      </w:r>
      <w:r w:rsidR="0024485D" w:rsidRPr="00BA3A56">
        <w:t xml:space="preserve"> muudetakse </w:t>
      </w:r>
      <w:proofErr w:type="spellStart"/>
      <w:r w:rsidR="0024485D" w:rsidRPr="00BA3A56">
        <w:t>KeÜS-i</w:t>
      </w:r>
      <w:proofErr w:type="spellEnd"/>
      <w:r w:rsidR="0024485D" w:rsidRPr="00BA3A56">
        <w:t xml:space="preserve"> selliselt, et kallasra</w:t>
      </w:r>
      <w:r w:rsidR="0099226D" w:rsidRPr="00BA3A56">
        <w:t>ja</w:t>
      </w:r>
      <w:r w:rsidR="0024485D" w:rsidRPr="00BA3A56">
        <w:t xml:space="preserve"> tõkestamiseks annab </w:t>
      </w:r>
      <w:r w:rsidR="0099226D" w:rsidRPr="00BA3A56">
        <w:t>nõusoleku</w:t>
      </w:r>
      <w:r w:rsidR="0024485D" w:rsidRPr="00BA3A56">
        <w:t xml:space="preserve"> üksnes kohalik</w:t>
      </w:r>
      <w:r w:rsidR="0099226D" w:rsidRPr="00BA3A56">
        <w:t>u</w:t>
      </w:r>
      <w:r w:rsidR="0024485D" w:rsidRPr="00BA3A56">
        <w:t xml:space="preserve"> omavalitsus</w:t>
      </w:r>
      <w:r w:rsidR="0099226D" w:rsidRPr="00BA3A56">
        <w:t>e üksus</w:t>
      </w:r>
      <w:r w:rsidR="0024485D" w:rsidRPr="00BA3A56">
        <w:t>.</w:t>
      </w:r>
    </w:p>
    <w:p w14:paraId="01C1F1ED" w14:textId="77777777" w:rsidR="000F6782" w:rsidRPr="00BA3A56" w:rsidRDefault="000F6782" w:rsidP="000F6782">
      <w:pPr>
        <w:jc w:val="both"/>
      </w:pPr>
    </w:p>
    <w:p w14:paraId="45D09761" w14:textId="64FC09C5" w:rsidR="00BD3CD5" w:rsidRPr="00BA3A56" w:rsidRDefault="00C2726C" w:rsidP="00CB546F">
      <w:pPr>
        <w:jc w:val="both"/>
        <w:rPr>
          <w:b/>
          <w:bCs/>
        </w:rPr>
      </w:pPr>
      <w:r w:rsidRPr="00BA3A56">
        <w:rPr>
          <w:b/>
          <w:bCs/>
        </w:rPr>
        <w:t>2.</w:t>
      </w:r>
      <w:r w:rsidR="009D4A2B" w:rsidRPr="00BA3A56">
        <w:rPr>
          <w:b/>
          <w:bCs/>
        </w:rPr>
        <w:t>2</w:t>
      </w:r>
      <w:r w:rsidRPr="00BA3A56">
        <w:rPr>
          <w:b/>
          <w:bCs/>
        </w:rPr>
        <w:t xml:space="preserve"> </w:t>
      </w:r>
      <w:r w:rsidR="00326730" w:rsidRPr="00BA3A56">
        <w:rPr>
          <w:b/>
          <w:bCs/>
        </w:rPr>
        <w:t xml:space="preserve">Eelnõu koostamisel </w:t>
      </w:r>
      <w:r w:rsidRPr="00BA3A56">
        <w:rPr>
          <w:b/>
          <w:bCs/>
        </w:rPr>
        <w:t xml:space="preserve">lisandunud </w:t>
      </w:r>
      <w:r w:rsidR="00BD3CD5" w:rsidRPr="00BA3A56">
        <w:rPr>
          <w:b/>
          <w:bCs/>
        </w:rPr>
        <w:t>muudatused</w:t>
      </w:r>
    </w:p>
    <w:p w14:paraId="5602CF84" w14:textId="77777777" w:rsidR="00BD3CD5" w:rsidRPr="00BA3A56" w:rsidRDefault="00BD3CD5" w:rsidP="00582F52">
      <w:pPr>
        <w:jc w:val="both"/>
        <w:rPr>
          <w:b/>
          <w:bCs/>
        </w:rPr>
      </w:pPr>
    </w:p>
    <w:p w14:paraId="383C4518" w14:textId="588D2B28" w:rsidR="00BD3CD5" w:rsidRPr="00BA3A56" w:rsidRDefault="00C2726C" w:rsidP="00121727">
      <w:pPr>
        <w:pStyle w:val="Loendilik"/>
        <w:spacing w:line="240" w:lineRule="auto"/>
        <w:ind w:left="0"/>
        <w:jc w:val="both"/>
        <w:rPr>
          <w:rFonts w:ascii="Times New Roman" w:hAnsi="Times New Roman"/>
          <w:b/>
          <w:bCs/>
          <w:sz w:val="24"/>
          <w:szCs w:val="24"/>
        </w:rPr>
      </w:pPr>
      <w:r w:rsidRPr="00BA3A56">
        <w:rPr>
          <w:rFonts w:ascii="Times New Roman" w:hAnsi="Times New Roman"/>
          <w:b/>
          <w:bCs/>
          <w:sz w:val="24"/>
          <w:szCs w:val="24"/>
        </w:rPr>
        <w:t>2.</w:t>
      </w:r>
      <w:r w:rsidR="00AE2029" w:rsidRPr="00BA3A56">
        <w:rPr>
          <w:rFonts w:ascii="Times New Roman" w:hAnsi="Times New Roman"/>
          <w:b/>
          <w:bCs/>
          <w:sz w:val="24"/>
          <w:szCs w:val="24"/>
        </w:rPr>
        <w:t>2</w:t>
      </w:r>
      <w:r w:rsidRPr="00BA3A56">
        <w:rPr>
          <w:rFonts w:ascii="Times New Roman" w:hAnsi="Times New Roman"/>
          <w:b/>
          <w:bCs/>
          <w:sz w:val="24"/>
          <w:szCs w:val="24"/>
        </w:rPr>
        <w:t>.</w:t>
      </w:r>
      <w:r w:rsidR="00B34C5C" w:rsidRPr="00BA3A56">
        <w:rPr>
          <w:rFonts w:ascii="Times New Roman" w:hAnsi="Times New Roman"/>
          <w:b/>
          <w:bCs/>
          <w:sz w:val="24"/>
          <w:szCs w:val="24"/>
        </w:rPr>
        <w:t>1</w:t>
      </w:r>
      <w:r w:rsidRPr="00BA3A56">
        <w:rPr>
          <w:rFonts w:ascii="Times New Roman" w:hAnsi="Times New Roman"/>
          <w:b/>
          <w:bCs/>
          <w:sz w:val="24"/>
          <w:szCs w:val="24"/>
        </w:rPr>
        <w:t xml:space="preserve"> </w:t>
      </w:r>
      <w:r w:rsidR="00A103AC" w:rsidRPr="00BA3A56">
        <w:rPr>
          <w:rFonts w:ascii="Times New Roman" w:hAnsi="Times New Roman"/>
          <w:b/>
          <w:bCs/>
          <w:sz w:val="24"/>
          <w:szCs w:val="24"/>
        </w:rPr>
        <w:t>Keskkonna kaitseks meetme rakendamise vajaduse määrami</w:t>
      </w:r>
      <w:r w:rsidR="00930CB4" w:rsidRPr="00BA3A56">
        <w:rPr>
          <w:rFonts w:ascii="Times New Roman" w:hAnsi="Times New Roman"/>
          <w:b/>
          <w:bCs/>
          <w:sz w:val="24"/>
          <w:szCs w:val="24"/>
        </w:rPr>
        <w:t>ne</w:t>
      </w:r>
      <w:r w:rsidR="00A103AC" w:rsidRPr="00BA3A56">
        <w:rPr>
          <w:rFonts w:ascii="Times New Roman" w:hAnsi="Times New Roman"/>
          <w:b/>
          <w:bCs/>
          <w:sz w:val="24"/>
          <w:szCs w:val="24"/>
        </w:rPr>
        <w:t xml:space="preserve"> </w:t>
      </w:r>
      <w:r w:rsidR="00443A56" w:rsidRPr="00BA3A56">
        <w:rPr>
          <w:rFonts w:ascii="Times New Roman" w:hAnsi="Times New Roman"/>
          <w:b/>
          <w:bCs/>
          <w:sz w:val="24"/>
          <w:szCs w:val="24"/>
        </w:rPr>
        <w:t xml:space="preserve">ja projekteerimise eesmärgi kirjelduse </w:t>
      </w:r>
      <w:r w:rsidR="00A103AC" w:rsidRPr="00BA3A56">
        <w:rPr>
          <w:rFonts w:ascii="Times New Roman" w:hAnsi="Times New Roman"/>
          <w:b/>
          <w:bCs/>
          <w:sz w:val="24"/>
          <w:szCs w:val="24"/>
        </w:rPr>
        <w:t>kohustuse sätestamine m</w:t>
      </w:r>
      <w:r w:rsidR="00BD3CD5" w:rsidRPr="00BA3A56">
        <w:rPr>
          <w:rFonts w:ascii="Times New Roman" w:hAnsi="Times New Roman"/>
          <w:b/>
          <w:bCs/>
          <w:sz w:val="24"/>
          <w:szCs w:val="24"/>
        </w:rPr>
        <w:t xml:space="preserve">aaparandussüsteemi projekteerimistingimustega </w:t>
      </w:r>
    </w:p>
    <w:p w14:paraId="5306A94C" w14:textId="77777777" w:rsidR="00930CB4" w:rsidRPr="00BA3A56" w:rsidRDefault="00930CB4" w:rsidP="00121727">
      <w:pPr>
        <w:pStyle w:val="Loendilik"/>
        <w:spacing w:line="240" w:lineRule="auto"/>
        <w:ind w:left="0"/>
        <w:jc w:val="both"/>
        <w:rPr>
          <w:rFonts w:ascii="Times New Roman" w:hAnsi="Times New Roman"/>
          <w:sz w:val="24"/>
          <w:szCs w:val="24"/>
        </w:rPr>
      </w:pPr>
    </w:p>
    <w:p w14:paraId="3B769B08" w14:textId="1F5D22A4" w:rsidR="00BD3CD5" w:rsidRPr="00BA3A56" w:rsidRDefault="00253459" w:rsidP="00121727">
      <w:pPr>
        <w:pStyle w:val="Loendilik"/>
        <w:spacing w:line="240" w:lineRule="auto"/>
        <w:ind w:left="0"/>
        <w:jc w:val="both"/>
        <w:rPr>
          <w:rFonts w:ascii="Times New Roman" w:hAnsi="Times New Roman"/>
          <w:sz w:val="24"/>
          <w:szCs w:val="24"/>
        </w:rPr>
      </w:pPr>
      <w:r w:rsidRPr="00BA3A56">
        <w:rPr>
          <w:rFonts w:ascii="Times New Roman" w:hAnsi="Times New Roman"/>
          <w:sz w:val="24"/>
          <w:szCs w:val="24"/>
        </w:rPr>
        <w:t>Muudatus</w:t>
      </w:r>
      <w:r w:rsidR="00087CC4" w:rsidRPr="00BA3A56">
        <w:rPr>
          <w:rFonts w:ascii="Times New Roman" w:hAnsi="Times New Roman"/>
          <w:sz w:val="24"/>
          <w:szCs w:val="24"/>
        </w:rPr>
        <w:t>t</w:t>
      </w:r>
      <w:r w:rsidRPr="00BA3A56">
        <w:rPr>
          <w:rFonts w:ascii="Times New Roman" w:hAnsi="Times New Roman"/>
          <w:sz w:val="24"/>
          <w:szCs w:val="24"/>
        </w:rPr>
        <w:t>e eesmärk on kaitsta looduskeskkonda</w:t>
      </w:r>
      <w:r w:rsidR="0018352D" w:rsidRPr="00BA3A56">
        <w:rPr>
          <w:rFonts w:ascii="Times New Roman" w:hAnsi="Times New Roman"/>
          <w:sz w:val="24"/>
          <w:szCs w:val="24"/>
        </w:rPr>
        <w:t xml:space="preserve"> ja lihtsustada asjaajamist</w:t>
      </w:r>
      <w:r w:rsidRPr="00BA3A56">
        <w:rPr>
          <w:rFonts w:ascii="Times New Roman" w:hAnsi="Times New Roman"/>
          <w:sz w:val="24"/>
          <w:szCs w:val="24"/>
        </w:rPr>
        <w:t>.</w:t>
      </w:r>
      <w:r w:rsidR="00087CC4" w:rsidRPr="00BA3A56">
        <w:rPr>
          <w:rFonts w:ascii="Times New Roman" w:hAnsi="Times New Roman"/>
          <w:sz w:val="24"/>
          <w:szCs w:val="24"/>
        </w:rPr>
        <w:t xml:space="preserve"> </w:t>
      </w:r>
      <w:r w:rsidR="0018352D" w:rsidRPr="00BA3A56">
        <w:rPr>
          <w:rFonts w:ascii="Times New Roman" w:hAnsi="Times New Roman"/>
          <w:sz w:val="24"/>
          <w:szCs w:val="24"/>
        </w:rPr>
        <w:t>Maaparandussüsteemi</w:t>
      </w:r>
      <w:r w:rsidR="00C2726C" w:rsidRPr="00BA3A56">
        <w:rPr>
          <w:rFonts w:ascii="Times New Roman" w:hAnsi="Times New Roman"/>
          <w:sz w:val="24"/>
          <w:szCs w:val="24"/>
        </w:rPr>
        <w:t xml:space="preserve"> projekteerimistingimustega keskkonna kaitseks meetme rakendamise vajaduse määrami</w:t>
      </w:r>
      <w:r w:rsidR="0018352D" w:rsidRPr="00BA3A56">
        <w:rPr>
          <w:rFonts w:ascii="Times New Roman" w:hAnsi="Times New Roman"/>
          <w:sz w:val="24"/>
          <w:szCs w:val="24"/>
        </w:rPr>
        <w:t>sel tagatakse, et ehitusprojekt sisaldab keskkonnameedet, mis omakorda aitab kaitsta looduskeskkonda maaparandu</w:t>
      </w:r>
      <w:r w:rsidR="00016858" w:rsidRPr="00BA3A56">
        <w:rPr>
          <w:rFonts w:ascii="Times New Roman" w:hAnsi="Times New Roman"/>
          <w:sz w:val="24"/>
          <w:szCs w:val="24"/>
        </w:rPr>
        <w:t>s</w:t>
      </w:r>
      <w:r w:rsidR="0018352D" w:rsidRPr="00BA3A56">
        <w:rPr>
          <w:rFonts w:ascii="Times New Roman" w:hAnsi="Times New Roman"/>
          <w:sz w:val="24"/>
          <w:szCs w:val="24"/>
        </w:rPr>
        <w:t>süsteemi ehitamisega kaasneva mõju eest.</w:t>
      </w:r>
      <w:r w:rsidR="00C2726C" w:rsidRPr="00BA3A56">
        <w:rPr>
          <w:rFonts w:ascii="Times New Roman" w:hAnsi="Times New Roman"/>
          <w:sz w:val="24"/>
          <w:szCs w:val="24"/>
        </w:rPr>
        <w:t xml:space="preserve"> </w:t>
      </w:r>
      <w:r w:rsidR="0018352D" w:rsidRPr="00BA3A56">
        <w:rPr>
          <w:rFonts w:ascii="Times New Roman" w:hAnsi="Times New Roman"/>
          <w:sz w:val="24"/>
          <w:szCs w:val="24"/>
        </w:rPr>
        <w:t xml:space="preserve">Projekteerimistingimuste taotluses </w:t>
      </w:r>
      <w:r w:rsidR="00670779" w:rsidRPr="00BA3A56">
        <w:rPr>
          <w:rFonts w:ascii="Times New Roman" w:hAnsi="Times New Roman"/>
          <w:sz w:val="24"/>
          <w:szCs w:val="24"/>
        </w:rPr>
        <w:t>aitab</w:t>
      </w:r>
      <w:r w:rsidR="00670779" w:rsidRPr="00BA3A56" w:rsidDel="00670779">
        <w:rPr>
          <w:rFonts w:ascii="Times New Roman" w:hAnsi="Times New Roman"/>
          <w:sz w:val="24"/>
          <w:szCs w:val="24"/>
        </w:rPr>
        <w:t xml:space="preserve"> </w:t>
      </w:r>
      <w:r w:rsidR="0018352D" w:rsidRPr="00BA3A56">
        <w:rPr>
          <w:rFonts w:ascii="Times New Roman" w:hAnsi="Times New Roman"/>
          <w:sz w:val="24"/>
          <w:szCs w:val="24"/>
        </w:rPr>
        <w:t xml:space="preserve">eesmärgi kirjeldus tõhustada asjaajamist. Eesmärgi kirjelduseta on </w:t>
      </w:r>
      <w:proofErr w:type="spellStart"/>
      <w:r w:rsidR="006E7D81" w:rsidRPr="00BA3A56">
        <w:rPr>
          <w:rFonts w:ascii="Times New Roman" w:hAnsi="Times New Roman"/>
          <w:sz w:val="24"/>
          <w:szCs w:val="24"/>
        </w:rPr>
        <w:t>MaRu</w:t>
      </w:r>
      <w:proofErr w:type="spellEnd"/>
      <w:r w:rsidR="0018352D" w:rsidRPr="00BA3A56">
        <w:rPr>
          <w:rFonts w:ascii="Times New Roman" w:hAnsi="Times New Roman"/>
          <w:sz w:val="24"/>
          <w:szCs w:val="24"/>
        </w:rPr>
        <w:t xml:space="preserve"> ametnikul keeruline </w:t>
      </w:r>
      <w:r w:rsidR="00670779" w:rsidRPr="00BA3A56">
        <w:rPr>
          <w:rFonts w:ascii="Times New Roman" w:hAnsi="Times New Roman"/>
          <w:sz w:val="24"/>
          <w:szCs w:val="24"/>
        </w:rPr>
        <w:t>projekteerimistingimuste andmise üle otsustada</w:t>
      </w:r>
      <w:r w:rsidR="0018352D" w:rsidRPr="00BA3A56">
        <w:rPr>
          <w:rFonts w:ascii="Times New Roman" w:hAnsi="Times New Roman"/>
          <w:sz w:val="24"/>
          <w:szCs w:val="24"/>
        </w:rPr>
        <w:t xml:space="preserve">, mistõttu on sellisel juhul järgnenud </w:t>
      </w:r>
      <w:proofErr w:type="spellStart"/>
      <w:r w:rsidR="006E7D81" w:rsidRPr="00BA3A56">
        <w:rPr>
          <w:rFonts w:ascii="Times New Roman" w:hAnsi="Times New Roman"/>
          <w:sz w:val="24"/>
          <w:szCs w:val="24"/>
        </w:rPr>
        <w:t>MaRu</w:t>
      </w:r>
      <w:proofErr w:type="spellEnd"/>
      <w:r w:rsidR="0018352D" w:rsidRPr="00BA3A56">
        <w:rPr>
          <w:rFonts w:ascii="Times New Roman" w:hAnsi="Times New Roman"/>
          <w:sz w:val="24"/>
          <w:szCs w:val="24"/>
        </w:rPr>
        <w:t xml:space="preserve"> ametniku ja taotleja vaheline suhtlus, kus selgitatakse välja projekteeri</w:t>
      </w:r>
      <w:r w:rsidR="00087CC4" w:rsidRPr="00BA3A56">
        <w:rPr>
          <w:rFonts w:ascii="Times New Roman" w:hAnsi="Times New Roman"/>
          <w:sz w:val="24"/>
          <w:szCs w:val="24"/>
        </w:rPr>
        <w:t>mis</w:t>
      </w:r>
      <w:r w:rsidR="0018352D" w:rsidRPr="00BA3A56">
        <w:rPr>
          <w:rFonts w:ascii="Times New Roman" w:hAnsi="Times New Roman"/>
          <w:sz w:val="24"/>
          <w:szCs w:val="24"/>
        </w:rPr>
        <w:t>tingimuste taotlemise eesmärk.</w:t>
      </w:r>
    </w:p>
    <w:p w14:paraId="7B3372FF" w14:textId="3ABD88C1" w:rsidR="00BD3CD5" w:rsidRPr="00BA3A56" w:rsidRDefault="00C2726C" w:rsidP="00121727">
      <w:pPr>
        <w:jc w:val="both"/>
      </w:pPr>
      <w:r w:rsidRPr="00BA3A56">
        <w:rPr>
          <w:b/>
          <w:bCs/>
        </w:rPr>
        <w:t>2.</w:t>
      </w:r>
      <w:r w:rsidR="00AE2029" w:rsidRPr="00BA3A56">
        <w:rPr>
          <w:b/>
          <w:bCs/>
        </w:rPr>
        <w:t>2</w:t>
      </w:r>
      <w:r w:rsidRPr="00BA3A56">
        <w:rPr>
          <w:b/>
          <w:bCs/>
        </w:rPr>
        <w:t>.</w:t>
      </w:r>
      <w:r w:rsidR="00B34C5C" w:rsidRPr="00BA3A56">
        <w:rPr>
          <w:b/>
          <w:bCs/>
        </w:rPr>
        <w:t>2</w:t>
      </w:r>
      <w:r w:rsidRPr="00BA3A56">
        <w:t xml:space="preserve"> </w:t>
      </w:r>
      <w:r w:rsidRPr="00BA3A56">
        <w:rPr>
          <w:b/>
          <w:bCs/>
        </w:rPr>
        <w:t>M</w:t>
      </w:r>
      <w:r w:rsidR="00BD3CD5" w:rsidRPr="00BA3A56">
        <w:rPr>
          <w:b/>
          <w:bCs/>
        </w:rPr>
        <w:t>aaparandussüsteemi ehitusloa taotlus</w:t>
      </w:r>
      <w:r w:rsidR="00A103AC" w:rsidRPr="00BA3A56">
        <w:rPr>
          <w:b/>
          <w:bCs/>
        </w:rPr>
        <w:t>e</w:t>
      </w:r>
      <w:r w:rsidR="00BD3CD5" w:rsidRPr="00BA3A56">
        <w:rPr>
          <w:b/>
          <w:bCs/>
        </w:rPr>
        <w:t xml:space="preserve"> </w:t>
      </w:r>
      <w:r w:rsidRPr="00BA3A56">
        <w:rPr>
          <w:b/>
          <w:bCs/>
        </w:rPr>
        <w:t>asenda</w:t>
      </w:r>
      <w:r w:rsidR="00A103AC" w:rsidRPr="00BA3A56">
        <w:rPr>
          <w:b/>
          <w:bCs/>
        </w:rPr>
        <w:t>min</w:t>
      </w:r>
      <w:r w:rsidRPr="00BA3A56">
        <w:rPr>
          <w:b/>
          <w:bCs/>
        </w:rPr>
        <w:t xml:space="preserve">e </w:t>
      </w:r>
      <w:r w:rsidR="00BD3CD5" w:rsidRPr="00BA3A56">
        <w:rPr>
          <w:b/>
          <w:bCs/>
        </w:rPr>
        <w:t>ehitusteatisega ja kasutusloa taotlus</w:t>
      </w:r>
      <w:r w:rsidR="00A103AC" w:rsidRPr="00BA3A56">
        <w:rPr>
          <w:b/>
          <w:bCs/>
        </w:rPr>
        <w:t>e asendamine</w:t>
      </w:r>
      <w:r w:rsidR="00BD3CD5" w:rsidRPr="00BA3A56">
        <w:rPr>
          <w:b/>
          <w:bCs/>
        </w:rPr>
        <w:t xml:space="preserve"> kasutusteatisega</w:t>
      </w:r>
    </w:p>
    <w:p w14:paraId="2AE5693A" w14:textId="77777777" w:rsidR="00541285" w:rsidRPr="00BA3A56" w:rsidRDefault="00541285" w:rsidP="00B70E84">
      <w:pPr>
        <w:widowControl w:val="0"/>
        <w:jc w:val="both"/>
      </w:pPr>
    </w:p>
    <w:p w14:paraId="3978594D" w14:textId="40ABDE40" w:rsidR="00541285" w:rsidRPr="00BA3A56" w:rsidRDefault="00253459" w:rsidP="00541285">
      <w:pPr>
        <w:widowControl w:val="0"/>
        <w:jc w:val="both"/>
      </w:pPr>
      <w:r w:rsidRPr="00BA3A56">
        <w:t>Muudatuse  eesmärk on vähendada isikute halduskoormust ja riigiasustuse töökoormust ning tõhustada asjaajamist.</w:t>
      </w:r>
      <w:r w:rsidR="00B70E84" w:rsidRPr="00BA3A56">
        <w:t xml:space="preserve"> </w:t>
      </w:r>
      <w:r w:rsidR="00582F52" w:rsidRPr="00BA3A56">
        <w:t>E</w:t>
      </w:r>
      <w:r w:rsidR="00670779" w:rsidRPr="00BA3A56">
        <w:t>h</w:t>
      </w:r>
      <w:r w:rsidR="005B38E0" w:rsidRPr="00BA3A56">
        <w:t xml:space="preserve">itusluba </w:t>
      </w:r>
      <w:r w:rsidR="00582F52" w:rsidRPr="00BA3A56">
        <w:t xml:space="preserve">asendatakse </w:t>
      </w:r>
      <w:r w:rsidR="005B38E0" w:rsidRPr="00BA3A56">
        <w:t xml:space="preserve">ehitamisest teavitamisega ning kasutusluba kasutamisest teavitamisega. </w:t>
      </w:r>
      <w:r w:rsidR="00541285" w:rsidRPr="00BA3A56">
        <w:t>Teatud juhtudel läheb</w:t>
      </w:r>
      <w:r w:rsidR="005B38E0" w:rsidRPr="00BA3A56">
        <w:t xml:space="preserve"> teavitamine </w:t>
      </w:r>
      <w:r w:rsidR="00541285" w:rsidRPr="00BA3A56">
        <w:t xml:space="preserve">siiski </w:t>
      </w:r>
      <w:r w:rsidR="005B38E0" w:rsidRPr="00BA3A56">
        <w:t>üle loamenetluseks</w:t>
      </w:r>
      <w:r w:rsidR="00541285" w:rsidRPr="00BA3A56">
        <w:t xml:space="preserve">, näiteks siis, kui </w:t>
      </w:r>
      <w:proofErr w:type="spellStart"/>
      <w:r w:rsidR="00541285" w:rsidRPr="00BA3A56">
        <w:t>MaRu</w:t>
      </w:r>
      <w:proofErr w:type="spellEnd"/>
      <w:r w:rsidR="00541285" w:rsidRPr="00BA3A56">
        <w:t xml:space="preserve"> hinnangul on vaja esitada ehitusteatis kooskõlastamiseks või arvamuse andmiseks asutustele või isikutele, keda ehitamine võib mõjutada. </w:t>
      </w:r>
      <w:r w:rsidR="001E7A6F" w:rsidRPr="00BA3A56">
        <w:t>Teatise alusel ehitamine lihtsustab ehitamise menetlust sellistes olukordades, kus ehitamisel ei ole ülejäänud maaparandussüsteemile</w:t>
      </w:r>
      <w:r w:rsidR="00FD781B" w:rsidRPr="00BA3A56">
        <w:t xml:space="preserve"> ega teistele isikutele</w:t>
      </w:r>
      <w:r w:rsidR="001E7A6F" w:rsidRPr="00BA3A56">
        <w:t xml:space="preserve"> suurt mõju. Menetlus on kiirem ja seetõttu väiksema halduskoormusega isikutele ning vähendab ka </w:t>
      </w:r>
      <w:proofErr w:type="spellStart"/>
      <w:r w:rsidR="001E7A6F" w:rsidRPr="00BA3A56">
        <w:t>MaRu</w:t>
      </w:r>
      <w:proofErr w:type="spellEnd"/>
      <w:r w:rsidR="001E7A6F" w:rsidRPr="00BA3A56">
        <w:t xml:space="preserve"> töökoormust</w:t>
      </w:r>
      <w:r w:rsidR="00FD781B" w:rsidRPr="00BA3A56">
        <w:t xml:space="preserve">, sest loa </w:t>
      </w:r>
      <w:r w:rsidR="001B53DC" w:rsidRPr="00BA3A56">
        <w:t>andmine ei ole alati</w:t>
      </w:r>
      <w:r w:rsidR="00FD781B" w:rsidRPr="00BA3A56">
        <w:t xml:space="preserve"> vajalik</w:t>
      </w:r>
      <w:r w:rsidR="001E7A6F" w:rsidRPr="00BA3A56">
        <w:t>.</w:t>
      </w:r>
    </w:p>
    <w:p w14:paraId="5F5C2E62" w14:textId="77777777" w:rsidR="00B93F94" w:rsidRPr="00BA3A56" w:rsidRDefault="00B93F94" w:rsidP="00121727">
      <w:pPr>
        <w:widowControl w:val="0"/>
        <w:jc w:val="both"/>
      </w:pPr>
    </w:p>
    <w:p w14:paraId="0CFDCABB" w14:textId="5F95486E" w:rsidR="00253459" w:rsidRPr="00BA3A56" w:rsidRDefault="00253459" w:rsidP="00253459">
      <w:pPr>
        <w:jc w:val="both"/>
      </w:pPr>
      <w:r w:rsidRPr="00BA3A56">
        <w:rPr>
          <w:b/>
          <w:bCs/>
        </w:rPr>
        <w:t>2.</w:t>
      </w:r>
      <w:r w:rsidR="00AE2029" w:rsidRPr="00BA3A56">
        <w:rPr>
          <w:b/>
          <w:bCs/>
        </w:rPr>
        <w:t>2</w:t>
      </w:r>
      <w:r w:rsidRPr="00BA3A56">
        <w:rPr>
          <w:b/>
          <w:bCs/>
        </w:rPr>
        <w:t>.</w:t>
      </w:r>
      <w:r w:rsidR="00B34C5C" w:rsidRPr="00BA3A56">
        <w:rPr>
          <w:b/>
          <w:bCs/>
        </w:rPr>
        <w:t>3</w:t>
      </w:r>
      <w:r w:rsidRPr="00BA3A56">
        <w:t xml:space="preserve"> </w:t>
      </w:r>
      <w:r w:rsidRPr="00BA3A56">
        <w:rPr>
          <w:b/>
          <w:bCs/>
        </w:rPr>
        <w:t>Maaparandussüsteemi üksikrajatise ja väikesüsteemi, mille</w:t>
      </w:r>
      <w:r w:rsidR="00BB36DF" w:rsidRPr="00BA3A56">
        <w:rPr>
          <w:b/>
          <w:bCs/>
        </w:rPr>
        <w:t>le</w:t>
      </w:r>
      <w:r w:rsidR="00E138C4" w:rsidRPr="00BA3A56">
        <w:rPr>
          <w:b/>
          <w:bCs/>
        </w:rPr>
        <w:t xml:space="preserve"> asukohast tulenevalt</w:t>
      </w:r>
      <w:r w:rsidR="00E138C4" w:rsidRPr="00BA3A56">
        <w:t xml:space="preserve"> </w:t>
      </w:r>
      <w:r w:rsidRPr="00BA3A56">
        <w:rPr>
          <w:b/>
          <w:bCs/>
        </w:rPr>
        <w:t xml:space="preserve"> ei ole avalik-õiguslikke kitsendusi, ehitamiseks nõu</w:t>
      </w:r>
      <w:r w:rsidR="00A103AC" w:rsidRPr="00BA3A56">
        <w:rPr>
          <w:b/>
          <w:bCs/>
        </w:rPr>
        <w:t>ete</w:t>
      </w:r>
      <w:r w:rsidRPr="00BA3A56">
        <w:rPr>
          <w:b/>
          <w:bCs/>
        </w:rPr>
        <w:t xml:space="preserve"> lihtsusta</w:t>
      </w:r>
      <w:r w:rsidR="00A103AC" w:rsidRPr="00BA3A56">
        <w:rPr>
          <w:b/>
          <w:bCs/>
        </w:rPr>
        <w:t>mine</w:t>
      </w:r>
    </w:p>
    <w:p w14:paraId="4DAC8BCA" w14:textId="77777777" w:rsidR="00F0524B" w:rsidRPr="00BA3A56" w:rsidRDefault="00F0524B" w:rsidP="00B70E84">
      <w:pPr>
        <w:widowControl w:val="0"/>
        <w:jc w:val="both"/>
      </w:pPr>
    </w:p>
    <w:p w14:paraId="30DE29D7" w14:textId="7D08940D" w:rsidR="00BD3CD5" w:rsidRPr="00BA3A56" w:rsidRDefault="00253459" w:rsidP="00B70E84">
      <w:pPr>
        <w:widowControl w:val="0"/>
        <w:jc w:val="both"/>
      </w:pPr>
      <w:r>
        <w:t>Muudatuse  eesmärk on vähendada isikute halduskoormust ja riigiasustuse töökoormust ning tõhustada asjaajamist.</w:t>
      </w:r>
      <w:r w:rsidR="00B70E84">
        <w:t xml:space="preserve"> </w:t>
      </w:r>
      <w:r w:rsidR="00F0524B" w:rsidRPr="14AA7617">
        <w:rPr>
          <w:rFonts w:eastAsia="Calibri"/>
        </w:rPr>
        <w:t>Üksikrajatis on eraldiseisev maaparandussüsteemi rajatis, välja arvatud eesvool ja reguleeriv võrk, mis ei asu väikesüsteemil ega polderkuivendussüsteemil.</w:t>
      </w:r>
      <w:r w:rsidR="00F0524B">
        <w:t xml:space="preserve"> </w:t>
      </w:r>
      <w:commentRangeStart w:id="19"/>
      <w:r w:rsidR="00DC4F9B">
        <w:t>Selliste ü</w:t>
      </w:r>
      <w:r w:rsidR="004604E6">
        <w:t>ksikrajatiste, mis asuvad maaparandussüsteemil, selle maa-alal või eesvoolul</w:t>
      </w:r>
      <w:r w:rsidR="00670779">
        <w:t>, millised ei</w:t>
      </w:r>
      <w:r w:rsidR="004604E6">
        <w:t xml:space="preserve"> mõjuta oluliselt maaparandussüsteemi toimimist</w:t>
      </w:r>
      <w:r w:rsidR="00DC4F9B">
        <w:t xml:space="preserve">, </w:t>
      </w:r>
      <w:r w:rsidR="00670779">
        <w:t xml:space="preserve">ehitamisega seotud nõudeid </w:t>
      </w:r>
      <w:r w:rsidR="00DC4F9B">
        <w:t xml:space="preserve">on lihtsustatud selliselt, et </w:t>
      </w:r>
      <w:r w:rsidR="00FF04C8">
        <w:t xml:space="preserve">nende </w:t>
      </w:r>
      <w:r w:rsidR="00670779">
        <w:t>rajamise kohta tuleb esitada</w:t>
      </w:r>
      <w:r w:rsidR="00FF04C8">
        <w:t xml:space="preserve"> üksnes kasutusteatis ja </w:t>
      </w:r>
      <w:r w:rsidR="00022F2A">
        <w:t>ehitusdokumendid</w:t>
      </w:r>
      <w:r w:rsidR="00FF04C8">
        <w:t>.</w:t>
      </w:r>
      <w:commentRangeEnd w:id="19"/>
      <w:r>
        <w:commentReference w:id="19"/>
      </w:r>
      <w:r w:rsidR="00FF04C8">
        <w:t xml:space="preserve"> </w:t>
      </w:r>
      <w:r w:rsidR="00E01EB1">
        <w:lastRenderedPageBreak/>
        <w:t>Teatud üksikrajatiste puhul (eesvoolul paiknev</w:t>
      </w:r>
      <w:r w:rsidR="00751141">
        <w:t xml:space="preserve"> truup, keskkonnakaitseks vajalik rajatis ja regulaatorkaev) </w:t>
      </w:r>
      <w:r w:rsidR="00E01EB1">
        <w:t xml:space="preserve">on vajalik küll ehitusteatis, kuid ehitusprojekti asemel on nõutud ehituskava, mis on sisuliselt lihtsustatud ehitusprojekt. </w:t>
      </w:r>
      <w:r w:rsidR="00670779">
        <w:t>V</w:t>
      </w:r>
      <w:r w:rsidR="00FF04C8">
        <w:t>äikesüsteemi, mille</w:t>
      </w:r>
      <w:r w:rsidR="00670779">
        <w:t>le ei ole</w:t>
      </w:r>
      <w:r w:rsidR="00E138C4">
        <w:t xml:space="preserve"> asukohast tulenevalt </w:t>
      </w:r>
      <w:r w:rsidR="00670779">
        <w:t>seatud</w:t>
      </w:r>
      <w:r w:rsidR="00FF04C8">
        <w:t xml:space="preserve"> avalik-õiguslikke kitsendusi, ehitamisel </w:t>
      </w:r>
      <w:r w:rsidR="00670779">
        <w:t>tuleb samuti esitada</w:t>
      </w:r>
      <w:r w:rsidR="00FF04C8">
        <w:t xml:space="preserve"> üksnes kasutusteatis ja </w:t>
      </w:r>
      <w:r w:rsidR="00022F2A">
        <w:t>ehitusdokumendid</w:t>
      </w:r>
      <w:r w:rsidR="00F0524B">
        <w:t>.</w:t>
      </w:r>
      <w:r w:rsidR="00E01EB1">
        <w:t xml:space="preserve"> </w:t>
      </w:r>
    </w:p>
    <w:p w14:paraId="78F5E98C" w14:textId="77777777" w:rsidR="00B93F94" w:rsidRPr="00BA3A56" w:rsidRDefault="00B93F94" w:rsidP="00121727">
      <w:pPr>
        <w:widowControl w:val="0"/>
        <w:jc w:val="both"/>
      </w:pPr>
    </w:p>
    <w:p w14:paraId="46F52887" w14:textId="5112A682" w:rsidR="00BD3CD5" w:rsidRPr="00BA3A56" w:rsidRDefault="00253459" w:rsidP="00121727">
      <w:pPr>
        <w:jc w:val="both"/>
        <w:rPr>
          <w:b/>
          <w:bCs/>
        </w:rPr>
      </w:pPr>
      <w:r w:rsidRPr="00BA3A56">
        <w:rPr>
          <w:b/>
          <w:bCs/>
        </w:rPr>
        <w:t>2.</w:t>
      </w:r>
      <w:r w:rsidR="00AE2029" w:rsidRPr="00BA3A56">
        <w:rPr>
          <w:b/>
          <w:bCs/>
        </w:rPr>
        <w:t>2</w:t>
      </w:r>
      <w:r w:rsidRPr="00BA3A56">
        <w:rPr>
          <w:b/>
          <w:bCs/>
        </w:rPr>
        <w:t>.</w:t>
      </w:r>
      <w:r w:rsidR="00B34C5C" w:rsidRPr="00BA3A56">
        <w:rPr>
          <w:b/>
          <w:bCs/>
        </w:rPr>
        <w:t>4</w:t>
      </w:r>
      <w:r w:rsidRPr="00BA3A56">
        <w:rPr>
          <w:b/>
          <w:bCs/>
        </w:rPr>
        <w:t xml:space="preserve"> </w:t>
      </w:r>
      <w:r w:rsidR="007C1B65" w:rsidRPr="00BA3A56">
        <w:rPr>
          <w:b/>
          <w:bCs/>
        </w:rPr>
        <w:t>V</w:t>
      </w:r>
      <w:r w:rsidR="00BD3CD5" w:rsidRPr="00BA3A56">
        <w:rPr>
          <w:b/>
          <w:bCs/>
        </w:rPr>
        <w:t>äikesüsteemi määratlus</w:t>
      </w:r>
      <w:r w:rsidR="00383FD8" w:rsidRPr="00BA3A56">
        <w:rPr>
          <w:b/>
          <w:bCs/>
        </w:rPr>
        <w:t>e</w:t>
      </w:r>
      <w:r w:rsidR="00BD3CD5" w:rsidRPr="00BA3A56">
        <w:rPr>
          <w:b/>
          <w:bCs/>
        </w:rPr>
        <w:t xml:space="preserve"> </w:t>
      </w:r>
      <w:r w:rsidR="007C1B65" w:rsidRPr="00BA3A56">
        <w:rPr>
          <w:b/>
          <w:bCs/>
        </w:rPr>
        <w:t>lihtsusta</w:t>
      </w:r>
      <w:r w:rsidR="00A103AC" w:rsidRPr="00BA3A56">
        <w:rPr>
          <w:b/>
          <w:bCs/>
        </w:rPr>
        <w:t>mine</w:t>
      </w:r>
      <w:r w:rsidR="007C1B65" w:rsidRPr="00BA3A56">
        <w:rPr>
          <w:b/>
          <w:bCs/>
        </w:rPr>
        <w:t xml:space="preserve"> </w:t>
      </w:r>
      <w:r w:rsidR="00BD3CD5" w:rsidRPr="00BA3A56">
        <w:rPr>
          <w:b/>
          <w:bCs/>
        </w:rPr>
        <w:t xml:space="preserve">ja </w:t>
      </w:r>
      <w:r w:rsidR="00026A1A" w:rsidRPr="00BA3A56">
        <w:rPr>
          <w:b/>
          <w:bCs/>
        </w:rPr>
        <w:t xml:space="preserve"> väikesüsteemil maaparandussüsteemi mõjutava muu tegevusega alustamiseks nõusoleku saamise nõu</w:t>
      </w:r>
      <w:r w:rsidR="00F81B95" w:rsidRPr="00BA3A56">
        <w:rPr>
          <w:b/>
          <w:bCs/>
        </w:rPr>
        <w:t>d</w:t>
      </w:r>
      <w:r w:rsidR="00026A1A" w:rsidRPr="00BA3A56">
        <w:rPr>
          <w:b/>
          <w:bCs/>
        </w:rPr>
        <w:t>e üksnes väikesüsteemi eesvoolu kaitsevööndi suhtes</w:t>
      </w:r>
      <w:r w:rsidR="00F81B95" w:rsidRPr="00BA3A56">
        <w:rPr>
          <w:b/>
          <w:bCs/>
        </w:rPr>
        <w:t xml:space="preserve"> kehtestamine</w:t>
      </w:r>
    </w:p>
    <w:p w14:paraId="6C576630" w14:textId="77777777" w:rsidR="00D55830" w:rsidRPr="00BA3A56" w:rsidRDefault="00D55830" w:rsidP="00E138C4">
      <w:pPr>
        <w:widowControl w:val="0"/>
        <w:jc w:val="both"/>
      </w:pPr>
    </w:p>
    <w:p w14:paraId="55C6C30C" w14:textId="6A60807E" w:rsidR="00446F72" w:rsidRPr="00BA3A56" w:rsidRDefault="00446F72" w:rsidP="00E138C4">
      <w:pPr>
        <w:widowControl w:val="0"/>
        <w:jc w:val="both"/>
      </w:pPr>
      <w:r w:rsidRPr="00BA3A56">
        <w:t>Muudatuse  eesmärk on tõhustada asjaajamist</w:t>
      </w:r>
      <w:r w:rsidR="00A81C2A" w:rsidRPr="00BA3A56">
        <w:t xml:space="preserve"> ning </w:t>
      </w:r>
      <w:r w:rsidR="00D45FF6" w:rsidRPr="00BA3A56">
        <w:t>lihtsustada termini „väikesüsteem“ sisu</w:t>
      </w:r>
      <w:r w:rsidR="00A81C2A" w:rsidRPr="00BA3A56">
        <w:t xml:space="preserve">. </w:t>
      </w:r>
      <w:r w:rsidR="00B65431" w:rsidRPr="00BA3A56">
        <w:t>Muudatuse kohaselt määrat</w:t>
      </w:r>
      <w:r w:rsidR="004D42D9" w:rsidRPr="00BA3A56">
        <w:t>let</w:t>
      </w:r>
      <w:r w:rsidR="00B65431" w:rsidRPr="00BA3A56">
        <w:t>akse v</w:t>
      </w:r>
      <w:r w:rsidR="00A81C2A" w:rsidRPr="00BA3A56">
        <w:t xml:space="preserve">äikesüsteem üksnes selle maa-ala pindala järgi (kuni 50 </w:t>
      </w:r>
      <w:r w:rsidR="00B65431" w:rsidRPr="00BA3A56">
        <w:t>hektarit</w:t>
      </w:r>
      <w:r w:rsidR="00A81C2A" w:rsidRPr="00BA3A56">
        <w:t xml:space="preserve">). Kehtivas </w:t>
      </w:r>
      <w:r w:rsidR="008A6890" w:rsidRPr="00BA3A56">
        <w:t>maaparandus</w:t>
      </w:r>
      <w:r w:rsidR="00A81C2A" w:rsidRPr="00BA3A56">
        <w:t xml:space="preserve">seaduses </w:t>
      </w:r>
      <w:r w:rsidR="00B65431" w:rsidRPr="00BA3A56">
        <w:t xml:space="preserve"> tulenes </w:t>
      </w:r>
      <w:r w:rsidR="00A81C2A" w:rsidRPr="00BA3A56">
        <w:t>väiksesüsteemi</w:t>
      </w:r>
      <w:r w:rsidR="00B65431" w:rsidRPr="00BA3A56">
        <w:t xml:space="preserve"> määratlus selle pindala suurusest </w:t>
      </w:r>
      <w:r w:rsidR="00482F0E" w:rsidRPr="00BA3A56">
        <w:t>ja sellest</w:t>
      </w:r>
      <w:r w:rsidR="00C3232F" w:rsidRPr="00BA3A56">
        <w:t>,</w:t>
      </w:r>
      <w:r w:rsidR="00482F0E" w:rsidRPr="00BA3A56">
        <w:t xml:space="preserve"> et see paikneb ühel kinnisasjal või ühe omaniku mitme</w:t>
      </w:r>
      <w:r w:rsidR="00F24FEA" w:rsidRPr="00BA3A56">
        <w:t>te</w:t>
      </w:r>
      <w:r w:rsidR="00482F0E" w:rsidRPr="00BA3A56">
        <w:t xml:space="preserve">l kinnisasjadel. </w:t>
      </w:r>
      <w:r w:rsidR="00A81C2A" w:rsidRPr="00BA3A56">
        <w:t xml:space="preserve">Süsteemi määratlemine ajas muutuvate parameetrite järgi ei taga </w:t>
      </w:r>
      <w:r w:rsidR="00D45FF6" w:rsidRPr="00BA3A56">
        <w:t xml:space="preserve">isikutele piisavat </w:t>
      </w:r>
      <w:r w:rsidR="00A81C2A" w:rsidRPr="00BA3A56">
        <w:t>selgust</w:t>
      </w:r>
      <w:r w:rsidR="00CC2EB3" w:rsidRPr="00BA3A56">
        <w:t>, millisel ajahetkel on tegemist väikesüsteemiga ja millal mitte</w:t>
      </w:r>
      <w:r w:rsidR="00A81C2A" w:rsidRPr="00BA3A56">
        <w:t>.</w:t>
      </w:r>
      <w:r w:rsidR="00CC2EB3" w:rsidRPr="00BA3A56">
        <w:t xml:space="preserve"> Omanike arvu vähenedes võib maaparandussüsteem liigituda väikesüsteemiks ja omanike arvu </w:t>
      </w:r>
      <w:r w:rsidR="002B0F88" w:rsidRPr="00BA3A56">
        <w:t>suurenedes</w:t>
      </w:r>
      <w:r w:rsidR="00CC2EB3" w:rsidRPr="00BA3A56">
        <w:t xml:space="preserve"> vastupidi</w:t>
      </w:r>
      <w:r w:rsidR="002B0F88" w:rsidRPr="00BA3A56">
        <w:t>, väikesüsteem „suureks“ süsteemiks</w:t>
      </w:r>
      <w:r w:rsidR="00CC2EB3" w:rsidRPr="00BA3A56">
        <w:t xml:space="preserve">. Seetõttu ei ole selge, millised nõuded </w:t>
      </w:r>
      <w:r w:rsidR="00D14C73" w:rsidRPr="00BA3A56">
        <w:t>süsteemile</w:t>
      </w:r>
      <w:r w:rsidR="00CC2EB3" w:rsidRPr="00BA3A56">
        <w:t xml:space="preserve"> kohalduvad. Seoses sellega, et </w:t>
      </w:r>
      <w:r w:rsidR="00D14C73" w:rsidRPr="00BA3A56">
        <w:t>väikesüsteem võib kuuluda mitmele omanikule, kavandatakse eelnõu</w:t>
      </w:r>
      <w:r w:rsidR="00BD29D8" w:rsidRPr="00BA3A56">
        <w:t>kohase seaduse</w:t>
      </w:r>
      <w:r w:rsidR="00D14C73" w:rsidRPr="00BA3A56">
        <w:t>ga eesvoolu kaitsevööndis maaparandussüsteemi mõjutavast muust tegevusest teatamise kohustus, et tagada väiksesüsteemist koondatud vee äravool kõikide maaomanike maalt.</w:t>
      </w:r>
      <w:r w:rsidR="002B0F88" w:rsidRPr="00BA3A56">
        <w:t xml:space="preserve"> Väikesüsteemi reguleerival võrgul sarnaselt kehtiva maaparandusseadusega  maaparandussüsteemi mõjutava muu tegevusega alustamiseks nõusoleku saamise nõuet ei ole.</w:t>
      </w:r>
    </w:p>
    <w:p w14:paraId="50231F1D" w14:textId="77777777" w:rsidR="00253459" w:rsidRPr="00BA3A56" w:rsidRDefault="00253459" w:rsidP="00E138C4">
      <w:pPr>
        <w:jc w:val="both"/>
      </w:pPr>
    </w:p>
    <w:p w14:paraId="46209CA8" w14:textId="7B2A51F3" w:rsidR="00BD3CD5" w:rsidRPr="00BA3A56" w:rsidRDefault="00253459" w:rsidP="00E138C4">
      <w:pPr>
        <w:jc w:val="both"/>
        <w:rPr>
          <w:b/>
          <w:bCs/>
        </w:rPr>
      </w:pPr>
      <w:r w:rsidRPr="00BA3A56">
        <w:rPr>
          <w:b/>
          <w:bCs/>
        </w:rPr>
        <w:t>2.</w:t>
      </w:r>
      <w:r w:rsidR="00AE2029" w:rsidRPr="00BA3A56">
        <w:rPr>
          <w:b/>
          <w:bCs/>
        </w:rPr>
        <w:t>2</w:t>
      </w:r>
      <w:r w:rsidRPr="00BA3A56">
        <w:rPr>
          <w:b/>
          <w:bCs/>
        </w:rPr>
        <w:t>.</w:t>
      </w:r>
      <w:r w:rsidR="00B34C5C" w:rsidRPr="00BA3A56">
        <w:rPr>
          <w:b/>
          <w:bCs/>
        </w:rPr>
        <w:t>5</w:t>
      </w:r>
      <w:r w:rsidRPr="00BA3A56">
        <w:rPr>
          <w:b/>
          <w:bCs/>
        </w:rPr>
        <w:t xml:space="preserve"> </w:t>
      </w:r>
      <w:r w:rsidR="00A103AC" w:rsidRPr="00BA3A56">
        <w:rPr>
          <w:b/>
          <w:bCs/>
        </w:rPr>
        <w:t>V</w:t>
      </w:r>
      <w:r w:rsidR="00BD3CD5" w:rsidRPr="00BA3A56">
        <w:rPr>
          <w:b/>
          <w:bCs/>
        </w:rPr>
        <w:t xml:space="preserve">äikesüsteemile, millele </w:t>
      </w:r>
      <w:r w:rsidR="00E138C4" w:rsidRPr="00BA3A56">
        <w:rPr>
          <w:b/>
          <w:bCs/>
        </w:rPr>
        <w:t xml:space="preserve">asukohast tulenevalt </w:t>
      </w:r>
      <w:r w:rsidR="00383FD8" w:rsidRPr="00BA3A56">
        <w:rPr>
          <w:b/>
          <w:bCs/>
        </w:rPr>
        <w:t>kehtivad</w:t>
      </w:r>
      <w:r w:rsidR="00BD3CD5" w:rsidRPr="00BA3A56">
        <w:rPr>
          <w:b/>
          <w:bCs/>
        </w:rPr>
        <w:t xml:space="preserve"> avalik-õiguslikud kitsendused</w:t>
      </w:r>
      <w:r w:rsidR="00A103AC" w:rsidRPr="00BA3A56">
        <w:rPr>
          <w:b/>
          <w:bCs/>
        </w:rPr>
        <w:t>, projekteerimistingimuste vajalikkus</w:t>
      </w:r>
      <w:r w:rsidR="00446F72" w:rsidRPr="00BA3A56">
        <w:rPr>
          <w:b/>
          <w:bCs/>
        </w:rPr>
        <w:t>e sätestamine</w:t>
      </w:r>
      <w:r w:rsidR="00A103AC" w:rsidRPr="00BA3A56">
        <w:rPr>
          <w:b/>
          <w:bCs/>
        </w:rPr>
        <w:t xml:space="preserve"> </w:t>
      </w:r>
    </w:p>
    <w:p w14:paraId="36218450" w14:textId="77777777" w:rsidR="00F467BE" w:rsidRPr="00BA3A56" w:rsidRDefault="00F467BE">
      <w:pPr>
        <w:jc w:val="both"/>
      </w:pPr>
    </w:p>
    <w:p w14:paraId="30BFFE5B" w14:textId="2CD2B2A2" w:rsidR="00CB546F" w:rsidRPr="00BA3A56" w:rsidRDefault="00CB546F">
      <w:pPr>
        <w:jc w:val="both"/>
      </w:pPr>
      <w:r w:rsidRPr="00BA3A56">
        <w:t xml:space="preserve">Muudatuse  eesmärk on tagada </w:t>
      </w:r>
      <w:r w:rsidR="00776611" w:rsidRPr="00BA3A56">
        <w:t>nende</w:t>
      </w:r>
      <w:r w:rsidR="0052706E" w:rsidRPr="00BA3A56">
        <w:t xml:space="preserve"> </w:t>
      </w:r>
      <w:r w:rsidRPr="00BA3A56">
        <w:t>väärtuste</w:t>
      </w:r>
      <w:r w:rsidR="0052706E" w:rsidRPr="00BA3A56">
        <w:t>ga</w:t>
      </w:r>
      <w:r w:rsidR="00AA40BE" w:rsidRPr="00BA3A56">
        <w:t>, näiteks keskkond ja muinsus</w:t>
      </w:r>
      <w:r w:rsidR="001F6002" w:rsidRPr="00BA3A56">
        <w:t>kaitse</w:t>
      </w:r>
      <w:r w:rsidR="00AA40BE" w:rsidRPr="00BA3A56">
        <w:t>,</w:t>
      </w:r>
      <w:r w:rsidR="001F6002" w:rsidRPr="00BA3A56">
        <w:t xml:space="preserve"> </w:t>
      </w:r>
      <w:r w:rsidR="0052706E" w:rsidRPr="00BA3A56">
        <w:t>arvestamine</w:t>
      </w:r>
      <w:r w:rsidR="00776611" w:rsidRPr="00BA3A56">
        <w:t xml:space="preserve">, mille kaitseks avalik-õiguslikud kitsendused </w:t>
      </w:r>
      <w:r w:rsidR="001F6002" w:rsidRPr="00BA3A56">
        <w:t>on seatud</w:t>
      </w:r>
      <w:r w:rsidRPr="00BA3A56">
        <w:t>.</w:t>
      </w:r>
      <w:r w:rsidR="00B70E84" w:rsidRPr="00BA3A56">
        <w:t xml:space="preserve"> </w:t>
      </w:r>
      <w:r w:rsidRPr="00BA3A56">
        <w:t xml:space="preserve">Väikesüsteemi, </w:t>
      </w:r>
      <w:r w:rsidR="00E138C4" w:rsidRPr="00BA3A56">
        <w:t>mille</w:t>
      </w:r>
      <w:r w:rsidR="00B65431" w:rsidRPr="00BA3A56">
        <w:t>l</w:t>
      </w:r>
      <w:r w:rsidR="003578BF" w:rsidRPr="00BA3A56">
        <w:t>e</w:t>
      </w:r>
      <w:r w:rsidR="00E138C4" w:rsidRPr="00BA3A56">
        <w:t xml:space="preserve"> asukohast tulenevalt on</w:t>
      </w:r>
      <w:r w:rsidR="00B65431" w:rsidRPr="00BA3A56">
        <w:t xml:space="preserve"> seatud</w:t>
      </w:r>
      <w:r w:rsidR="00E138C4" w:rsidRPr="00BA3A56">
        <w:t xml:space="preserve"> avalik-õiguslikud kitsendused</w:t>
      </w:r>
      <w:r w:rsidRPr="00BA3A56">
        <w:t>, ehitamiseks tuleb taotleda projekteerimistingimused selleks, et oleks tagatud kavandatava tegevuse kooskõlastamine</w:t>
      </w:r>
      <w:r w:rsidR="00B65431" w:rsidRPr="00BA3A56">
        <w:t xml:space="preserve"> erinevate asjaomaste </w:t>
      </w:r>
      <w:r w:rsidR="0052706E" w:rsidRPr="00BA3A56">
        <w:t xml:space="preserve">asutuste ja </w:t>
      </w:r>
      <w:r w:rsidR="00B65431" w:rsidRPr="00BA3A56">
        <w:t>isikutega</w:t>
      </w:r>
      <w:r w:rsidRPr="00BA3A56">
        <w:t xml:space="preserve"> võimalikult varajases staadiumis, kus asjast huvitatud asutus või isik saab anda kooskõlastamisel tingimusi või esitada arvamust kavandatava tegevuse kohta. Sellisel juhul on tagatud juba projektlahenduses nende tingimustega arvestamine.</w:t>
      </w:r>
    </w:p>
    <w:p w14:paraId="3F652E45" w14:textId="77777777" w:rsidR="008636AA" w:rsidRPr="00BA3A56" w:rsidRDefault="008636AA" w:rsidP="00007DD7">
      <w:pPr>
        <w:jc w:val="both"/>
        <w:rPr>
          <w:b/>
          <w:bCs/>
        </w:rPr>
      </w:pPr>
    </w:p>
    <w:p w14:paraId="31127958" w14:textId="07DCB2BC" w:rsidR="008636AA" w:rsidRPr="00BA3A56" w:rsidRDefault="008636AA" w:rsidP="008636AA">
      <w:pPr>
        <w:pStyle w:val="Loendilik"/>
        <w:spacing w:after="0" w:line="240" w:lineRule="auto"/>
        <w:ind w:left="0"/>
        <w:jc w:val="both"/>
        <w:rPr>
          <w:rFonts w:ascii="Times New Roman" w:hAnsi="Times New Roman"/>
          <w:sz w:val="24"/>
          <w:szCs w:val="24"/>
        </w:rPr>
      </w:pPr>
      <w:r w:rsidRPr="00BA3A56">
        <w:rPr>
          <w:rFonts w:ascii="Times New Roman" w:hAnsi="Times New Roman"/>
          <w:b/>
          <w:bCs/>
          <w:sz w:val="24"/>
          <w:szCs w:val="24"/>
        </w:rPr>
        <w:t>2.</w:t>
      </w:r>
      <w:r w:rsidR="00AE2029" w:rsidRPr="00BA3A56">
        <w:rPr>
          <w:rFonts w:ascii="Times New Roman" w:hAnsi="Times New Roman"/>
          <w:b/>
          <w:bCs/>
          <w:sz w:val="24"/>
          <w:szCs w:val="24"/>
        </w:rPr>
        <w:t>2</w:t>
      </w:r>
      <w:r w:rsidRPr="00BA3A56">
        <w:rPr>
          <w:rFonts w:ascii="Times New Roman" w:hAnsi="Times New Roman"/>
          <w:b/>
          <w:bCs/>
          <w:sz w:val="24"/>
          <w:szCs w:val="24"/>
        </w:rPr>
        <w:t>.6</w:t>
      </w:r>
      <w:r w:rsidRPr="00BA3A56">
        <w:rPr>
          <w:rFonts w:ascii="Times New Roman" w:hAnsi="Times New Roman"/>
          <w:sz w:val="24"/>
          <w:szCs w:val="24"/>
        </w:rPr>
        <w:t xml:space="preserve"> </w:t>
      </w:r>
      <w:r w:rsidRPr="00BA3A56">
        <w:rPr>
          <w:rFonts w:ascii="Times New Roman" w:hAnsi="Times New Roman"/>
          <w:b/>
          <w:bCs/>
          <w:sz w:val="24"/>
          <w:szCs w:val="24"/>
        </w:rPr>
        <w:t xml:space="preserve">Maaparandussüsteemi maa-alal, eesvoolu kaitsevööndis või eesvoolu kaitselõigul muu tegevuse kavandamisel </w:t>
      </w:r>
      <w:r w:rsidR="00626407" w:rsidRPr="00BA3A56">
        <w:rPr>
          <w:rFonts w:ascii="Times New Roman" w:hAnsi="Times New Roman"/>
          <w:b/>
          <w:bCs/>
          <w:sz w:val="24"/>
          <w:szCs w:val="24"/>
        </w:rPr>
        <w:t>varasema loamenetluse</w:t>
      </w:r>
      <w:r w:rsidRPr="00BA3A56">
        <w:rPr>
          <w:rFonts w:ascii="Times New Roman" w:hAnsi="Times New Roman"/>
          <w:b/>
          <w:bCs/>
          <w:sz w:val="24"/>
          <w:szCs w:val="24"/>
        </w:rPr>
        <w:t xml:space="preserve"> asendamine teatisega</w:t>
      </w:r>
    </w:p>
    <w:p w14:paraId="46AE5A9A" w14:textId="77777777" w:rsidR="00706B8C" w:rsidRPr="00BA3A56" w:rsidRDefault="00706B8C" w:rsidP="008636AA">
      <w:pPr>
        <w:widowControl w:val="0"/>
        <w:jc w:val="both"/>
      </w:pPr>
    </w:p>
    <w:p w14:paraId="2CC5FA3D" w14:textId="73A70469" w:rsidR="008636AA" w:rsidRPr="00BA3A56" w:rsidRDefault="008636AA" w:rsidP="008636AA">
      <w:pPr>
        <w:widowControl w:val="0"/>
        <w:jc w:val="both"/>
      </w:pPr>
      <w:r w:rsidRPr="00BA3A56">
        <w:t xml:space="preserve">Muudatuse  eesmärk on vähendada isikute halduskoormust ja riigiasustuse töökoormust ning tõhustada asjaajamist. Muu tegevuse kooskõlastamise põhimõtteid ei muudeta, kuid kehtiva regulatsiooni muu tegevuse lubamine </w:t>
      </w:r>
      <w:proofErr w:type="spellStart"/>
      <w:r w:rsidRPr="00BA3A56">
        <w:t>MaRu</w:t>
      </w:r>
      <w:proofErr w:type="spellEnd"/>
      <w:r w:rsidRPr="00BA3A56">
        <w:t xml:space="preserve"> loa alusel asendatakse maaparandussüsteemi mõjutavast muust tegevusest teavitamise kohustusega. Sarnaselt ehitususeadustiku kohase ehitusteatise esitamisega on maaparandussüsteemi mõjutava muu tegevuse teatise esitamisel isikul õigus teatud ooteperioodi möödumisel alustada teatises kirjeldatud maaparandussüsteemi toimimist mõjutava muu tegevusega. </w:t>
      </w:r>
      <w:r w:rsidR="00706B8C" w:rsidRPr="00BA3A56">
        <w:t xml:space="preserve"> Teatud juhtudel läheb teavitamine siiski üle nõusolekumenetluseks, näiteks siis, kui </w:t>
      </w:r>
      <w:proofErr w:type="spellStart"/>
      <w:r w:rsidR="00706B8C" w:rsidRPr="00BA3A56">
        <w:t>MaRu</w:t>
      </w:r>
      <w:proofErr w:type="spellEnd"/>
      <w:r w:rsidR="00706B8C" w:rsidRPr="00BA3A56">
        <w:t xml:space="preserve"> hinnangul on vaja esitada teatis kooskõlastamiseks või arvamuse andmiseks asutustele või isikutele, keda </w:t>
      </w:r>
      <w:r w:rsidR="00587FCD" w:rsidRPr="00BA3A56">
        <w:t xml:space="preserve"> maaparandussüsteemi mõjutav muu tegevus</w:t>
      </w:r>
      <w:r w:rsidR="00706B8C" w:rsidRPr="00BA3A56">
        <w:t xml:space="preserve"> võib mõjutada.</w:t>
      </w:r>
    </w:p>
    <w:p w14:paraId="5C0DFC5E" w14:textId="77777777" w:rsidR="00BD3CD5" w:rsidRPr="00BA3A56" w:rsidRDefault="00BD3CD5" w:rsidP="00E138C4">
      <w:pPr>
        <w:jc w:val="both"/>
      </w:pPr>
    </w:p>
    <w:p w14:paraId="29768AD7" w14:textId="354AE5FC" w:rsidR="00BD3CD5" w:rsidRPr="00BA3A56" w:rsidRDefault="00A103AC" w:rsidP="00E138C4">
      <w:pPr>
        <w:jc w:val="both"/>
        <w:rPr>
          <w:b/>
          <w:bCs/>
        </w:rPr>
      </w:pPr>
      <w:r w:rsidRPr="00BA3A56">
        <w:rPr>
          <w:b/>
          <w:bCs/>
        </w:rPr>
        <w:lastRenderedPageBreak/>
        <w:t>2.</w:t>
      </w:r>
      <w:r w:rsidR="00AE2029" w:rsidRPr="00BA3A56">
        <w:rPr>
          <w:b/>
          <w:bCs/>
        </w:rPr>
        <w:t>2</w:t>
      </w:r>
      <w:r w:rsidRPr="00BA3A56">
        <w:rPr>
          <w:b/>
          <w:bCs/>
        </w:rPr>
        <w:t>.7 M</w:t>
      </w:r>
      <w:r w:rsidR="00BD3CD5" w:rsidRPr="00BA3A56">
        <w:rPr>
          <w:b/>
          <w:bCs/>
        </w:rPr>
        <w:t>aaparandusseaduses kasutata</w:t>
      </w:r>
      <w:r w:rsidR="00402BC7">
        <w:rPr>
          <w:b/>
          <w:bCs/>
        </w:rPr>
        <w:t>vate</w:t>
      </w:r>
      <w:r w:rsidR="00BD3CD5" w:rsidRPr="00BA3A56">
        <w:rPr>
          <w:b/>
          <w:bCs/>
        </w:rPr>
        <w:t xml:space="preserve"> termin</w:t>
      </w:r>
      <w:r w:rsidR="00446F72" w:rsidRPr="00BA3A56">
        <w:rPr>
          <w:b/>
          <w:bCs/>
        </w:rPr>
        <w:t>ite</w:t>
      </w:r>
      <w:r w:rsidRPr="00BA3A56">
        <w:rPr>
          <w:b/>
          <w:bCs/>
        </w:rPr>
        <w:t xml:space="preserve"> </w:t>
      </w:r>
      <w:r w:rsidR="00402BC7">
        <w:rPr>
          <w:b/>
          <w:bCs/>
        </w:rPr>
        <w:t xml:space="preserve">sisustamine ja </w:t>
      </w:r>
      <w:r w:rsidRPr="00BA3A56">
        <w:rPr>
          <w:b/>
          <w:bCs/>
        </w:rPr>
        <w:t>täpsusta</w:t>
      </w:r>
      <w:r w:rsidR="00446F72" w:rsidRPr="00BA3A56">
        <w:rPr>
          <w:b/>
          <w:bCs/>
        </w:rPr>
        <w:t>mine</w:t>
      </w:r>
      <w:r w:rsidR="00BD3CD5" w:rsidRPr="00BA3A56">
        <w:rPr>
          <w:b/>
          <w:bCs/>
        </w:rPr>
        <w:t xml:space="preserve"> </w:t>
      </w:r>
    </w:p>
    <w:p w14:paraId="46A06790" w14:textId="1351C3D1" w:rsidR="00CB546F" w:rsidRPr="00BA3A56" w:rsidRDefault="00CB546F" w:rsidP="00CB546F">
      <w:r w:rsidRPr="00BA3A56">
        <w:t>Muudatuste eesmärk on tagada õigusselgus</w:t>
      </w:r>
      <w:r w:rsidR="00402BC7">
        <w:t xml:space="preserve"> maaparandusseaduse rakendamisel</w:t>
      </w:r>
      <w:r w:rsidRPr="00BA3A56">
        <w:t>.</w:t>
      </w:r>
    </w:p>
    <w:p w14:paraId="5D9854FE" w14:textId="77777777" w:rsidR="00B70E84" w:rsidRPr="00BA3A56" w:rsidRDefault="00B70E84" w:rsidP="00CB546F"/>
    <w:p w14:paraId="5EEB5073" w14:textId="4019F718" w:rsidR="000C4B48" w:rsidRPr="00BA3A56" w:rsidRDefault="007F5414" w:rsidP="008F370B">
      <w:pPr>
        <w:jc w:val="both"/>
      </w:pPr>
      <w:r w:rsidRPr="00BA3A56">
        <w:rPr>
          <w:b/>
          <w:bCs/>
        </w:rPr>
        <w:t>2</w:t>
      </w:r>
      <w:r w:rsidR="00C2726C" w:rsidRPr="00BA3A56">
        <w:rPr>
          <w:b/>
          <w:bCs/>
        </w:rPr>
        <w:t>.</w:t>
      </w:r>
      <w:r w:rsidR="000B6F6C" w:rsidRPr="00BA3A56">
        <w:rPr>
          <w:b/>
          <w:bCs/>
        </w:rPr>
        <w:t>3</w:t>
      </w:r>
      <w:r w:rsidRPr="00BA3A56">
        <w:rPr>
          <w:b/>
          <w:bCs/>
        </w:rPr>
        <w:t xml:space="preserve"> E</w:t>
      </w:r>
      <w:r w:rsidR="0020734E" w:rsidRPr="00BA3A56">
        <w:rPr>
          <w:b/>
          <w:bCs/>
        </w:rPr>
        <w:t>elnõu</w:t>
      </w:r>
      <w:r w:rsidR="000C4B48" w:rsidRPr="00BA3A56">
        <w:rPr>
          <w:b/>
          <w:bCs/>
        </w:rPr>
        <w:t xml:space="preserve"> erinevused </w:t>
      </w:r>
      <w:r w:rsidR="009D4A2B" w:rsidRPr="00BA3A56">
        <w:rPr>
          <w:b/>
          <w:bCs/>
        </w:rPr>
        <w:t>VTK-st</w:t>
      </w:r>
    </w:p>
    <w:p w14:paraId="1A88E77A" w14:textId="77777777" w:rsidR="007F5414" w:rsidRPr="00BA3A56" w:rsidRDefault="007F5414" w:rsidP="008F370B">
      <w:pPr>
        <w:jc w:val="both"/>
        <w:rPr>
          <w:b/>
          <w:bCs/>
        </w:rPr>
      </w:pPr>
    </w:p>
    <w:p w14:paraId="1126F41B" w14:textId="3F292BAF" w:rsidR="0019164F" w:rsidRPr="00BA3A56" w:rsidRDefault="007F5414" w:rsidP="008F370B">
      <w:pPr>
        <w:jc w:val="both"/>
        <w:rPr>
          <w:b/>
          <w:bCs/>
        </w:rPr>
      </w:pPr>
      <w:r w:rsidRPr="00BA3A56">
        <w:rPr>
          <w:b/>
          <w:bCs/>
        </w:rPr>
        <w:t>2.</w:t>
      </w:r>
      <w:r w:rsidR="000B6F6C" w:rsidRPr="00BA3A56">
        <w:rPr>
          <w:b/>
          <w:bCs/>
        </w:rPr>
        <w:t>3</w:t>
      </w:r>
      <w:r w:rsidRPr="00BA3A56">
        <w:rPr>
          <w:b/>
          <w:bCs/>
        </w:rPr>
        <w:t xml:space="preserve">.1 </w:t>
      </w:r>
      <w:r w:rsidR="000C4B48" w:rsidRPr="00BA3A56">
        <w:rPr>
          <w:b/>
          <w:bCs/>
        </w:rPr>
        <w:t xml:space="preserve">Maaparandussüsteemide </w:t>
      </w:r>
      <w:proofErr w:type="spellStart"/>
      <w:r w:rsidR="000C4B48" w:rsidRPr="00BA3A56">
        <w:rPr>
          <w:b/>
          <w:bCs/>
        </w:rPr>
        <w:t>ühiseesvoolude</w:t>
      </w:r>
      <w:proofErr w:type="spellEnd"/>
      <w:r w:rsidR="000C4B48" w:rsidRPr="00BA3A56">
        <w:rPr>
          <w:b/>
          <w:bCs/>
        </w:rPr>
        <w:t xml:space="preserve"> maaparandushoius osalemise kohustus</w:t>
      </w:r>
      <w:r w:rsidR="003F19E0" w:rsidRPr="00BA3A56">
        <w:rPr>
          <w:b/>
          <w:bCs/>
        </w:rPr>
        <w:t xml:space="preserve"> (</w:t>
      </w:r>
      <w:r w:rsidRPr="00BA3A56">
        <w:rPr>
          <w:b/>
          <w:bCs/>
        </w:rPr>
        <w:t xml:space="preserve">VTK-s p </w:t>
      </w:r>
      <w:r w:rsidR="003F19E0" w:rsidRPr="00BA3A56">
        <w:rPr>
          <w:b/>
          <w:bCs/>
        </w:rPr>
        <w:t>9.1)</w:t>
      </w:r>
    </w:p>
    <w:p w14:paraId="47E43BB7" w14:textId="4E0993D1" w:rsidR="00EC34FB" w:rsidRPr="00BA3A56" w:rsidRDefault="00EC34FB" w:rsidP="008F370B">
      <w:pPr>
        <w:jc w:val="both"/>
      </w:pPr>
      <w:r>
        <w:t xml:space="preserve">Eelnõu </w:t>
      </w:r>
      <w:r w:rsidR="0020734E">
        <w:t>koostamisel</w:t>
      </w:r>
      <w:r>
        <w:t xml:space="preserve"> </w:t>
      </w:r>
      <w:r w:rsidR="005348C0">
        <w:t xml:space="preserve">jõuti seisukohale, et </w:t>
      </w:r>
      <w:r w:rsidR="00B87189">
        <w:t xml:space="preserve">VTK-s </w:t>
      </w:r>
      <w:r w:rsidR="005348C0">
        <w:t xml:space="preserve">pakutud lahendus, </w:t>
      </w:r>
      <w:r w:rsidR="0020734E">
        <w:t>kus</w:t>
      </w:r>
      <w:r w:rsidR="005348C0">
        <w:t xml:space="preserve"> ühiseesvoolu hoiukohustuse võib võtta </w:t>
      </w:r>
      <w:r w:rsidR="009850B7">
        <w:t xml:space="preserve">omaalgatuslikult </w:t>
      </w:r>
      <w:r w:rsidR="005348C0">
        <w:t xml:space="preserve">enda kanda </w:t>
      </w:r>
      <w:r w:rsidR="009850B7">
        <w:t>mõni ettevõtja, küsides eesvoolu omanikelt selle eest tasu</w:t>
      </w:r>
      <w:r w:rsidR="005C491F">
        <w:t>,</w:t>
      </w:r>
      <w:r w:rsidR="009850B7">
        <w:t xml:space="preserve"> </w:t>
      </w:r>
      <w:r w:rsidR="00583F49">
        <w:t>ei ole</w:t>
      </w:r>
      <w:r w:rsidR="00742BE9">
        <w:t xml:space="preserve"> </w:t>
      </w:r>
      <w:r w:rsidR="00583F49">
        <w:t>vajalik.</w:t>
      </w:r>
      <w:r w:rsidR="00AB32E3">
        <w:t xml:space="preserve"> </w:t>
      </w:r>
      <w:r w:rsidR="00123A68">
        <w:t>Juba täna on sellisel ettevõtjal, kes on huvitatud ühiseesvoolu hoiukohustuse enda kanda võtmisest</w:t>
      </w:r>
      <w:r w:rsidR="00167191">
        <w:t>,</w:t>
      </w:r>
      <w:r w:rsidR="00123A68">
        <w:t xml:space="preserve"> võimalus seda teha</w:t>
      </w:r>
      <w:r w:rsidR="00167191">
        <w:t>,</w:t>
      </w:r>
      <w:r w:rsidR="00123A68">
        <w:t xml:space="preserve"> sõlmides kõikide maaomanikega vastavad kokkulepped või </w:t>
      </w:r>
      <w:r w:rsidR="00EE4F88">
        <w:t>moodustades maaparandus</w:t>
      </w:r>
      <w:r w:rsidR="00123A68">
        <w:t>ühistu, kus ühiseesvoolu ühishoiuks</w:t>
      </w:r>
      <w:r w:rsidR="00EE4F88">
        <w:t xml:space="preserve"> maaparandusühistu asutamiseks</w:t>
      </w:r>
      <w:r w:rsidR="00123A68">
        <w:t xml:space="preserve"> on vajalik vaid üle pool</w:t>
      </w:r>
      <w:r w:rsidR="00822445">
        <w:t>e</w:t>
      </w:r>
      <w:r w:rsidR="00123A68">
        <w:t xml:space="preserve"> eesvoolu omanike nõusolek</w:t>
      </w:r>
      <w:r w:rsidR="00F01441">
        <w:t>.</w:t>
      </w:r>
      <w:r w:rsidR="00A46AAD">
        <w:t xml:space="preserve"> </w:t>
      </w:r>
      <w:r w:rsidR="00AB32E3">
        <w:t>Ü</w:t>
      </w:r>
      <w:r w:rsidR="00A46AAD">
        <w:t>hiseesvoolu hoiu</w:t>
      </w:r>
      <w:r w:rsidR="00AB32E3">
        <w:t>kohustuse enda kanda võtmisest ollakse huvitatud</w:t>
      </w:r>
      <w:r w:rsidR="00A46AAD">
        <w:t>, kui see protsess o</w:t>
      </w:r>
      <w:r w:rsidR="00123A68">
        <w:t>n</w:t>
      </w:r>
      <w:r w:rsidR="00A46AAD">
        <w:t xml:space="preserve"> võimalikult lihtne ja kui hoiutööde üldpõhimõtted o</w:t>
      </w:r>
      <w:r w:rsidR="00F01441">
        <w:t>n</w:t>
      </w:r>
      <w:r w:rsidR="00A46AAD">
        <w:t xml:space="preserve"> arusaadavalt reguleeritud. </w:t>
      </w:r>
      <w:r w:rsidR="000C65B7">
        <w:t xml:space="preserve">Ühiseesvoolu </w:t>
      </w:r>
      <w:r w:rsidR="00314047">
        <w:t>korras</w:t>
      </w:r>
      <w:r w:rsidR="000C65B7">
        <w:t>hoiu</w:t>
      </w:r>
      <w:r w:rsidR="00314047">
        <w:t xml:space="preserve"> tagamise</w:t>
      </w:r>
      <w:r w:rsidR="000C65B7">
        <w:t xml:space="preserve"> </w:t>
      </w:r>
      <w:r w:rsidR="001D552A">
        <w:t>eesmärgi</w:t>
      </w:r>
      <w:r w:rsidR="00D939EE">
        <w:t xml:space="preserve">l </w:t>
      </w:r>
      <w:r w:rsidR="00CD7D80">
        <w:t xml:space="preserve">täpsustatakse </w:t>
      </w:r>
      <w:r w:rsidR="00167191">
        <w:t>eelnõu</w:t>
      </w:r>
      <w:r w:rsidR="005A7784">
        <w:t>kohase seadusega</w:t>
      </w:r>
      <w:r w:rsidR="00CD7D80">
        <w:t xml:space="preserve">, et maaparandussüsteemi ühiseesvoolu </w:t>
      </w:r>
      <w:r w:rsidR="00F73DD0">
        <w:t>korras</w:t>
      </w:r>
      <w:r w:rsidR="00CD7D80">
        <w:t xml:space="preserve">hoidu korraldavad maaparandussüsteemi omanikud omavahelise kokkuleppe alusel. </w:t>
      </w:r>
      <w:r w:rsidR="00167191">
        <w:t xml:space="preserve"> </w:t>
      </w:r>
      <w:r w:rsidR="00FD7F7B">
        <w:t>Maaparandussüsteemi hoiukohustus on maaomanikul, kelle kinnisasjal maaparand</w:t>
      </w:r>
      <w:r w:rsidR="00253E5F">
        <w:t>us</w:t>
      </w:r>
      <w:r w:rsidR="00FD7F7B">
        <w:t xml:space="preserve">süsteem asub. </w:t>
      </w:r>
      <w:r w:rsidR="00872FCB">
        <w:t>Maaparandussüsteem koosneb erinevatest rajatistest, eelkõige reguleerivast võrgust ja eesvoolust.</w:t>
      </w:r>
      <w:r w:rsidR="00345355">
        <w:t xml:space="preserve"> Reguleeriv võrk on üks olulisemaid </w:t>
      </w:r>
      <w:r w:rsidR="00390B18">
        <w:t>maaparandus</w:t>
      </w:r>
      <w:r w:rsidR="00345355">
        <w:t xml:space="preserve">süsteemi rajatisi, mille piires ja kaudu toimub vahetult maa viljelusväärtuse suurendamine kas kuivendamise, niisutamise või veerežiimi kahepoolse reguleerimise teel. </w:t>
      </w:r>
      <w:r w:rsidR="00314047">
        <w:t xml:space="preserve">Eesvool tagab </w:t>
      </w:r>
      <w:r w:rsidR="00345355">
        <w:t>liig</w:t>
      </w:r>
      <w:r w:rsidR="00314047">
        <w:t>vee äravoolu reguleerivast võrgust</w:t>
      </w:r>
      <w:r w:rsidR="00373FBA">
        <w:t>. S</w:t>
      </w:r>
      <w:r w:rsidR="00314047">
        <w:t xml:space="preserve">eega </w:t>
      </w:r>
      <w:r w:rsidR="00373FBA">
        <w:t>sõltub eesvoolu seisukorrast</w:t>
      </w:r>
      <w:r w:rsidR="00314047">
        <w:t xml:space="preserve"> </w:t>
      </w:r>
      <w:r w:rsidR="00373FBA">
        <w:t xml:space="preserve">kogu </w:t>
      </w:r>
      <w:r w:rsidR="00314047">
        <w:t>reguleeriva võrgu toimimi</w:t>
      </w:r>
      <w:r w:rsidR="00373FBA">
        <w:t>n</w:t>
      </w:r>
      <w:r w:rsidR="00314047">
        <w:t xml:space="preserve">e. </w:t>
      </w:r>
      <w:r w:rsidR="00872FCB">
        <w:t>E</w:t>
      </w:r>
      <w:r w:rsidR="00CD7D80">
        <w:t xml:space="preserve">esvool </w:t>
      </w:r>
      <w:r w:rsidR="00253E5F">
        <w:t xml:space="preserve">on </w:t>
      </w:r>
      <w:r w:rsidR="00314047">
        <w:t>üks</w:t>
      </w:r>
      <w:r w:rsidR="000B6B22">
        <w:t xml:space="preserve">nes </w:t>
      </w:r>
      <w:r w:rsidR="00253E5F">
        <w:t>maaparandus</w:t>
      </w:r>
      <w:r w:rsidR="00016858">
        <w:t>s</w:t>
      </w:r>
      <w:r w:rsidR="00253E5F">
        <w:t>üsteemi reguleerivat võrku teenindav rajatis</w:t>
      </w:r>
      <w:r w:rsidR="00314047">
        <w:t xml:space="preserve"> ja</w:t>
      </w:r>
      <w:r w:rsidR="00253E5F">
        <w:t xml:space="preserve"> </w:t>
      </w:r>
      <w:r w:rsidR="000B6B22">
        <w:t>eelkõige</w:t>
      </w:r>
      <w:r w:rsidR="00253E5F">
        <w:t xml:space="preserve"> vajalik reguleeriva võrgu omanikule. </w:t>
      </w:r>
      <w:r w:rsidR="00926FB7">
        <w:t xml:space="preserve">Ühiseesvool on eesvool, mille veeseisust sõltub mitme omaniku kinnisasjal paikneva maaparandussüsteemi nõuetekohane toimimine. Ühiseesvoolude hoiutöid on kõige ratsionaalsem korraldada ja teha maaparandussüsteemi omanikel ühiselt. </w:t>
      </w:r>
      <w:r w:rsidR="00253E5F">
        <w:t>Eelnõu</w:t>
      </w:r>
      <w:r w:rsidR="005A7784">
        <w:t>kohase seadusega</w:t>
      </w:r>
      <w:r w:rsidR="00253E5F">
        <w:t xml:space="preserve"> </w:t>
      </w:r>
      <w:r w:rsidR="00A95D94">
        <w:t>tehakse</w:t>
      </w:r>
      <w:r w:rsidR="00CD7D80">
        <w:t xml:space="preserve"> </w:t>
      </w:r>
      <w:r w:rsidR="00464355">
        <w:t xml:space="preserve">muudatus, mille </w:t>
      </w:r>
      <w:r w:rsidR="00253E5F">
        <w:t xml:space="preserve">kohaselt </w:t>
      </w:r>
      <w:r w:rsidR="00A029C7">
        <w:t>ühiseesvoolu</w:t>
      </w:r>
      <w:r w:rsidR="00602CE8">
        <w:t xml:space="preserve"> </w:t>
      </w:r>
      <w:r w:rsidR="005A7784">
        <w:t>korras</w:t>
      </w:r>
      <w:r w:rsidR="000B6B22">
        <w:t>hoidu</w:t>
      </w:r>
      <w:r w:rsidR="00EE4F88">
        <w:t xml:space="preserve"> peavad</w:t>
      </w:r>
      <w:r w:rsidR="000B6B22">
        <w:t xml:space="preserve"> maaparandussüsteemi omanikud</w:t>
      </w:r>
      <w:r w:rsidR="00EE4F88">
        <w:t xml:space="preserve"> korraldama</w:t>
      </w:r>
      <w:r w:rsidR="000B6B22">
        <w:t xml:space="preserve"> ühiselt</w:t>
      </w:r>
      <w:r w:rsidR="00EE4F88">
        <w:t>. See tähendab, et</w:t>
      </w:r>
      <w:r w:rsidR="000B6B22">
        <w:t xml:space="preserve"> ka </w:t>
      </w:r>
      <w:r w:rsidR="00464355">
        <w:t>reguleeriva võrgu omanik osale</w:t>
      </w:r>
      <w:r w:rsidR="000B6B22">
        <w:t>b</w:t>
      </w:r>
      <w:r w:rsidR="00464355">
        <w:t xml:space="preserve"> </w:t>
      </w:r>
      <w:r w:rsidR="00253E5F">
        <w:t xml:space="preserve">selle </w:t>
      </w:r>
      <w:r w:rsidR="00464355">
        <w:t xml:space="preserve">maaparandussüsteemi </w:t>
      </w:r>
      <w:r w:rsidR="00CD7D80">
        <w:t>ühis</w:t>
      </w:r>
      <w:r w:rsidR="00464355">
        <w:t xml:space="preserve">eesvoolu </w:t>
      </w:r>
      <w:r w:rsidR="005A7784">
        <w:t>korras</w:t>
      </w:r>
      <w:r w:rsidR="00464355">
        <w:t>hoiu</w:t>
      </w:r>
      <w:r w:rsidR="00253E5F">
        <w:t xml:space="preserve"> korraldamisel</w:t>
      </w:r>
      <w:r w:rsidR="00A029C7">
        <w:t xml:space="preserve"> </w:t>
      </w:r>
      <w:r w:rsidR="00616E25">
        <w:t xml:space="preserve">isegi </w:t>
      </w:r>
      <w:r w:rsidR="00A029C7">
        <w:t>siis, kui ühiseesvool ei asu tema kinnisasjal.</w:t>
      </w:r>
      <w:r w:rsidR="005827C1">
        <w:t xml:space="preserve"> </w:t>
      </w:r>
      <w:r w:rsidR="00602CE8">
        <w:t>Ü</w:t>
      </w:r>
      <w:r w:rsidR="006A07D8">
        <w:t>hisee</w:t>
      </w:r>
      <w:commentRangeStart w:id="20"/>
      <w:ins w:id="21" w:author="Maarja-Liis Lall - JUSTDIGI" w:date="2026-02-16T14:52:00Z" w16du:dateUtc="2026-02-16T14:52:11Z">
        <w:r w:rsidR="44197CDA">
          <w:t>s</w:t>
        </w:r>
      </w:ins>
      <w:commentRangeEnd w:id="20"/>
      <w:r>
        <w:commentReference w:id="20"/>
      </w:r>
      <w:r w:rsidR="006A07D8">
        <w:t xml:space="preserve">voolu </w:t>
      </w:r>
      <w:r w:rsidR="005A7784">
        <w:t>korras</w:t>
      </w:r>
      <w:r w:rsidR="006A07D8">
        <w:t>hoidu tehakse</w:t>
      </w:r>
      <w:r w:rsidR="000B6B22">
        <w:t xml:space="preserve"> eelkõige</w:t>
      </w:r>
      <w:r w:rsidR="006A07D8">
        <w:t xml:space="preserve"> </w:t>
      </w:r>
      <w:r w:rsidR="00373FBA">
        <w:t xml:space="preserve">reguleeriva võrgu omaniku </w:t>
      </w:r>
      <w:r w:rsidR="006A07D8">
        <w:t xml:space="preserve">huvides. </w:t>
      </w:r>
      <w:r w:rsidR="008E66BD">
        <w:t xml:space="preserve">Muudatus </w:t>
      </w:r>
      <w:r w:rsidR="006D3506">
        <w:t xml:space="preserve">annab selgema arusaama </w:t>
      </w:r>
      <w:r w:rsidR="008E66BD">
        <w:t xml:space="preserve">nii ühiseesvoolu omanikule kui ka reguleeriva võrgu omanikule, et ühiseesvoolu </w:t>
      </w:r>
      <w:r w:rsidR="005A7784">
        <w:t>korras</w:t>
      </w:r>
      <w:r w:rsidR="008E66BD">
        <w:t>hoi</w:t>
      </w:r>
      <w:r w:rsidR="00926FB7">
        <w:t xml:space="preserve">du </w:t>
      </w:r>
      <w:r w:rsidR="00EE4F88">
        <w:t xml:space="preserve">tuleb </w:t>
      </w:r>
      <w:r w:rsidR="00926FB7">
        <w:t xml:space="preserve">ühiselt korraldada, kuna sellest sõltub kogu maaparandussüsteemi nõuetekohane toimimine. </w:t>
      </w:r>
      <w:r w:rsidR="0068542C">
        <w:t xml:space="preserve">Ühiseesvoolu hoiukohustuse täitjal on võimalus sõlmida maaparandushoius osalemise kokkuleppeid teiste maaparandussüsteemi omanikega. </w:t>
      </w:r>
      <w:r w:rsidR="001D1042">
        <w:t xml:space="preserve">Täna, kui maaparandusühistut ei ole moodustatud, peab ühiseesvoolu omanik ise korraldama </w:t>
      </w:r>
      <w:r w:rsidR="005827C1">
        <w:t xml:space="preserve">ühiseesvoolu </w:t>
      </w:r>
      <w:r w:rsidR="005A7784">
        <w:t>korras</w:t>
      </w:r>
      <w:r w:rsidR="001D1042">
        <w:t>hoidu</w:t>
      </w:r>
      <w:r w:rsidR="00420E5C">
        <w:t xml:space="preserve">. </w:t>
      </w:r>
      <w:r w:rsidR="00840C6D">
        <w:t>M</w:t>
      </w:r>
      <w:r w:rsidR="001D1042">
        <w:t xml:space="preserve">uudatus </w:t>
      </w:r>
      <w:r w:rsidR="00AC0BAA">
        <w:t xml:space="preserve">annab </w:t>
      </w:r>
      <w:r w:rsidR="0098284E">
        <w:t>kindlama</w:t>
      </w:r>
      <w:r w:rsidR="00AC0BAA">
        <w:t xml:space="preserve"> võimaluse ühi</w:t>
      </w:r>
      <w:r w:rsidR="00EE4F88">
        <w:t>e</w:t>
      </w:r>
      <w:r w:rsidR="00AC0BAA">
        <w:t>e</w:t>
      </w:r>
      <w:r w:rsidR="00EE4F88">
        <w:t>s</w:t>
      </w:r>
      <w:r w:rsidR="00AC0BAA">
        <w:t>voolu</w:t>
      </w:r>
      <w:r w:rsidR="00420E5C">
        <w:t xml:space="preserve"> </w:t>
      </w:r>
      <w:r w:rsidR="00B445C6">
        <w:t>korras</w:t>
      </w:r>
      <w:r w:rsidR="00AC0BAA">
        <w:t>hoiu</w:t>
      </w:r>
      <w:r w:rsidR="00EE4F88">
        <w:t>k</w:t>
      </w:r>
      <w:r w:rsidR="00D36AC9">
        <w:t>s</w:t>
      </w:r>
      <w:r w:rsidR="00AC0BAA">
        <w:t xml:space="preserve"> ja selle tingimustes </w:t>
      </w:r>
      <w:r w:rsidR="001D1042">
        <w:t xml:space="preserve">kokkulepete sõlmimiseks </w:t>
      </w:r>
      <w:r w:rsidR="002A690F">
        <w:t xml:space="preserve">ka nende </w:t>
      </w:r>
      <w:r w:rsidR="001D1042">
        <w:t>maaparandussüsteemi omanikega</w:t>
      </w:r>
      <w:r w:rsidR="002A690F">
        <w:t>, kelle maal ühiseesvool ei asu</w:t>
      </w:r>
      <w:r w:rsidR="001D1042">
        <w:t>.</w:t>
      </w:r>
      <w:r w:rsidR="00A940DA">
        <w:t xml:space="preserve"> </w:t>
      </w:r>
      <w:r w:rsidR="005A7784">
        <w:t>VTK-s</w:t>
      </w:r>
      <w:r w:rsidR="0048798C">
        <w:t xml:space="preserve"> kavandatud </w:t>
      </w:r>
      <w:r w:rsidR="00E5491A">
        <w:t xml:space="preserve">ühiseesvoolu hoiukohustuses osalevate isikute hoiukulude  suuruse määramiseks </w:t>
      </w:r>
      <w:r w:rsidR="002A690F">
        <w:t>valdkonna eest vastutavale ministrile volitusnormi</w:t>
      </w:r>
      <w:r w:rsidR="0048798C">
        <w:t xml:space="preserve"> </w:t>
      </w:r>
      <w:r w:rsidR="009843E5">
        <w:t>sätestamine</w:t>
      </w:r>
      <w:r w:rsidR="00E5491A">
        <w:t xml:space="preserve"> </w:t>
      </w:r>
      <w:r w:rsidR="0048798C">
        <w:t xml:space="preserve">ei ole meie hinnangul otstarbekas. </w:t>
      </w:r>
      <w:r w:rsidR="00C61860">
        <w:t xml:space="preserve">Kui aga </w:t>
      </w:r>
      <w:r w:rsidR="00D432B6">
        <w:t>ühiseesvoolu</w:t>
      </w:r>
      <w:r w:rsidR="00C61860">
        <w:t xml:space="preserve"> ühishoiu korraldamisest on huvitatud üle poole eesvoolu omanikest, siis </w:t>
      </w:r>
      <w:r w:rsidR="00B40629">
        <w:t>sellisel juhul saab moodustada maaparandusühistu kehtiva</w:t>
      </w:r>
      <w:r w:rsidR="004E4BD5">
        <w:t xml:space="preserve"> maaparandusseaduse </w:t>
      </w:r>
      <w:r w:rsidR="00B40629">
        <w:t>7. peatükis sätestatu kohaselt ja vajadust seda täiendavalt reguleerida ei ole.</w:t>
      </w:r>
      <w:r w:rsidR="00361C83">
        <w:t xml:space="preserve"> </w:t>
      </w:r>
    </w:p>
    <w:p w14:paraId="647B233E" w14:textId="77777777" w:rsidR="00C1049E" w:rsidRPr="00BA3A56" w:rsidRDefault="00C1049E" w:rsidP="008F370B">
      <w:pPr>
        <w:jc w:val="both"/>
      </w:pPr>
    </w:p>
    <w:p w14:paraId="383FEB91" w14:textId="56E1E927" w:rsidR="00C1049E" w:rsidRPr="00BA3A56" w:rsidRDefault="00C1049E" w:rsidP="00C1049E">
      <w:pPr>
        <w:jc w:val="both"/>
        <w:rPr>
          <w:b/>
        </w:rPr>
      </w:pPr>
      <w:r w:rsidRPr="00BA3A56">
        <w:rPr>
          <w:b/>
          <w:color w:val="000000" w:themeColor="text1"/>
        </w:rPr>
        <w:t>2.3.2</w:t>
      </w:r>
      <w:r w:rsidRPr="00BA3A56">
        <w:rPr>
          <w:b/>
        </w:rPr>
        <w:t xml:space="preserve"> Maaparandusühistu tegevuspiirkonna laiendamine (VTK-s p 9.3)</w:t>
      </w:r>
    </w:p>
    <w:p w14:paraId="4B397671" w14:textId="6B23F937" w:rsidR="00C1049E" w:rsidRPr="00BA3A56" w:rsidRDefault="00C8288B" w:rsidP="008F370B">
      <w:pPr>
        <w:jc w:val="both"/>
      </w:pPr>
      <w:r w:rsidRPr="00BA3A56">
        <w:t>Eelnõu koostamisel analüüsiti võimalust välja töötada ühistu tegevuspiirkonna laiendamise võimaldamiseks lihtsam regulatsioon, mis võimaldaks ühistu tegevuspiirkonda maaparandussüsteemide omanike tahtel laiendada</w:t>
      </w:r>
      <w:r w:rsidR="0093249E" w:rsidRPr="00BA3A56">
        <w:t>. J</w:t>
      </w:r>
      <w:r w:rsidRPr="00BA3A56">
        <w:t>õuti järeldusele, et arvestada tuleb kõikide maaomanike tahtega</w:t>
      </w:r>
      <w:r w:rsidR="0093249E" w:rsidRPr="00BA3A56">
        <w:t xml:space="preserve"> – </w:t>
      </w:r>
      <w:r w:rsidRPr="00BA3A56">
        <w:t xml:space="preserve">nii nende, kes soovivad olemasoleva ühistuga liituda kui ka nendega, </w:t>
      </w:r>
      <w:r w:rsidRPr="00BA3A56">
        <w:lastRenderedPageBreak/>
        <w:t>kes seda ei soovi</w:t>
      </w:r>
      <w:r w:rsidR="0093249E" w:rsidRPr="00BA3A56">
        <w:t xml:space="preserve">. </w:t>
      </w:r>
      <w:r w:rsidR="00D249A4" w:rsidRPr="00BA3A56">
        <w:t xml:space="preserve">Leiti, et täiendava regulatsiooni kehtestamine ei ole siiski vajalik. Kehtiv maaparandusseadus võimaldab ühistutel liituda ning seeläbi tegevuspiirkonda laiendada. </w:t>
      </w:r>
    </w:p>
    <w:p w14:paraId="05B2E41B" w14:textId="77777777" w:rsidR="000C4B48" w:rsidRPr="00BA3A56" w:rsidRDefault="000C4B48" w:rsidP="008F370B">
      <w:pPr>
        <w:jc w:val="both"/>
      </w:pPr>
    </w:p>
    <w:p w14:paraId="1669B103" w14:textId="0E636034" w:rsidR="000C4B48" w:rsidRPr="00BA3A56" w:rsidRDefault="007F5414" w:rsidP="008F370B">
      <w:pPr>
        <w:jc w:val="both"/>
        <w:rPr>
          <w:b/>
          <w:bCs/>
        </w:rPr>
      </w:pPr>
      <w:r w:rsidRPr="00BA3A56">
        <w:rPr>
          <w:b/>
          <w:bCs/>
        </w:rPr>
        <w:t>2.</w:t>
      </w:r>
      <w:r w:rsidR="000B6F6C" w:rsidRPr="00BA3A56">
        <w:rPr>
          <w:b/>
          <w:bCs/>
        </w:rPr>
        <w:t>3</w:t>
      </w:r>
      <w:r w:rsidRPr="00BA3A56">
        <w:rPr>
          <w:b/>
          <w:bCs/>
        </w:rPr>
        <w:t>.</w:t>
      </w:r>
      <w:r w:rsidR="00FB7560" w:rsidRPr="00BA3A56">
        <w:rPr>
          <w:b/>
          <w:bCs/>
        </w:rPr>
        <w:t xml:space="preserve">3 </w:t>
      </w:r>
      <w:r w:rsidR="000C4B48" w:rsidRPr="00BA3A56">
        <w:rPr>
          <w:b/>
          <w:bCs/>
        </w:rPr>
        <w:t>Maaparandussüsteemide registrisse seni kandmata maaparandussüsteemidele kasutusloa antuks lugemine</w:t>
      </w:r>
      <w:r w:rsidR="009712A1" w:rsidRPr="00BA3A56">
        <w:rPr>
          <w:b/>
          <w:bCs/>
        </w:rPr>
        <w:t xml:space="preserve"> (</w:t>
      </w:r>
      <w:r w:rsidR="00B87189" w:rsidRPr="00BA3A56">
        <w:rPr>
          <w:b/>
          <w:bCs/>
        </w:rPr>
        <w:t xml:space="preserve">VTK-s p </w:t>
      </w:r>
      <w:r w:rsidR="009712A1" w:rsidRPr="00BA3A56">
        <w:rPr>
          <w:b/>
          <w:bCs/>
        </w:rPr>
        <w:t>9.6)</w:t>
      </w:r>
    </w:p>
    <w:p w14:paraId="2DA93FA1" w14:textId="156E6497" w:rsidR="00D64711" w:rsidRPr="00BA3A56" w:rsidRDefault="00C51827" w:rsidP="008F370B">
      <w:pPr>
        <w:jc w:val="both"/>
      </w:pPr>
      <w:r w:rsidRPr="00BA3A56">
        <w:t xml:space="preserve">Olemasoleva ja peamiselt metsamaal paikneva </w:t>
      </w:r>
      <w:r w:rsidRPr="00BA3A56">
        <w:rPr>
          <w:rFonts w:eastAsia="Aptos"/>
        </w:rPr>
        <w:t>enne 2003.</w:t>
      </w:r>
      <w:r w:rsidRPr="00BA3A56">
        <w:rPr>
          <w:lang w:eastAsia="et-EE"/>
        </w:rPr>
        <w:t> </w:t>
      </w:r>
      <w:r w:rsidRPr="00BA3A56">
        <w:rPr>
          <w:rFonts w:eastAsia="Aptos"/>
        </w:rPr>
        <w:t>aasta 1.</w:t>
      </w:r>
      <w:r w:rsidRPr="00BA3A56">
        <w:rPr>
          <w:lang w:eastAsia="et-EE"/>
        </w:rPr>
        <w:t> </w:t>
      </w:r>
      <w:r w:rsidRPr="00BA3A56">
        <w:rPr>
          <w:rFonts w:eastAsia="Aptos"/>
        </w:rPr>
        <w:t xml:space="preserve">juulit ehitatud </w:t>
      </w:r>
      <w:r w:rsidRPr="00BA3A56">
        <w:t xml:space="preserve">kuivendussüsteemi registrisse kandmine on </w:t>
      </w:r>
      <w:r w:rsidR="00D64711" w:rsidRPr="00BA3A56">
        <w:t xml:space="preserve">juba </w:t>
      </w:r>
      <w:r w:rsidRPr="00BA3A56">
        <w:t xml:space="preserve">lahendatud varasema maaparandusseaduse muudatusega </w:t>
      </w:r>
      <w:r w:rsidR="00A041A5" w:rsidRPr="00BA3A56">
        <w:rPr>
          <w:lang w:eastAsia="et-EE"/>
        </w:rPr>
        <w:t>(</w:t>
      </w:r>
      <w:r w:rsidR="004A19F2" w:rsidRPr="00BA3A56">
        <w:rPr>
          <w:lang w:eastAsia="et-EE"/>
        </w:rPr>
        <w:t>RT I, 31.12.2025, 5</w:t>
      </w:r>
      <w:r w:rsidR="00A041A5" w:rsidRPr="00BA3A56">
        <w:rPr>
          <w:lang w:eastAsia="et-EE"/>
        </w:rPr>
        <w:t>)</w:t>
      </w:r>
      <w:r w:rsidR="00FB7560" w:rsidRPr="00BA3A56">
        <w:rPr>
          <w:lang w:eastAsia="et-EE"/>
        </w:rPr>
        <w:t xml:space="preserve"> </w:t>
      </w:r>
      <w:r w:rsidRPr="00BA3A56">
        <w:t xml:space="preserve">selliselt, et registrisse kandmise järgselt ei teki omanikele täiendavaid kohustusi (v.a süsteemi rekonstrueerimise korral). Registrisse kandmiseks ei ole vaja nimetatud maaparandussüsteemi eelnevalt rekonstrueerida. </w:t>
      </w:r>
      <w:proofErr w:type="spellStart"/>
      <w:r w:rsidR="006E7D81" w:rsidRPr="00BA3A56">
        <w:t>MaRu</w:t>
      </w:r>
      <w:proofErr w:type="spellEnd"/>
      <w:r w:rsidRPr="00BA3A56" w:rsidDel="0038482E">
        <w:t xml:space="preserve"> </w:t>
      </w:r>
      <w:r w:rsidRPr="00BA3A56">
        <w:t xml:space="preserve">kannab kuivendussüsteemid registrisse selliselt, et süsteemile eesvoolu ei määrata. Sellise süsteemi rekonstrueerimise korral tuleb aga taotleda kõik maaparandussüsteemi ehitamiseks vajalikud load – projekteerimistingimused, esitada ehitusteatis ja kasutusteatis. Loamenetlusega on tagatud kõigi asutuste ja isikute kaasamine, kelle pädevusse see kuulub või kelle huve rekonstrueerimine võib mõjutada. </w:t>
      </w:r>
    </w:p>
    <w:p w14:paraId="74522C98" w14:textId="77777777" w:rsidR="00D64711" w:rsidRPr="00BA3A56" w:rsidRDefault="00D64711" w:rsidP="008F370B">
      <w:pPr>
        <w:jc w:val="both"/>
      </w:pPr>
    </w:p>
    <w:p w14:paraId="6CDF068D" w14:textId="241E5F9B" w:rsidR="00D64711" w:rsidRPr="00BA3A56" w:rsidRDefault="00D64711" w:rsidP="008F370B">
      <w:pPr>
        <w:shd w:val="clear" w:color="auto" w:fill="FFFFFF"/>
        <w:autoSpaceDE/>
        <w:autoSpaceDN/>
        <w:jc w:val="both"/>
        <w:rPr>
          <w:rFonts w:eastAsia="Aptos"/>
        </w:rPr>
      </w:pPr>
      <w:r w:rsidRPr="00BA3A56">
        <w:rPr>
          <w:rFonts w:eastAsia="Aptos"/>
        </w:rPr>
        <w:t>Kui maaparandussüsteem on ehitatud enne 2003.</w:t>
      </w:r>
      <w:r w:rsidRPr="00BA3A56">
        <w:rPr>
          <w:lang w:eastAsia="et-EE"/>
        </w:rPr>
        <w:t> </w:t>
      </w:r>
      <w:r w:rsidRPr="00BA3A56">
        <w:rPr>
          <w:rFonts w:eastAsia="Aptos"/>
        </w:rPr>
        <w:t>aasta 1.</w:t>
      </w:r>
      <w:r w:rsidRPr="00BA3A56">
        <w:rPr>
          <w:lang w:eastAsia="et-EE"/>
        </w:rPr>
        <w:t> </w:t>
      </w:r>
      <w:r w:rsidRPr="00BA3A56">
        <w:rPr>
          <w:rFonts w:eastAsia="Aptos"/>
        </w:rPr>
        <w:t>juulit ja on maaparandussüsteemide registrisse kandmata ning veejuhtmete võrk ei paikne peamiselt metsamaa kõlvikuna maakatastrisse kantud metsamaal, siis tuleb selle süsteemi registrisse kandmiseks lähtuda</w:t>
      </w:r>
      <w:r w:rsidR="00113648" w:rsidRPr="00BA3A56">
        <w:rPr>
          <w:rFonts w:eastAsia="Aptos"/>
        </w:rPr>
        <w:t xml:space="preserve"> enne nimetatud seaduse muudatuste jõustumist</w:t>
      </w:r>
      <w:r w:rsidRPr="00BA3A56">
        <w:rPr>
          <w:rFonts w:eastAsia="Aptos"/>
        </w:rPr>
        <w:t xml:space="preserve"> </w:t>
      </w:r>
      <w:r w:rsidR="00113648" w:rsidRPr="00BA3A56">
        <w:rPr>
          <w:rFonts w:eastAsia="Aptos"/>
        </w:rPr>
        <w:t>kehtinud</w:t>
      </w:r>
      <w:r w:rsidRPr="00BA3A56">
        <w:rPr>
          <w:rFonts w:eastAsia="Aptos"/>
        </w:rPr>
        <w:t xml:space="preserve"> </w:t>
      </w:r>
      <w:r w:rsidR="00113648" w:rsidRPr="00BA3A56">
        <w:rPr>
          <w:rFonts w:eastAsia="Aptos"/>
        </w:rPr>
        <w:t xml:space="preserve"> </w:t>
      </w:r>
      <w:r w:rsidRPr="00BA3A56">
        <w:rPr>
          <w:rFonts w:eastAsia="Aptos"/>
        </w:rPr>
        <w:t xml:space="preserve">loamenetlusest. </w:t>
      </w:r>
    </w:p>
    <w:p w14:paraId="763434D6" w14:textId="430B4C94" w:rsidR="00C51827" w:rsidRPr="00BA3A56" w:rsidRDefault="00C51827" w:rsidP="008F370B">
      <w:pPr>
        <w:jc w:val="both"/>
      </w:pPr>
    </w:p>
    <w:p w14:paraId="413B6980" w14:textId="784CFF10" w:rsidR="000C4B48" w:rsidRPr="00BA3A56" w:rsidRDefault="007F5414" w:rsidP="008F370B">
      <w:pPr>
        <w:jc w:val="both"/>
        <w:rPr>
          <w:b/>
          <w:bCs/>
        </w:rPr>
      </w:pPr>
      <w:r w:rsidRPr="00BA3A56">
        <w:rPr>
          <w:b/>
          <w:bCs/>
        </w:rPr>
        <w:t>2.</w:t>
      </w:r>
      <w:r w:rsidR="000B6F6C" w:rsidRPr="00BA3A56">
        <w:rPr>
          <w:b/>
          <w:bCs/>
        </w:rPr>
        <w:t>3</w:t>
      </w:r>
      <w:r w:rsidRPr="00BA3A56">
        <w:rPr>
          <w:b/>
          <w:bCs/>
        </w:rPr>
        <w:t>.</w:t>
      </w:r>
      <w:r w:rsidR="00FB7560" w:rsidRPr="00BA3A56">
        <w:rPr>
          <w:b/>
          <w:bCs/>
        </w:rPr>
        <w:t xml:space="preserve">4 </w:t>
      </w:r>
      <w:r w:rsidR="000C4B48" w:rsidRPr="00BA3A56">
        <w:rPr>
          <w:b/>
          <w:bCs/>
        </w:rPr>
        <w:t>Maaparandussüsteemi kuuluva üksikrajatise ehitamiseks ehitusteatise ja kasutusteatise regulatsioon</w:t>
      </w:r>
      <w:r w:rsidR="009712A1" w:rsidRPr="00BA3A56">
        <w:rPr>
          <w:b/>
          <w:bCs/>
        </w:rPr>
        <w:t xml:space="preserve"> (</w:t>
      </w:r>
      <w:r w:rsidR="00B87189" w:rsidRPr="00BA3A56">
        <w:rPr>
          <w:b/>
          <w:bCs/>
        </w:rPr>
        <w:t xml:space="preserve">VTK-s p </w:t>
      </w:r>
      <w:r w:rsidR="009712A1" w:rsidRPr="00BA3A56">
        <w:rPr>
          <w:b/>
          <w:bCs/>
        </w:rPr>
        <w:t>9.7)</w:t>
      </w:r>
    </w:p>
    <w:p w14:paraId="4142BD00" w14:textId="77777777" w:rsidR="00AB37B4" w:rsidRPr="00BA3A56" w:rsidRDefault="00AB37B4" w:rsidP="008F370B">
      <w:pPr>
        <w:jc w:val="both"/>
        <w:rPr>
          <w:lang w:eastAsia="et-EE"/>
        </w:rPr>
      </w:pPr>
    </w:p>
    <w:p w14:paraId="5F6D9775" w14:textId="3E34DD9B" w:rsidR="00C0023A" w:rsidRPr="00BA3A56" w:rsidRDefault="0010697E" w:rsidP="008F370B">
      <w:pPr>
        <w:jc w:val="both"/>
      </w:pPr>
      <w:r w:rsidRPr="00BA3A56">
        <w:rPr>
          <w:lang w:eastAsia="et-EE"/>
        </w:rPr>
        <w:t>Bürokraatia vähendamise eesmärgil lihtsustatakse eelnõu</w:t>
      </w:r>
      <w:r w:rsidR="00AB37B4" w:rsidRPr="00BA3A56">
        <w:rPr>
          <w:lang w:eastAsia="et-EE"/>
        </w:rPr>
        <w:t>kohase seadusega</w:t>
      </w:r>
      <w:r w:rsidRPr="00BA3A56">
        <w:rPr>
          <w:lang w:eastAsia="et-EE"/>
        </w:rPr>
        <w:t xml:space="preserve"> maaparandussüsteemi ehitusõigust puudutavaid norme</w:t>
      </w:r>
      <w:r w:rsidR="00434E6E" w:rsidRPr="00BA3A56">
        <w:rPr>
          <w:lang w:eastAsia="et-EE"/>
        </w:rPr>
        <w:t>, kus mitte üksnes üksikrajatise</w:t>
      </w:r>
      <w:r w:rsidR="008F00B0" w:rsidRPr="00BA3A56">
        <w:rPr>
          <w:lang w:eastAsia="et-EE"/>
        </w:rPr>
        <w:t xml:space="preserve"> (nagu VTK-s oli toodud)</w:t>
      </w:r>
      <w:r w:rsidR="00434E6E" w:rsidRPr="00BA3A56">
        <w:rPr>
          <w:lang w:eastAsia="et-EE"/>
        </w:rPr>
        <w:t xml:space="preserve">, vaid mistahes ehitamise kavatsuse korral esitatakse </w:t>
      </w:r>
      <w:proofErr w:type="spellStart"/>
      <w:r w:rsidR="006E7D81" w:rsidRPr="00BA3A56">
        <w:rPr>
          <w:lang w:eastAsia="et-EE"/>
        </w:rPr>
        <w:t>MaRu</w:t>
      </w:r>
      <w:r w:rsidR="00434E6E" w:rsidRPr="00BA3A56">
        <w:rPr>
          <w:lang w:eastAsia="et-EE"/>
        </w:rPr>
        <w:t>-le</w:t>
      </w:r>
      <w:proofErr w:type="spellEnd"/>
      <w:r w:rsidR="00434E6E" w:rsidRPr="00BA3A56">
        <w:rPr>
          <w:lang w:eastAsia="et-EE"/>
        </w:rPr>
        <w:t xml:space="preserve"> ehitusteatis, mitte ehitusloa taotlus. Lisaks võib väiksema mõjuga üksikrajatisi rajada</w:t>
      </w:r>
      <w:r w:rsidR="00B40629" w:rsidRPr="00BA3A56">
        <w:rPr>
          <w:lang w:eastAsia="et-EE"/>
        </w:rPr>
        <w:t xml:space="preserve"> ka</w:t>
      </w:r>
      <w:r w:rsidR="00434E6E" w:rsidRPr="00BA3A56">
        <w:rPr>
          <w:lang w:eastAsia="et-EE"/>
        </w:rPr>
        <w:t xml:space="preserve"> ehitamisest teavitamata. </w:t>
      </w:r>
      <w:r w:rsidR="00F360A5" w:rsidRPr="00BA3A56">
        <w:rPr>
          <w:lang w:eastAsia="et-EE"/>
        </w:rPr>
        <w:t>Sarnaselt ehitamisega ei ole ka</w:t>
      </w:r>
      <w:r w:rsidR="00B40629" w:rsidRPr="00BA3A56">
        <w:rPr>
          <w:lang w:eastAsia="et-EE"/>
        </w:rPr>
        <w:t xml:space="preserve"> ehitise kasutusele võtmiseks</w:t>
      </w:r>
      <w:r w:rsidR="00F360A5" w:rsidRPr="00BA3A56">
        <w:rPr>
          <w:lang w:eastAsia="et-EE"/>
        </w:rPr>
        <w:t xml:space="preserve"> </w:t>
      </w:r>
      <w:r w:rsidR="00434E6E" w:rsidRPr="00BA3A56">
        <w:rPr>
          <w:lang w:eastAsia="et-EE"/>
        </w:rPr>
        <w:t xml:space="preserve">vaja luba taotleda, vaid </w:t>
      </w:r>
      <w:r w:rsidR="00B40629" w:rsidRPr="00BA3A56">
        <w:rPr>
          <w:lang w:eastAsia="et-EE"/>
        </w:rPr>
        <w:t xml:space="preserve">selleks tuleb </w:t>
      </w:r>
      <w:r w:rsidR="00CF4E05" w:rsidRPr="00BA3A56">
        <w:rPr>
          <w:lang w:eastAsia="et-EE"/>
        </w:rPr>
        <w:t xml:space="preserve">esitada </w:t>
      </w:r>
      <w:r w:rsidR="00503E5E" w:rsidRPr="00BA3A56">
        <w:rPr>
          <w:lang w:eastAsia="et-EE"/>
        </w:rPr>
        <w:t>üksnes</w:t>
      </w:r>
      <w:r w:rsidR="00434E6E" w:rsidRPr="00BA3A56">
        <w:rPr>
          <w:lang w:eastAsia="et-EE"/>
        </w:rPr>
        <w:t xml:space="preserve"> kasutusteatis ja </w:t>
      </w:r>
      <w:r w:rsidR="00022F2A" w:rsidRPr="00BA3A56">
        <w:rPr>
          <w:lang w:eastAsia="et-EE"/>
        </w:rPr>
        <w:t>ehitusdokumendid</w:t>
      </w:r>
      <w:r w:rsidR="00434E6E" w:rsidRPr="00BA3A56">
        <w:rPr>
          <w:lang w:eastAsia="et-EE"/>
        </w:rPr>
        <w:t xml:space="preserve">. Kasutusteatis tuleb esitada </w:t>
      </w:r>
      <w:r w:rsidR="00F360A5" w:rsidRPr="00BA3A56">
        <w:rPr>
          <w:lang w:eastAsia="et-EE"/>
        </w:rPr>
        <w:t xml:space="preserve">kõikidel juhtudel ehk </w:t>
      </w:r>
      <w:r w:rsidR="00434E6E" w:rsidRPr="00BA3A56">
        <w:rPr>
          <w:lang w:eastAsia="et-EE"/>
        </w:rPr>
        <w:t xml:space="preserve">ka nende üksikrajatiste kasutamiseks, mille ehitamiseks ei olnud vaja ehitusteatist esitada. </w:t>
      </w:r>
    </w:p>
    <w:p w14:paraId="21B578AD" w14:textId="77777777" w:rsidR="000C4B48" w:rsidRPr="00BA3A56" w:rsidRDefault="000C4B48" w:rsidP="008F370B">
      <w:pPr>
        <w:jc w:val="both"/>
      </w:pPr>
    </w:p>
    <w:p w14:paraId="48564C2A" w14:textId="1323D43D" w:rsidR="00B149BC" w:rsidRPr="00BA3A56" w:rsidRDefault="007F5414" w:rsidP="008F370B">
      <w:pPr>
        <w:jc w:val="both"/>
        <w:rPr>
          <w:b/>
          <w:bCs/>
        </w:rPr>
      </w:pPr>
      <w:r w:rsidRPr="00BA3A56">
        <w:rPr>
          <w:b/>
          <w:bCs/>
        </w:rPr>
        <w:t>2.</w:t>
      </w:r>
      <w:r w:rsidR="000B6F6C" w:rsidRPr="00BA3A56">
        <w:rPr>
          <w:b/>
          <w:bCs/>
        </w:rPr>
        <w:t>3</w:t>
      </w:r>
      <w:r w:rsidRPr="00BA3A56">
        <w:rPr>
          <w:b/>
          <w:bCs/>
        </w:rPr>
        <w:t>.</w:t>
      </w:r>
      <w:r w:rsidR="00FB7560" w:rsidRPr="00BA3A56">
        <w:rPr>
          <w:b/>
          <w:bCs/>
        </w:rPr>
        <w:t xml:space="preserve">5 </w:t>
      </w:r>
      <w:r w:rsidR="000C4B48" w:rsidRPr="00BA3A56">
        <w:rPr>
          <w:b/>
          <w:bCs/>
        </w:rPr>
        <w:t>Omanikujärelevalve tõhustamine</w:t>
      </w:r>
      <w:r w:rsidR="009712A1" w:rsidRPr="00BA3A56">
        <w:rPr>
          <w:b/>
          <w:bCs/>
        </w:rPr>
        <w:t xml:space="preserve"> (</w:t>
      </w:r>
      <w:r w:rsidR="00B87189" w:rsidRPr="00BA3A56">
        <w:rPr>
          <w:b/>
          <w:bCs/>
        </w:rPr>
        <w:t xml:space="preserve">VTK-s p </w:t>
      </w:r>
      <w:r w:rsidR="009712A1" w:rsidRPr="00BA3A56">
        <w:rPr>
          <w:b/>
          <w:bCs/>
        </w:rPr>
        <w:t>9.10)</w:t>
      </w:r>
    </w:p>
    <w:p w14:paraId="1718507F" w14:textId="77777777" w:rsidR="00387AF6" w:rsidRPr="00BA3A56" w:rsidRDefault="00387AF6" w:rsidP="008F370B">
      <w:pPr>
        <w:jc w:val="both"/>
      </w:pPr>
    </w:p>
    <w:p w14:paraId="4DAE01BF" w14:textId="5921F12D" w:rsidR="00606340" w:rsidRPr="00BA3A56" w:rsidRDefault="00095ED9" w:rsidP="008F370B">
      <w:pPr>
        <w:jc w:val="both"/>
      </w:pPr>
      <w:r w:rsidRPr="00BA3A56">
        <w:t xml:space="preserve">Eelnõu </w:t>
      </w:r>
      <w:r w:rsidR="00003A61" w:rsidRPr="00BA3A56">
        <w:t>koostamise</w:t>
      </w:r>
      <w:r w:rsidRPr="00BA3A56">
        <w:t xml:space="preserve"> käigus</w:t>
      </w:r>
      <w:r w:rsidR="00F068B1" w:rsidRPr="00BA3A56">
        <w:t xml:space="preserve"> otsustati</w:t>
      </w:r>
      <w:r w:rsidR="00DA234C" w:rsidRPr="00BA3A56">
        <w:t xml:space="preserve"> </w:t>
      </w:r>
      <w:r w:rsidR="008A6890" w:rsidRPr="00BA3A56">
        <w:t>maaparandus</w:t>
      </w:r>
      <w:r w:rsidR="00DA234C" w:rsidRPr="00BA3A56">
        <w:t>seaduses omanikujärelevalve</w:t>
      </w:r>
      <w:r w:rsidR="00FC7AAA" w:rsidRPr="00BA3A56">
        <w:t>t puudutavas regulatsioonis</w:t>
      </w:r>
      <w:r w:rsidR="00DA234C" w:rsidRPr="00BA3A56">
        <w:t xml:space="preserve"> muudatusi</w:t>
      </w:r>
      <w:r w:rsidR="005442FE" w:rsidRPr="00BA3A56">
        <w:t xml:space="preserve"> </w:t>
      </w:r>
      <w:r w:rsidR="00DA234C" w:rsidRPr="00BA3A56">
        <w:t>mitte teha</w:t>
      </w:r>
      <w:r w:rsidR="005442FE" w:rsidRPr="00BA3A56">
        <w:t xml:space="preserve"> ja loobuti omanikujärelevalve</w:t>
      </w:r>
      <w:r w:rsidR="006F633D" w:rsidRPr="00BA3A56">
        <w:t xml:space="preserve"> nõuete</w:t>
      </w:r>
      <w:r w:rsidR="00FC7AAA" w:rsidRPr="00BA3A56">
        <w:t xml:space="preserve"> täiendavast</w:t>
      </w:r>
      <w:r w:rsidR="005442FE" w:rsidRPr="00BA3A56">
        <w:t xml:space="preserve"> </w:t>
      </w:r>
      <w:r w:rsidR="006F633D" w:rsidRPr="00BA3A56">
        <w:t>reguleerimisest</w:t>
      </w:r>
      <w:r w:rsidR="005442FE" w:rsidRPr="00BA3A56">
        <w:t xml:space="preserve">. </w:t>
      </w:r>
      <w:r w:rsidR="00DA234C" w:rsidRPr="00BA3A56">
        <w:t>Omanikujärelevalvet aitab tõhustada, kui</w:t>
      </w:r>
      <w:r w:rsidR="00F068B1" w:rsidRPr="00BA3A56">
        <w:t xml:space="preserve"> </w:t>
      </w:r>
      <w:r w:rsidR="00BD7F27" w:rsidRPr="00BA3A56">
        <w:t xml:space="preserve">omanik </w:t>
      </w:r>
      <w:r w:rsidR="005442FE" w:rsidRPr="00BA3A56">
        <w:t>ise on teadlikum ja nõudlikum ning</w:t>
      </w:r>
      <w:r w:rsidR="00BD7F27" w:rsidRPr="00BA3A56">
        <w:t xml:space="preserve"> lisab</w:t>
      </w:r>
      <w:r w:rsidR="00FC7AAA" w:rsidRPr="00BA3A56">
        <w:t xml:space="preserve"> näiteks</w:t>
      </w:r>
      <w:r w:rsidR="00BD7F27" w:rsidRPr="00BA3A56">
        <w:t xml:space="preserve"> omanikujärelevalve tegemise lepingusse nõude</w:t>
      </w:r>
      <w:r w:rsidR="00BD7F27" w:rsidRPr="00BA3A56" w:rsidDel="00BD7F27">
        <w:t xml:space="preserve"> </w:t>
      </w:r>
      <w:r w:rsidR="00BD7F27" w:rsidRPr="00BA3A56">
        <w:t>koostada</w:t>
      </w:r>
      <w:r w:rsidR="00BD7F27" w:rsidRPr="00BA3A56" w:rsidDel="00BD7F27">
        <w:t xml:space="preserve"> </w:t>
      </w:r>
      <w:r w:rsidR="00BD7F27" w:rsidRPr="00BA3A56">
        <w:t xml:space="preserve">omanikujärelevalve protseduuride programm või </w:t>
      </w:r>
      <w:r w:rsidR="00D54A8B" w:rsidRPr="00BA3A56">
        <w:t>kava</w:t>
      </w:r>
      <w:r w:rsidR="00BD7F27" w:rsidRPr="00BA3A56">
        <w:t xml:space="preserve">, mis </w:t>
      </w:r>
      <w:r w:rsidR="001A5331" w:rsidRPr="00BA3A56">
        <w:t>sisalda</w:t>
      </w:r>
      <w:r w:rsidR="00BD7F27" w:rsidRPr="00BA3A56">
        <w:t>b</w:t>
      </w:r>
      <w:r w:rsidR="001A5331" w:rsidRPr="00BA3A56">
        <w:t xml:space="preserve"> kontrollimise ning puudustest teavitamise ja kõrvaldamise protseduuride kirjeldusi</w:t>
      </w:r>
      <w:r w:rsidR="00716F20" w:rsidRPr="00BA3A56">
        <w:t>.</w:t>
      </w:r>
      <w:r w:rsidR="00D11DEE" w:rsidRPr="00BA3A56">
        <w:t xml:space="preserve"> </w:t>
      </w:r>
      <w:r w:rsidR="00387AF6" w:rsidRPr="00BA3A56">
        <w:t xml:space="preserve">VTK-s </w:t>
      </w:r>
      <w:r w:rsidR="00E610B6" w:rsidRPr="00BA3A56">
        <w:t xml:space="preserve">pakutud omanikujärelevalve tõhustamise </w:t>
      </w:r>
      <w:r w:rsidR="00AF28CA" w:rsidRPr="00BA3A56">
        <w:t>lahendus</w:t>
      </w:r>
      <w:r w:rsidR="003578BF" w:rsidRPr="00BA3A56">
        <w:t xml:space="preserve">, </w:t>
      </w:r>
      <w:r w:rsidR="00D11DEE" w:rsidRPr="00BA3A56">
        <w:t xml:space="preserve">ehitustööde päeviku </w:t>
      </w:r>
      <w:r w:rsidR="00D85729" w:rsidRPr="00BA3A56">
        <w:t xml:space="preserve">pidamise nõue </w:t>
      </w:r>
      <w:r w:rsidR="00D11DEE" w:rsidRPr="00BA3A56">
        <w:t>digikeskkonnas</w:t>
      </w:r>
      <w:r w:rsidR="005359D1" w:rsidRPr="00BA3A56">
        <w:t>,</w:t>
      </w:r>
      <w:r w:rsidR="00FC7AAA" w:rsidRPr="00BA3A56">
        <w:t xml:space="preserve"> jäeti kõrvale, sest peamine </w:t>
      </w:r>
      <w:r w:rsidR="00D11DEE" w:rsidRPr="00BA3A56">
        <w:t xml:space="preserve"> on</w:t>
      </w:r>
      <w:r w:rsidR="00D665B2" w:rsidRPr="00BA3A56">
        <w:t xml:space="preserve"> </w:t>
      </w:r>
      <w:r w:rsidR="00D11DEE" w:rsidRPr="00BA3A56">
        <w:t>omaniku ja omanikujärelevalve tegija omavaheline kokkulepe</w:t>
      </w:r>
      <w:r w:rsidR="00193313" w:rsidRPr="00BA3A56">
        <w:t>, millesse riik ei pea sekkuma</w:t>
      </w:r>
      <w:r w:rsidR="003323C0" w:rsidRPr="00BA3A56">
        <w:t>.</w:t>
      </w:r>
    </w:p>
    <w:p w14:paraId="6529053F" w14:textId="77777777" w:rsidR="004A19F2" w:rsidRPr="00BA3A56" w:rsidRDefault="004A19F2" w:rsidP="008F370B">
      <w:pPr>
        <w:jc w:val="both"/>
      </w:pPr>
    </w:p>
    <w:p w14:paraId="68DD11F4" w14:textId="4E4671A0" w:rsidR="004A19F2" w:rsidRPr="00BA3A56" w:rsidRDefault="004A19F2" w:rsidP="008F370B">
      <w:pPr>
        <w:jc w:val="both"/>
        <w:rPr>
          <w:b/>
        </w:rPr>
      </w:pPr>
      <w:r w:rsidRPr="00BA3A56">
        <w:rPr>
          <w:b/>
        </w:rPr>
        <w:t xml:space="preserve">2.3.6 Vastutava spetsialisti nõuete täpsustamine </w:t>
      </w:r>
      <w:r w:rsidRPr="00BA3A56">
        <w:rPr>
          <w:b/>
          <w:bCs/>
        </w:rPr>
        <w:t>(VTK-s p 9.12)</w:t>
      </w:r>
    </w:p>
    <w:p w14:paraId="158AE1F9" w14:textId="34246ACD" w:rsidR="00C1049E" w:rsidRPr="00BA3A56" w:rsidRDefault="004B457E" w:rsidP="008F370B">
      <w:pPr>
        <w:jc w:val="both"/>
      </w:pPr>
      <w:r w:rsidRPr="00BA3A56">
        <w:t xml:space="preserve">VTK lahendus oli pikendada vastutava spetsialisti täienduskoolituse läbimise aega ning lubada kutseregistris diplomeeritud </w:t>
      </w:r>
      <w:proofErr w:type="spellStart"/>
      <w:r w:rsidRPr="00BA3A56">
        <w:t>hüdrotehnikainseneri</w:t>
      </w:r>
      <w:proofErr w:type="spellEnd"/>
      <w:r w:rsidRPr="00BA3A56">
        <w:t xml:space="preserve"> kutset omaval isikul tegutseda vastutava spetsialistina täienduskoolitust läbimata</w:t>
      </w:r>
      <w:r w:rsidRPr="00BA3A56">
        <w:rPr>
          <w:lang w:eastAsia="et-EE"/>
        </w:rPr>
        <w:t xml:space="preserve">. </w:t>
      </w:r>
      <w:r w:rsidRPr="00BA3A56">
        <w:t xml:space="preserve">Täienduskoolituse nõudest loobuti varasema maaparandusseaduse muudatusega </w:t>
      </w:r>
      <w:r w:rsidRPr="00BA3A56">
        <w:rPr>
          <w:lang w:eastAsia="et-EE"/>
        </w:rPr>
        <w:t xml:space="preserve">(RT I, 31.12.2025, 5). </w:t>
      </w:r>
      <w:r w:rsidR="00CB1901" w:rsidRPr="00BA3A56">
        <w:rPr>
          <w:lang w:eastAsia="et-EE"/>
        </w:rPr>
        <w:t>E</w:t>
      </w:r>
      <w:r w:rsidRPr="00BA3A56">
        <w:rPr>
          <w:lang w:eastAsia="et-EE"/>
        </w:rPr>
        <w:t>elnõu</w:t>
      </w:r>
      <w:r w:rsidR="00CB1901" w:rsidRPr="00BA3A56">
        <w:rPr>
          <w:lang w:eastAsia="et-EE"/>
        </w:rPr>
        <w:t>kohase seadusega</w:t>
      </w:r>
      <w:r w:rsidRPr="00BA3A56">
        <w:rPr>
          <w:lang w:eastAsia="et-EE"/>
        </w:rPr>
        <w:t xml:space="preserve"> </w:t>
      </w:r>
      <w:r w:rsidRPr="00BA3A56">
        <w:rPr>
          <w:lang w:eastAsia="et-EE"/>
        </w:rPr>
        <w:lastRenderedPageBreak/>
        <w:t xml:space="preserve">täpsustatakse vastutava spetsialisti töökogemusele esitatavaid nõudeid </w:t>
      </w:r>
      <w:r w:rsidRPr="00BA3A56">
        <w:t xml:space="preserve">selliselt, et see peab olema omandatud viimase 15 aasta jooksul. </w:t>
      </w:r>
    </w:p>
    <w:p w14:paraId="62467EC4" w14:textId="77777777" w:rsidR="0067173B" w:rsidRPr="00BA3A56" w:rsidRDefault="0067173B" w:rsidP="0067173B">
      <w:pPr>
        <w:jc w:val="both"/>
      </w:pPr>
    </w:p>
    <w:p w14:paraId="457A16DF" w14:textId="219C777A" w:rsidR="0067173B" w:rsidRPr="00BA3A56" w:rsidRDefault="0067173B" w:rsidP="0067173B">
      <w:pPr>
        <w:jc w:val="both"/>
      </w:pPr>
      <w:r w:rsidRPr="00BA3A56">
        <w:rPr>
          <w:b/>
        </w:rPr>
        <w:t>2.3.7</w:t>
      </w:r>
      <w:r w:rsidRPr="00BA3A56">
        <w:t xml:space="preserve">  </w:t>
      </w:r>
      <w:r w:rsidRPr="00BA3A56">
        <w:rPr>
          <w:b/>
        </w:rPr>
        <w:t>PTA korraldatavatest maaparandussüsteemi ülevaatustest omanike teavitamine (VTK-s p 9.20)</w:t>
      </w:r>
    </w:p>
    <w:p w14:paraId="6ADA4D79" w14:textId="1DD103D7" w:rsidR="0067173B" w:rsidRPr="00BA3A56" w:rsidRDefault="0067173B" w:rsidP="0067173B">
      <w:pPr>
        <w:jc w:val="both"/>
      </w:pPr>
      <w:r w:rsidRPr="00BA3A56">
        <w:t xml:space="preserve">VTK-s kavandatud muudatust, kus </w:t>
      </w:r>
      <w:proofErr w:type="spellStart"/>
      <w:r w:rsidRPr="00BA3A56">
        <w:t>MaRu</w:t>
      </w:r>
      <w:proofErr w:type="spellEnd"/>
      <w:r w:rsidRPr="00BA3A56">
        <w:t xml:space="preserve"> avaldab Ametlikes Teadaannetes andmed kinnisasja ülevaatamise aja ja koha kohta, </w:t>
      </w:r>
      <w:r w:rsidR="00D8620B" w:rsidRPr="00BA3A56">
        <w:t>ei peetud siiski vajalikuks</w:t>
      </w:r>
      <w:r w:rsidRPr="00BA3A56">
        <w:t xml:space="preserve">. </w:t>
      </w:r>
    </w:p>
    <w:p w14:paraId="6C5D5FF8" w14:textId="77777777" w:rsidR="0075080A" w:rsidRPr="00BA3A56" w:rsidRDefault="0075080A" w:rsidP="008F370B">
      <w:pPr>
        <w:jc w:val="both"/>
      </w:pPr>
    </w:p>
    <w:p w14:paraId="3C63AB0A" w14:textId="56F52B7B" w:rsidR="002D6483" w:rsidRPr="00BA3A56" w:rsidRDefault="00A7710A" w:rsidP="008F370B">
      <w:pPr>
        <w:jc w:val="both"/>
        <w:rPr>
          <w:b/>
          <w:bCs/>
        </w:rPr>
      </w:pPr>
      <w:commentRangeStart w:id="22"/>
      <w:commentRangeStart w:id="23"/>
      <w:commentRangeStart w:id="24"/>
      <w:r w:rsidRPr="2C8150C6">
        <w:rPr>
          <w:b/>
          <w:bCs/>
        </w:rPr>
        <w:t>3</w:t>
      </w:r>
      <w:r w:rsidR="002D6483" w:rsidRPr="2C8150C6">
        <w:rPr>
          <w:b/>
          <w:bCs/>
        </w:rPr>
        <w:t>. Eelnõu sisu ja võrdlev analüüs</w:t>
      </w:r>
      <w:commentRangeEnd w:id="22"/>
      <w:r>
        <w:commentReference w:id="22"/>
      </w:r>
      <w:commentRangeEnd w:id="23"/>
      <w:r>
        <w:commentReference w:id="23"/>
      </w:r>
      <w:commentRangeEnd w:id="24"/>
      <w:r>
        <w:commentReference w:id="24"/>
      </w:r>
    </w:p>
    <w:p w14:paraId="56A57792" w14:textId="0ADCA6C4" w:rsidR="002D6483" w:rsidRPr="00BA3A56" w:rsidRDefault="002D6483" w:rsidP="008F370B">
      <w:pPr>
        <w:jc w:val="both"/>
        <w:rPr>
          <w:b/>
          <w:bCs/>
        </w:rPr>
      </w:pPr>
    </w:p>
    <w:p w14:paraId="14FBDCF4" w14:textId="7CFBF4EB" w:rsidR="00565BC6" w:rsidRPr="00BA3A56" w:rsidRDefault="00024064" w:rsidP="00565BC6">
      <w:pPr>
        <w:jc w:val="both"/>
      </w:pPr>
      <w:bookmarkStart w:id="25" w:name="_Hlk198216034"/>
      <w:r w:rsidRPr="00BA3A56">
        <w:t xml:space="preserve">Eelnõu koosneb </w:t>
      </w:r>
      <w:r w:rsidR="00AA31D7" w:rsidRPr="00BA3A56">
        <w:t xml:space="preserve">kolmest </w:t>
      </w:r>
      <w:r w:rsidRPr="00BA3A56">
        <w:t>paragrahvist</w:t>
      </w:r>
      <w:r w:rsidR="007B5CF3" w:rsidRPr="00BA3A56">
        <w:t xml:space="preserve">. </w:t>
      </w:r>
      <w:r w:rsidR="00565BC6" w:rsidRPr="00BA3A56">
        <w:t>Paragrahviga 1 muudetakse maaparandusseadust, §-ga</w:t>
      </w:r>
      <w:r w:rsidR="00565BC6" w:rsidRPr="00BA3A56">
        <w:rPr>
          <w:lang w:eastAsia="et-EE"/>
        </w:rPr>
        <w:t> </w:t>
      </w:r>
      <w:r w:rsidR="00565BC6" w:rsidRPr="00BA3A56">
        <w:t xml:space="preserve">2 </w:t>
      </w:r>
      <w:r w:rsidR="00565BC6" w:rsidRPr="00BA3A56">
        <w:rPr>
          <w:bCs/>
        </w:rPr>
        <w:t>keskkonnaseadustiku üldosa seadus</w:t>
      </w:r>
      <w:r w:rsidR="00565BC6" w:rsidRPr="00BA3A56">
        <w:t xml:space="preserve">t ning §-ga 3 </w:t>
      </w:r>
      <w:r w:rsidR="00A51C56" w:rsidRPr="00BA3A56">
        <w:t>veeseadust</w:t>
      </w:r>
      <w:r w:rsidR="00565BC6" w:rsidRPr="00BA3A56">
        <w:t>.</w:t>
      </w:r>
    </w:p>
    <w:p w14:paraId="44858FCF" w14:textId="77777777" w:rsidR="004E56A8" w:rsidRPr="00BA3A56" w:rsidRDefault="004E56A8" w:rsidP="008F370B">
      <w:pPr>
        <w:jc w:val="both"/>
      </w:pPr>
    </w:p>
    <w:p w14:paraId="4926BC36" w14:textId="1F91A9B4" w:rsidR="004E56A8" w:rsidRPr="00BA3A56" w:rsidRDefault="004E56A8" w:rsidP="008F370B">
      <w:pPr>
        <w:jc w:val="both"/>
        <w:rPr>
          <w:b/>
        </w:rPr>
      </w:pPr>
      <w:r w:rsidRPr="00BA3A56">
        <w:rPr>
          <w:b/>
        </w:rPr>
        <w:t xml:space="preserve">Eelnõu §-ga 1 </w:t>
      </w:r>
      <w:r w:rsidRPr="00BA3A56">
        <w:t>muudetakse maaparandusseadust.</w:t>
      </w:r>
    </w:p>
    <w:bookmarkEnd w:id="25"/>
    <w:p w14:paraId="2E2ECDF3" w14:textId="77777777" w:rsidR="006824A2" w:rsidRPr="00BA3A56" w:rsidRDefault="006824A2" w:rsidP="008F370B">
      <w:pPr>
        <w:jc w:val="both"/>
      </w:pPr>
    </w:p>
    <w:p w14:paraId="65DBFB80" w14:textId="1A818504" w:rsidR="001725A0" w:rsidRPr="00BA3A56" w:rsidRDefault="001725A0" w:rsidP="008F370B">
      <w:pPr>
        <w:jc w:val="both"/>
        <w:rPr>
          <w:b/>
          <w:bCs/>
        </w:rPr>
      </w:pPr>
      <w:bookmarkStart w:id="26" w:name="_Hlk193458623"/>
      <w:r w:rsidRPr="00BA3A56">
        <w:rPr>
          <w:b/>
          <w:bCs/>
        </w:rPr>
        <w:t>3.</w:t>
      </w:r>
      <w:r w:rsidR="00015DAB" w:rsidRPr="00BA3A56">
        <w:rPr>
          <w:b/>
          <w:bCs/>
        </w:rPr>
        <w:t xml:space="preserve">1 </w:t>
      </w:r>
      <w:r w:rsidR="00260E3A" w:rsidRPr="00BA3A56">
        <w:rPr>
          <w:b/>
          <w:bCs/>
        </w:rPr>
        <w:t>Üksiku veejuhtmega seotud muudatus</w:t>
      </w:r>
    </w:p>
    <w:p w14:paraId="7439A767" w14:textId="77777777" w:rsidR="00726797" w:rsidRPr="00BA3A56" w:rsidRDefault="00726797" w:rsidP="008F370B">
      <w:pPr>
        <w:jc w:val="both"/>
        <w:rPr>
          <w:b/>
        </w:rPr>
      </w:pPr>
    </w:p>
    <w:p w14:paraId="6E46C9F5" w14:textId="0DBEDAFA" w:rsidR="00326799" w:rsidRPr="00BA3A56" w:rsidRDefault="006230C7" w:rsidP="008F370B">
      <w:pPr>
        <w:jc w:val="both"/>
      </w:pPr>
      <w:r w:rsidRPr="5E643174">
        <w:rPr>
          <w:b/>
          <w:bCs/>
        </w:rPr>
        <w:t>Eelnõu</w:t>
      </w:r>
      <w:bookmarkEnd w:id="26"/>
      <w:r>
        <w:t xml:space="preserve"> </w:t>
      </w:r>
      <w:r w:rsidR="00C30B27" w:rsidRPr="5E643174">
        <w:rPr>
          <w:b/>
          <w:bCs/>
        </w:rPr>
        <w:t>§</w:t>
      </w:r>
      <w:r w:rsidR="00F06800" w:rsidRPr="5E643174">
        <w:rPr>
          <w:b/>
          <w:bCs/>
        </w:rPr>
        <w:t xml:space="preserve"> 1 punkti</w:t>
      </w:r>
      <w:r w:rsidR="00945702" w:rsidRPr="5E643174">
        <w:rPr>
          <w:b/>
          <w:bCs/>
        </w:rPr>
        <w:t>ga</w:t>
      </w:r>
      <w:r w:rsidR="00F06800" w:rsidRPr="5E643174">
        <w:rPr>
          <w:b/>
          <w:bCs/>
        </w:rPr>
        <w:t xml:space="preserve"> </w:t>
      </w:r>
      <w:r w:rsidR="00B94895" w:rsidRPr="5E643174">
        <w:rPr>
          <w:b/>
          <w:bCs/>
        </w:rPr>
        <w:t>2</w:t>
      </w:r>
      <w:r w:rsidR="00B94895">
        <w:t xml:space="preserve"> </w:t>
      </w:r>
      <w:r w:rsidR="00F06800">
        <w:t xml:space="preserve">muudetakse </w:t>
      </w:r>
      <w:r w:rsidR="00726797">
        <w:t>MaaParS-i</w:t>
      </w:r>
      <w:r w:rsidR="00F06800">
        <w:t xml:space="preserve"> § </w:t>
      </w:r>
      <w:r w:rsidR="008C3DFE">
        <w:t xml:space="preserve">4 lõike 1 </w:t>
      </w:r>
      <w:r w:rsidR="00277A17">
        <w:t>sõnastust</w:t>
      </w:r>
      <w:r w:rsidR="001664AE">
        <w:t xml:space="preserve">. Muudatusega tagatakse õigusselgus </w:t>
      </w:r>
      <w:commentRangeStart w:id="27"/>
      <w:r w:rsidR="001664AE">
        <w:t xml:space="preserve">maaparandussüsteemi </w:t>
      </w:r>
      <w:r w:rsidR="00D04C66">
        <w:t>termini</w:t>
      </w:r>
      <w:commentRangeEnd w:id="27"/>
      <w:r>
        <w:commentReference w:id="27"/>
      </w:r>
      <w:r w:rsidR="00D04C66">
        <w:t xml:space="preserve"> osas </w:t>
      </w:r>
      <w:r w:rsidR="001664AE">
        <w:t>ja selle kohaselt ei moodusta</w:t>
      </w:r>
      <w:r w:rsidR="00277A17">
        <w:t xml:space="preserve"> </w:t>
      </w:r>
      <w:r w:rsidR="00F02826">
        <w:t>üksik veejuhe</w:t>
      </w:r>
      <w:r w:rsidR="001664AE">
        <w:t xml:space="preserve"> (kraav)</w:t>
      </w:r>
      <w:r w:rsidR="00F02826">
        <w:t xml:space="preserve"> </w:t>
      </w:r>
      <w:commentRangeStart w:id="28"/>
      <w:r w:rsidR="009823C6">
        <w:t>maaparandus</w:t>
      </w:r>
      <w:r w:rsidR="00F02826">
        <w:t>süsteemi</w:t>
      </w:r>
      <w:commentRangeEnd w:id="28"/>
      <w:r>
        <w:commentReference w:id="28"/>
      </w:r>
      <w:r w:rsidR="00F02826">
        <w:t>.</w:t>
      </w:r>
      <w:r w:rsidR="009823C6">
        <w:t xml:space="preserve"> </w:t>
      </w:r>
      <w:r w:rsidR="005B27B1">
        <w:t xml:space="preserve">Üldjuhul </w:t>
      </w:r>
      <w:r w:rsidR="009823C6">
        <w:t xml:space="preserve">moodustab </w:t>
      </w:r>
      <w:commentRangeStart w:id="29"/>
      <w:r w:rsidR="0098284E">
        <w:t>maaparandus</w:t>
      </w:r>
      <w:r w:rsidR="005B27B1">
        <w:t xml:space="preserve">süsteemi </w:t>
      </w:r>
      <w:commentRangeEnd w:id="29"/>
      <w:r>
        <w:commentReference w:id="29"/>
      </w:r>
      <w:r w:rsidR="009823C6">
        <w:t>mitu veejuhet.</w:t>
      </w:r>
      <w:r w:rsidR="005B27B1">
        <w:t xml:space="preserve"> Kehtivas</w:t>
      </w:r>
      <w:r w:rsidR="00945702">
        <w:t xml:space="preserve"> </w:t>
      </w:r>
      <w:r w:rsidR="005B27B1">
        <w:t>maaparandusseaduses loodi</w:t>
      </w:r>
      <w:r w:rsidR="00A15B1E">
        <w:t xml:space="preserve"> </w:t>
      </w:r>
      <w:r w:rsidR="005B27B1">
        <w:t xml:space="preserve">erisus </w:t>
      </w:r>
      <w:r w:rsidR="00BC3598">
        <w:t xml:space="preserve">selliselt, et </w:t>
      </w:r>
      <w:r w:rsidR="002C7DBB">
        <w:t>teatud olukordades</w:t>
      </w:r>
      <w:r w:rsidR="003A0DEB">
        <w:t xml:space="preserve"> saab</w:t>
      </w:r>
      <w:r w:rsidR="002C7DBB">
        <w:t xml:space="preserve"> ka </w:t>
      </w:r>
      <w:r w:rsidR="005B27B1">
        <w:t xml:space="preserve">üksikut veejuhet </w:t>
      </w:r>
      <w:r w:rsidR="002C7DBB">
        <w:t xml:space="preserve">lugeda </w:t>
      </w:r>
      <w:commentRangeStart w:id="30"/>
      <w:r w:rsidR="00945702">
        <w:t>maaparandus</w:t>
      </w:r>
      <w:r w:rsidR="002C7DBB">
        <w:t>süsteemiks</w:t>
      </w:r>
      <w:commentRangeEnd w:id="30"/>
      <w:r>
        <w:commentReference w:id="30"/>
      </w:r>
      <w:r w:rsidR="002C7DBB">
        <w:t>. Erisus</w:t>
      </w:r>
      <w:r w:rsidR="009B0AF7">
        <w:t xml:space="preserve"> oli pinnavormide eripärast tulenevalt mõeldud rakendamiseks eelkõige </w:t>
      </w:r>
      <w:r w:rsidR="00213864">
        <w:t>Lõuna</w:t>
      </w:r>
      <w:r w:rsidR="009B0AF7">
        <w:t>-</w:t>
      </w:r>
      <w:r w:rsidR="00213864">
        <w:t>Eesti</w:t>
      </w:r>
      <w:r w:rsidR="00333715">
        <w:t>le omases kuppelmaastikus</w:t>
      </w:r>
      <w:r w:rsidR="0098284E">
        <w:t>,</w:t>
      </w:r>
      <w:r w:rsidR="00BC3598">
        <w:t xml:space="preserve"> </w:t>
      </w:r>
      <w:r w:rsidR="00333715">
        <w:t>kus</w:t>
      </w:r>
      <w:r w:rsidR="009B0AF7">
        <w:t xml:space="preserve"> </w:t>
      </w:r>
      <w:r w:rsidR="00213864">
        <w:t>suure kõrguste vahe tõttu ei ole sisulist vajadust kuivenduskraavile külgnevaid (paralleelseid) kraave rajada.</w:t>
      </w:r>
      <w:r w:rsidR="00CE289F">
        <w:t xml:space="preserve"> </w:t>
      </w:r>
      <w:r w:rsidR="00282238">
        <w:t xml:space="preserve">Praktikas on selliste üksikute veejuhtmete </w:t>
      </w:r>
      <w:commentRangeStart w:id="31"/>
      <w:r w:rsidR="0098284E">
        <w:t>maaparandus</w:t>
      </w:r>
      <w:r w:rsidR="00282238">
        <w:t>süsteemina</w:t>
      </w:r>
      <w:commentRangeEnd w:id="31"/>
      <w:r>
        <w:commentReference w:id="31"/>
      </w:r>
      <w:r w:rsidR="00282238">
        <w:t xml:space="preserve"> käsit</w:t>
      </w:r>
      <w:r w:rsidR="00D04C66">
        <w:t>amine</w:t>
      </w:r>
      <w:r w:rsidR="00282238">
        <w:t xml:space="preserve"> tekitanud probleeme</w:t>
      </w:r>
      <w:r w:rsidR="00800BFF">
        <w:t>, sest pole selgust, millal saab erisust rakendada</w:t>
      </w:r>
      <w:r w:rsidR="008A29EE">
        <w:t xml:space="preserve"> ja millal mitte</w:t>
      </w:r>
      <w:r w:rsidR="00800BFF">
        <w:t xml:space="preserve">. </w:t>
      </w:r>
      <w:r w:rsidR="0098284E">
        <w:t>Maaparandussüsteemide r</w:t>
      </w:r>
      <w:r w:rsidR="005B2A98">
        <w:t xml:space="preserve">egistrisse on kantud </w:t>
      </w:r>
      <w:r w:rsidR="002A1DC7">
        <w:t xml:space="preserve">maaparandussüsteemina </w:t>
      </w:r>
      <w:r w:rsidR="005B2A98">
        <w:t xml:space="preserve">ca 25 </w:t>
      </w:r>
      <w:r w:rsidR="0098284E">
        <w:t>maaparandussüsteemi, mis koosneb ühest veejuhtmest</w:t>
      </w:r>
      <w:r w:rsidR="005B2A98">
        <w:t xml:space="preserve">. </w:t>
      </w:r>
      <w:r w:rsidR="00800BFF">
        <w:t>Praktilist</w:t>
      </w:r>
      <w:r w:rsidR="001664AE">
        <w:t xml:space="preserve"> ega loogilist</w:t>
      </w:r>
      <w:r w:rsidR="00800BFF">
        <w:t xml:space="preserve"> vajadust lugeda üksikut kraavi maaparandussüsteemiks ei ole. </w:t>
      </w:r>
      <w:r w:rsidR="002A1DC7">
        <w:t>Sarnasuse võib tuua näiteks erateedega</w:t>
      </w:r>
      <w:r w:rsidR="00BA7825">
        <w:t xml:space="preserve">. Eratee, </w:t>
      </w:r>
      <w:r w:rsidR="002E562E">
        <w:t>mis ei ole määratud avalikuks kasutamiseks</w:t>
      </w:r>
      <w:r w:rsidR="00793840">
        <w:t>,</w:t>
      </w:r>
      <w:r w:rsidR="002A1DC7">
        <w:t xml:space="preserve"> </w:t>
      </w:r>
      <w:r w:rsidR="00793840">
        <w:t xml:space="preserve">ei </w:t>
      </w:r>
      <w:r w:rsidR="00BA7825">
        <w:t xml:space="preserve">pea </w:t>
      </w:r>
      <w:r w:rsidR="00793840">
        <w:t>ole</w:t>
      </w:r>
      <w:r w:rsidR="00BA7825">
        <w:t>ma</w:t>
      </w:r>
      <w:r w:rsidR="00793840">
        <w:t xml:space="preserve"> </w:t>
      </w:r>
      <w:r w:rsidR="002A1DC7">
        <w:t xml:space="preserve">kantud teeregistrisse. </w:t>
      </w:r>
      <w:r w:rsidR="00A23484">
        <w:t xml:space="preserve">Kõik </w:t>
      </w:r>
      <w:r w:rsidR="00045C0A">
        <w:t xml:space="preserve">teed ja teemaad </w:t>
      </w:r>
      <w:r w:rsidR="00BD164B">
        <w:t>kuivendavad rajatised</w:t>
      </w:r>
      <w:r w:rsidR="00A15B1E">
        <w:t>,</w:t>
      </w:r>
      <w:r w:rsidR="00BD164B">
        <w:t xml:space="preserve"> </w:t>
      </w:r>
      <w:r w:rsidR="00A15B1E">
        <w:t>näiteks tee-, sademevee- ja piirdekraavid</w:t>
      </w:r>
      <w:r w:rsidR="00045C0A">
        <w:t>,</w:t>
      </w:r>
      <w:r w:rsidR="00A15B1E">
        <w:t xml:space="preserve"> </w:t>
      </w:r>
      <w:r w:rsidR="00BD164B">
        <w:t xml:space="preserve">ei ole </w:t>
      </w:r>
      <w:r w:rsidR="00A15B1E">
        <w:t>ega</w:t>
      </w:r>
      <w:r w:rsidR="00BD164B">
        <w:t xml:space="preserve"> pea</w:t>
      </w:r>
      <w:r w:rsidR="00A15B1E">
        <w:t>gi</w:t>
      </w:r>
      <w:r w:rsidR="00BD164B">
        <w:t xml:space="preserve"> olema</w:t>
      </w:r>
      <w:r w:rsidR="00800BFF">
        <w:t xml:space="preserve"> </w:t>
      </w:r>
      <w:r w:rsidR="00BD164B">
        <w:t>kantud maaparandussüsteemide registrisse</w:t>
      </w:r>
      <w:r w:rsidR="0098284E">
        <w:t>, kuna need ei ole sisult</w:t>
      </w:r>
      <w:r w:rsidR="00045C0A">
        <w:t xml:space="preserve"> ehk MaaParS</w:t>
      </w:r>
      <w:r w:rsidR="00D04C66">
        <w:t>-i</w:t>
      </w:r>
      <w:r w:rsidR="00045C0A">
        <w:t xml:space="preserve"> § 2 eesmärgiga seotud</w:t>
      </w:r>
      <w:r w:rsidR="0098284E">
        <w:t xml:space="preserve"> maaparandussüsteemid. </w:t>
      </w:r>
      <w:r w:rsidR="00BB349A">
        <w:t>M</w:t>
      </w:r>
      <w:r w:rsidR="0027741D">
        <w:t>aaparandussüsteemi</w:t>
      </w:r>
      <w:r w:rsidR="008E3EE8">
        <w:t>na</w:t>
      </w:r>
      <w:r w:rsidR="0027741D">
        <w:t xml:space="preserve"> maaparandussüsteemide registrisse kantud üksikud veejuhtmed loetakse pärast </w:t>
      </w:r>
      <w:r w:rsidR="00D04C66">
        <w:t xml:space="preserve">eelnõukohase </w:t>
      </w:r>
      <w:r w:rsidR="0027741D">
        <w:t xml:space="preserve">seaduse jõustumist </w:t>
      </w:r>
      <w:r w:rsidR="006F633D">
        <w:t>maaparandussüsteemiks</w:t>
      </w:r>
      <w:r w:rsidR="0027741D">
        <w:t xml:space="preserve"> </w:t>
      </w:r>
      <w:r>
        <w:t xml:space="preserve">(neile kohalduvad maaparandusseadusest tulenevad nõuded) </w:t>
      </w:r>
      <w:r w:rsidR="0027741D">
        <w:t>seni</w:t>
      </w:r>
      <w:r>
        <w:t>,</w:t>
      </w:r>
      <w:r w:rsidR="0027741D">
        <w:t xml:space="preserve"> kuni </w:t>
      </w:r>
      <w:r w:rsidR="008E3EE8">
        <w:t>veejuhtme</w:t>
      </w:r>
      <w:r w:rsidR="0027741D">
        <w:t xml:space="preserve"> omanik ei ole taotlenud </w:t>
      </w:r>
      <w:r w:rsidR="000C3ECA">
        <w:t xml:space="preserve">sellise maaparandussüsteemi </w:t>
      </w:r>
      <w:r w:rsidR="00F51195">
        <w:t>andmete registrist kustutamist.</w:t>
      </w:r>
      <w:r w:rsidR="006F633D">
        <w:t xml:space="preserve"> </w:t>
      </w:r>
    </w:p>
    <w:p w14:paraId="180C5052" w14:textId="77777777" w:rsidR="004D1B3B" w:rsidRPr="00BA3A56" w:rsidRDefault="004D1B3B" w:rsidP="008F370B">
      <w:pPr>
        <w:jc w:val="both"/>
        <w:rPr>
          <w:b/>
          <w:bCs/>
        </w:rPr>
      </w:pPr>
    </w:p>
    <w:p w14:paraId="183EA3DF" w14:textId="5359364A" w:rsidR="001725A0" w:rsidRPr="00BA3A56" w:rsidRDefault="001725A0" w:rsidP="001725A0">
      <w:pPr>
        <w:jc w:val="both"/>
        <w:rPr>
          <w:b/>
          <w:bCs/>
        </w:rPr>
      </w:pPr>
      <w:bookmarkStart w:id="32" w:name="_Hlk216950900"/>
      <w:r w:rsidRPr="00BA3A56">
        <w:rPr>
          <w:b/>
          <w:bCs/>
        </w:rPr>
        <w:t>3.</w:t>
      </w:r>
      <w:r w:rsidR="00133B61" w:rsidRPr="00BA3A56">
        <w:rPr>
          <w:b/>
          <w:bCs/>
        </w:rPr>
        <w:t>2</w:t>
      </w:r>
      <w:r w:rsidRPr="00BA3A56">
        <w:rPr>
          <w:b/>
          <w:bCs/>
        </w:rPr>
        <w:t xml:space="preserve"> </w:t>
      </w:r>
      <w:r w:rsidR="005D7720" w:rsidRPr="00BA3A56">
        <w:rPr>
          <w:b/>
          <w:bCs/>
        </w:rPr>
        <w:t>Maaparandussüsteemi e</w:t>
      </w:r>
      <w:r w:rsidRPr="00BA3A56">
        <w:rPr>
          <w:b/>
          <w:bCs/>
        </w:rPr>
        <w:t>hitamise</w:t>
      </w:r>
      <w:r w:rsidR="005D7720" w:rsidRPr="00BA3A56">
        <w:rPr>
          <w:b/>
          <w:bCs/>
        </w:rPr>
        <w:t xml:space="preserve"> ja kasutamisega</w:t>
      </w:r>
      <w:r w:rsidRPr="00BA3A56">
        <w:rPr>
          <w:b/>
          <w:bCs/>
        </w:rPr>
        <w:t xml:space="preserve"> seotud muudatused</w:t>
      </w:r>
    </w:p>
    <w:p w14:paraId="38105234" w14:textId="77777777" w:rsidR="001725A0" w:rsidRPr="00BA3A56" w:rsidRDefault="001725A0" w:rsidP="001725A0">
      <w:pPr>
        <w:jc w:val="both"/>
        <w:rPr>
          <w:b/>
          <w:bCs/>
        </w:rPr>
      </w:pPr>
    </w:p>
    <w:p w14:paraId="768AC590" w14:textId="48812E8C" w:rsidR="00AF2660" w:rsidRPr="00BA3A56" w:rsidRDefault="00AF2660" w:rsidP="009C2785">
      <w:pPr>
        <w:jc w:val="both"/>
        <w:rPr>
          <w:b/>
        </w:rPr>
      </w:pPr>
      <w:r w:rsidRPr="00BA3A56">
        <w:rPr>
          <w:b/>
          <w:bCs/>
        </w:rPr>
        <w:t>Ehitamise</w:t>
      </w:r>
      <w:r w:rsidR="005D7720" w:rsidRPr="00BA3A56">
        <w:rPr>
          <w:b/>
          <w:bCs/>
        </w:rPr>
        <w:t xml:space="preserve"> ja kasutamisega</w:t>
      </w:r>
      <w:r w:rsidR="002F05A9" w:rsidRPr="00BA3A56">
        <w:rPr>
          <w:b/>
          <w:bCs/>
        </w:rPr>
        <w:t xml:space="preserve"> seotud</w:t>
      </w:r>
      <w:r w:rsidRPr="00BA3A56">
        <w:rPr>
          <w:b/>
          <w:bCs/>
        </w:rPr>
        <w:t xml:space="preserve"> muudatused </w:t>
      </w:r>
      <w:bookmarkEnd w:id="32"/>
      <w:r w:rsidR="002F05A9" w:rsidRPr="00BA3A56">
        <w:rPr>
          <w:b/>
          <w:bCs/>
        </w:rPr>
        <w:t>jagunevad</w:t>
      </w:r>
      <w:r w:rsidRPr="00BA3A56">
        <w:rPr>
          <w:b/>
          <w:bCs/>
        </w:rPr>
        <w:t xml:space="preserve"> tinglikult kuueks:</w:t>
      </w:r>
    </w:p>
    <w:p w14:paraId="44CA0BBD" w14:textId="1EE38BE6" w:rsidR="00AF2660" w:rsidRPr="00BA3A56" w:rsidRDefault="00AF2660" w:rsidP="008F370B">
      <w:pPr>
        <w:pStyle w:val="Loendilik"/>
        <w:numPr>
          <w:ilvl w:val="0"/>
          <w:numId w:val="32"/>
        </w:numPr>
        <w:spacing w:after="160" w:line="240" w:lineRule="auto"/>
        <w:jc w:val="both"/>
        <w:rPr>
          <w:rFonts w:ascii="Times New Roman" w:hAnsi="Times New Roman"/>
          <w:sz w:val="24"/>
          <w:szCs w:val="24"/>
        </w:rPr>
      </w:pPr>
      <w:r w:rsidRPr="00BA3A56">
        <w:rPr>
          <w:rFonts w:ascii="Times New Roman" w:hAnsi="Times New Roman"/>
          <w:sz w:val="24"/>
          <w:szCs w:val="24"/>
        </w:rPr>
        <w:t xml:space="preserve">Ehitustegevuse </w:t>
      </w:r>
      <w:r w:rsidR="003A7656" w:rsidRPr="00BA3A56">
        <w:rPr>
          <w:rFonts w:ascii="Times New Roman" w:hAnsi="Times New Roman"/>
          <w:sz w:val="24"/>
          <w:szCs w:val="24"/>
        </w:rPr>
        <w:t xml:space="preserve">kohustuslikust </w:t>
      </w:r>
      <w:r w:rsidRPr="00BA3A56">
        <w:rPr>
          <w:rFonts w:ascii="Times New Roman" w:hAnsi="Times New Roman"/>
          <w:sz w:val="24"/>
          <w:szCs w:val="24"/>
        </w:rPr>
        <w:t xml:space="preserve">loamenetlusest </w:t>
      </w:r>
      <w:r w:rsidR="003A7656" w:rsidRPr="00BA3A56">
        <w:rPr>
          <w:rFonts w:ascii="Times New Roman" w:hAnsi="Times New Roman"/>
          <w:sz w:val="24"/>
          <w:szCs w:val="24"/>
        </w:rPr>
        <w:t xml:space="preserve">loobumine </w:t>
      </w:r>
      <w:r w:rsidRPr="00BA3A56">
        <w:rPr>
          <w:rFonts w:ascii="Times New Roman" w:hAnsi="Times New Roman"/>
          <w:sz w:val="24"/>
          <w:szCs w:val="24"/>
        </w:rPr>
        <w:t>ja selle asendamine</w:t>
      </w:r>
      <w:r w:rsidR="00045C0A" w:rsidRPr="00BA3A56">
        <w:rPr>
          <w:rFonts w:ascii="Times New Roman" w:hAnsi="Times New Roman"/>
          <w:sz w:val="24"/>
          <w:szCs w:val="24"/>
        </w:rPr>
        <w:t xml:space="preserve"> ehitamisest</w:t>
      </w:r>
      <w:r w:rsidRPr="00BA3A56">
        <w:rPr>
          <w:rFonts w:ascii="Times New Roman" w:hAnsi="Times New Roman"/>
          <w:sz w:val="24"/>
          <w:szCs w:val="24"/>
        </w:rPr>
        <w:t xml:space="preserve"> </w:t>
      </w:r>
      <w:r w:rsidR="00084D3D" w:rsidRPr="00BA3A56">
        <w:rPr>
          <w:rFonts w:ascii="Times New Roman" w:hAnsi="Times New Roman"/>
          <w:sz w:val="24"/>
          <w:szCs w:val="24"/>
        </w:rPr>
        <w:t xml:space="preserve">ja kasutamisest </w:t>
      </w:r>
      <w:r w:rsidRPr="00BA3A56">
        <w:rPr>
          <w:rFonts w:ascii="Times New Roman" w:hAnsi="Times New Roman"/>
          <w:sz w:val="24"/>
          <w:szCs w:val="24"/>
        </w:rPr>
        <w:t>teatamisega.</w:t>
      </w:r>
    </w:p>
    <w:p w14:paraId="6ED10DE2" w14:textId="0928ED8A" w:rsidR="00E27864" w:rsidRPr="00BA3A56" w:rsidRDefault="00AF2660" w:rsidP="00007DD7">
      <w:pPr>
        <w:pStyle w:val="Loendilik"/>
        <w:numPr>
          <w:ilvl w:val="0"/>
          <w:numId w:val="32"/>
        </w:numPr>
        <w:spacing w:after="160" w:line="240" w:lineRule="auto"/>
        <w:jc w:val="both"/>
      </w:pPr>
      <w:r w:rsidRPr="00BA3A56">
        <w:rPr>
          <w:rFonts w:ascii="Times New Roman" w:hAnsi="Times New Roman"/>
          <w:sz w:val="24"/>
          <w:szCs w:val="24"/>
        </w:rPr>
        <w:t xml:space="preserve">Väikesüsteemi, </w:t>
      </w:r>
      <w:r w:rsidR="00E27864" w:rsidRPr="00BA3A56">
        <w:rPr>
          <w:rFonts w:ascii="Times New Roman" w:hAnsi="Times New Roman"/>
          <w:sz w:val="24"/>
          <w:szCs w:val="24"/>
        </w:rPr>
        <w:t>mille</w:t>
      </w:r>
      <w:r w:rsidR="00045C0A" w:rsidRPr="00BA3A56">
        <w:rPr>
          <w:rFonts w:ascii="Times New Roman" w:hAnsi="Times New Roman"/>
          <w:sz w:val="24"/>
          <w:szCs w:val="24"/>
        </w:rPr>
        <w:t>le</w:t>
      </w:r>
      <w:r w:rsidR="00E27864" w:rsidRPr="00BA3A56">
        <w:rPr>
          <w:rFonts w:ascii="Times New Roman" w:hAnsi="Times New Roman"/>
          <w:sz w:val="24"/>
          <w:szCs w:val="24"/>
        </w:rPr>
        <w:t xml:space="preserve"> asukohast tulenevalt on</w:t>
      </w:r>
      <w:r w:rsidR="00045C0A" w:rsidRPr="00BA3A56">
        <w:rPr>
          <w:rFonts w:ascii="Times New Roman" w:hAnsi="Times New Roman"/>
          <w:sz w:val="24"/>
          <w:szCs w:val="24"/>
        </w:rPr>
        <w:t xml:space="preserve"> seatud</w:t>
      </w:r>
      <w:r w:rsidR="00E27864" w:rsidRPr="00BA3A56">
        <w:rPr>
          <w:rFonts w:ascii="Times New Roman" w:hAnsi="Times New Roman"/>
          <w:sz w:val="24"/>
          <w:szCs w:val="24"/>
        </w:rPr>
        <w:t xml:space="preserve"> avalik-õiguslikud kitsendused,</w:t>
      </w:r>
      <w:r w:rsidR="00E27864" w:rsidRPr="00BA3A56">
        <w:t xml:space="preserve"> </w:t>
      </w:r>
      <w:r w:rsidR="00E27864" w:rsidRPr="00BA3A56">
        <w:rPr>
          <w:rFonts w:ascii="Times New Roman" w:hAnsi="Times New Roman"/>
          <w:sz w:val="24"/>
          <w:szCs w:val="24"/>
        </w:rPr>
        <w:t xml:space="preserve">projekteerimistingimuste </w:t>
      </w:r>
      <w:r w:rsidR="003A7656" w:rsidRPr="00BA3A56">
        <w:rPr>
          <w:rFonts w:ascii="Times New Roman" w:hAnsi="Times New Roman"/>
          <w:sz w:val="24"/>
          <w:szCs w:val="24"/>
        </w:rPr>
        <w:t xml:space="preserve">taotlemise </w:t>
      </w:r>
      <w:r w:rsidR="00E27864" w:rsidRPr="00BA3A56">
        <w:rPr>
          <w:rFonts w:ascii="Times New Roman" w:hAnsi="Times New Roman"/>
          <w:sz w:val="24"/>
          <w:szCs w:val="24"/>
        </w:rPr>
        <w:t>vajalikkus.</w:t>
      </w:r>
    </w:p>
    <w:p w14:paraId="1C2A788C" w14:textId="72411DAF" w:rsidR="00E27864" w:rsidRPr="00BA3A56" w:rsidRDefault="002F05A9" w:rsidP="00E27864">
      <w:pPr>
        <w:pStyle w:val="Loendilik"/>
        <w:numPr>
          <w:ilvl w:val="0"/>
          <w:numId w:val="32"/>
        </w:numPr>
        <w:spacing w:after="160" w:line="240" w:lineRule="auto"/>
        <w:jc w:val="both"/>
        <w:rPr>
          <w:rFonts w:ascii="Times New Roman" w:hAnsi="Times New Roman"/>
          <w:sz w:val="24"/>
          <w:szCs w:val="24"/>
        </w:rPr>
      </w:pPr>
      <w:r w:rsidRPr="00BA3A56">
        <w:rPr>
          <w:rFonts w:ascii="Times New Roman" w:hAnsi="Times New Roman"/>
          <w:sz w:val="24"/>
          <w:szCs w:val="24"/>
        </w:rPr>
        <w:t>Üksikrajatise</w:t>
      </w:r>
      <w:r w:rsidR="00670490" w:rsidRPr="00BA3A56">
        <w:rPr>
          <w:rFonts w:ascii="Times New Roman" w:hAnsi="Times New Roman"/>
          <w:sz w:val="24"/>
          <w:szCs w:val="24"/>
        </w:rPr>
        <w:t xml:space="preserve"> ning väikesüsteemi, mille</w:t>
      </w:r>
      <w:r w:rsidR="00946CBB" w:rsidRPr="00BA3A56">
        <w:rPr>
          <w:rFonts w:ascii="Times New Roman" w:hAnsi="Times New Roman"/>
          <w:sz w:val="24"/>
          <w:szCs w:val="24"/>
        </w:rPr>
        <w:t>le</w:t>
      </w:r>
      <w:r w:rsidR="00670490" w:rsidRPr="00BA3A56">
        <w:rPr>
          <w:rFonts w:ascii="Times New Roman" w:hAnsi="Times New Roman"/>
          <w:sz w:val="24"/>
          <w:szCs w:val="24"/>
        </w:rPr>
        <w:t xml:space="preserve"> asukohast tulenevalt ei ole avalik-õiguslikke kitsendusi, </w:t>
      </w:r>
      <w:r w:rsidR="00CF69B3" w:rsidRPr="00BA3A56">
        <w:rPr>
          <w:rFonts w:ascii="Times New Roman" w:hAnsi="Times New Roman"/>
          <w:sz w:val="24"/>
          <w:szCs w:val="24"/>
        </w:rPr>
        <w:t xml:space="preserve">  ehitamine ehitusteatise ja ehituskava või üksnes kasutusteatise alusel</w:t>
      </w:r>
    </w:p>
    <w:p w14:paraId="36F5BB51" w14:textId="471CA75A" w:rsidR="00AF2660" w:rsidRPr="00BA3A56" w:rsidRDefault="00AF2660" w:rsidP="00670490">
      <w:pPr>
        <w:pStyle w:val="Loendilik"/>
        <w:numPr>
          <w:ilvl w:val="0"/>
          <w:numId w:val="32"/>
        </w:numPr>
        <w:spacing w:after="160" w:line="240" w:lineRule="auto"/>
        <w:jc w:val="both"/>
        <w:rPr>
          <w:rFonts w:ascii="Times New Roman" w:hAnsi="Times New Roman"/>
          <w:sz w:val="24"/>
          <w:szCs w:val="24"/>
        </w:rPr>
      </w:pPr>
      <w:r w:rsidRPr="00BA3A56">
        <w:rPr>
          <w:rFonts w:ascii="Times New Roman" w:hAnsi="Times New Roman"/>
          <w:sz w:val="24"/>
          <w:szCs w:val="24"/>
        </w:rPr>
        <w:t>Teatiste</w:t>
      </w:r>
      <w:r w:rsidR="009F5CEA" w:rsidRPr="00BA3A56">
        <w:rPr>
          <w:rFonts w:ascii="Times New Roman" w:hAnsi="Times New Roman"/>
          <w:sz w:val="24"/>
          <w:szCs w:val="24"/>
        </w:rPr>
        <w:t>ga</w:t>
      </w:r>
      <w:r w:rsidRPr="00BA3A56">
        <w:rPr>
          <w:rFonts w:ascii="Times New Roman" w:hAnsi="Times New Roman"/>
          <w:sz w:val="24"/>
          <w:szCs w:val="24"/>
        </w:rPr>
        <w:t xml:space="preserve"> esitatavate andmete loetelude ühtlustamine.</w:t>
      </w:r>
    </w:p>
    <w:p w14:paraId="0C1FF4CF" w14:textId="314D0D60" w:rsidR="00AF2660" w:rsidRPr="00BA3A56" w:rsidRDefault="00AF2660" w:rsidP="008F370B">
      <w:pPr>
        <w:pStyle w:val="Loendilik"/>
        <w:numPr>
          <w:ilvl w:val="0"/>
          <w:numId w:val="32"/>
        </w:numPr>
        <w:spacing w:after="160" w:line="240" w:lineRule="auto"/>
        <w:jc w:val="both"/>
        <w:rPr>
          <w:rFonts w:ascii="Times New Roman" w:hAnsi="Times New Roman"/>
          <w:sz w:val="24"/>
          <w:szCs w:val="24"/>
        </w:rPr>
      </w:pPr>
      <w:r w:rsidRPr="00BA3A56">
        <w:rPr>
          <w:rFonts w:ascii="Times New Roman" w:hAnsi="Times New Roman"/>
          <w:sz w:val="24"/>
          <w:szCs w:val="24"/>
        </w:rPr>
        <w:t>Maaparandussüsteemi ja väikesüsteemi ehitamist reguleeriva</w:t>
      </w:r>
      <w:r w:rsidR="00834C01" w:rsidRPr="00BA3A56">
        <w:rPr>
          <w:rFonts w:ascii="Times New Roman" w:hAnsi="Times New Roman"/>
          <w:sz w:val="24"/>
          <w:szCs w:val="24"/>
        </w:rPr>
        <w:t>te</w:t>
      </w:r>
      <w:r w:rsidRPr="00BA3A56">
        <w:rPr>
          <w:rFonts w:ascii="Times New Roman" w:hAnsi="Times New Roman"/>
          <w:sz w:val="24"/>
          <w:szCs w:val="24"/>
        </w:rPr>
        <w:t xml:space="preserve"> </w:t>
      </w:r>
      <w:r w:rsidR="006619BA" w:rsidRPr="00BA3A56">
        <w:rPr>
          <w:rFonts w:ascii="Times New Roman" w:hAnsi="Times New Roman"/>
          <w:sz w:val="24"/>
          <w:szCs w:val="24"/>
        </w:rPr>
        <w:t>sätete koondamine</w:t>
      </w:r>
      <w:r w:rsidRPr="00BA3A56">
        <w:rPr>
          <w:rFonts w:ascii="Times New Roman" w:hAnsi="Times New Roman"/>
          <w:sz w:val="24"/>
          <w:szCs w:val="24"/>
        </w:rPr>
        <w:t>.</w:t>
      </w:r>
    </w:p>
    <w:p w14:paraId="40FF6FA2" w14:textId="7406E201" w:rsidR="00AF2660" w:rsidRPr="00BA3A56" w:rsidRDefault="00AF2660" w:rsidP="008F370B">
      <w:pPr>
        <w:pStyle w:val="Loendilik"/>
        <w:numPr>
          <w:ilvl w:val="0"/>
          <w:numId w:val="32"/>
        </w:numPr>
        <w:spacing w:after="160" w:line="240" w:lineRule="auto"/>
        <w:jc w:val="both"/>
        <w:rPr>
          <w:rFonts w:ascii="Times New Roman" w:hAnsi="Times New Roman"/>
          <w:sz w:val="24"/>
          <w:szCs w:val="24"/>
        </w:rPr>
      </w:pPr>
      <w:r w:rsidRPr="00BA3A56">
        <w:rPr>
          <w:rFonts w:ascii="Times New Roman" w:hAnsi="Times New Roman"/>
          <w:sz w:val="24"/>
          <w:szCs w:val="24"/>
        </w:rPr>
        <w:t xml:space="preserve">Muud </w:t>
      </w:r>
      <w:r w:rsidR="00B97C15" w:rsidRPr="00BA3A56">
        <w:rPr>
          <w:rFonts w:ascii="Times New Roman" w:hAnsi="Times New Roman"/>
          <w:sz w:val="24"/>
          <w:szCs w:val="24"/>
        </w:rPr>
        <w:t xml:space="preserve">selle teemaga seotud </w:t>
      </w:r>
      <w:r w:rsidRPr="00BA3A56">
        <w:rPr>
          <w:rFonts w:ascii="Times New Roman" w:hAnsi="Times New Roman"/>
          <w:sz w:val="24"/>
          <w:szCs w:val="24"/>
        </w:rPr>
        <w:t>üksikmuudatused, mi</w:t>
      </w:r>
      <w:r w:rsidR="00834C01" w:rsidRPr="00BA3A56">
        <w:rPr>
          <w:rFonts w:ascii="Times New Roman" w:hAnsi="Times New Roman"/>
          <w:sz w:val="24"/>
          <w:szCs w:val="24"/>
        </w:rPr>
        <w:t>lle vajadus</w:t>
      </w:r>
      <w:r w:rsidRPr="00BA3A56">
        <w:rPr>
          <w:rFonts w:ascii="Times New Roman" w:hAnsi="Times New Roman"/>
          <w:sz w:val="24"/>
          <w:szCs w:val="24"/>
        </w:rPr>
        <w:t xml:space="preserve"> on tekkinud </w:t>
      </w:r>
      <w:r w:rsidR="00834C01" w:rsidRPr="00BA3A56">
        <w:rPr>
          <w:rFonts w:ascii="Times New Roman" w:hAnsi="Times New Roman"/>
          <w:sz w:val="24"/>
          <w:szCs w:val="24"/>
        </w:rPr>
        <w:t>maaparandus</w:t>
      </w:r>
      <w:r w:rsidRPr="00BA3A56">
        <w:rPr>
          <w:rFonts w:ascii="Times New Roman" w:hAnsi="Times New Roman"/>
          <w:sz w:val="24"/>
          <w:szCs w:val="24"/>
        </w:rPr>
        <w:t>seaduse rakendamise käigus.</w:t>
      </w:r>
    </w:p>
    <w:p w14:paraId="367A1025" w14:textId="1467C324" w:rsidR="00AF2660" w:rsidRPr="00BA3A56" w:rsidRDefault="00AF2660" w:rsidP="008F370B">
      <w:pPr>
        <w:autoSpaceDE/>
        <w:autoSpaceDN/>
        <w:spacing w:after="160"/>
        <w:jc w:val="both"/>
      </w:pPr>
      <w:r w:rsidRPr="00BA3A56">
        <w:lastRenderedPageBreak/>
        <w:t xml:space="preserve">Kehtiva </w:t>
      </w:r>
      <w:r w:rsidR="004A4C35" w:rsidRPr="00BA3A56">
        <w:t>maaparandus</w:t>
      </w:r>
      <w:r w:rsidRPr="00BA3A56">
        <w:t xml:space="preserve">seaduse kohaselt tuleb maaparandussüsteemi ehitamiseks taotleda projekteerimistingimused, ehitusluba ja kasutusluba. Eestis on põllumajanduslikuks kasutuseks ja metsa majandamiseks sobilikud alad kuivendatud, mistõttu tänapäeval uusi maaparandussüsteeme ei rajata ning tehakse peamiselt hoiutöid ja rekonstrueeritakse. Maaparandussüsteemi rekonstrueerimine on samuti ehitamine. Enamasti vajavad rekonstrueerimist mõned üksikud rajatised: drenaažikaevud, suudmed, truubid või eesvoolud. Eelnõuga kavandatakse lihtsustada </w:t>
      </w:r>
      <w:r w:rsidR="00F96E74" w:rsidRPr="00BA3A56">
        <w:t xml:space="preserve">kogu </w:t>
      </w:r>
      <w:r w:rsidRPr="00BA3A56">
        <w:t>ehitamise loamenetlust</w:t>
      </w:r>
      <w:r w:rsidR="00F96E74" w:rsidRPr="00BA3A56">
        <w:t xml:space="preserve"> ning lisaks</w:t>
      </w:r>
      <w:r w:rsidRPr="00BA3A56">
        <w:t xml:space="preserve"> üksikrajatiste rajamist ja rekonstrueerimis</w:t>
      </w:r>
      <w:r w:rsidR="006249A1" w:rsidRPr="00BA3A56">
        <w:t>t</w:t>
      </w:r>
      <w:r w:rsidR="005B38E0" w:rsidRPr="00BA3A56">
        <w:t xml:space="preserve"> (v</w:t>
      </w:r>
      <w:r w:rsidRPr="00BA3A56">
        <w:t>t ka tabel 1</w:t>
      </w:r>
      <w:r w:rsidR="005B38E0" w:rsidRPr="00BA3A56">
        <w:t>).</w:t>
      </w:r>
    </w:p>
    <w:p w14:paraId="03CA2014" w14:textId="2EE5CB64" w:rsidR="00AF2660" w:rsidRPr="00BA3A56" w:rsidRDefault="00AF2660" w:rsidP="008F370B">
      <w:pPr>
        <w:autoSpaceDE/>
        <w:autoSpaceDN/>
        <w:jc w:val="both"/>
        <w:rPr>
          <w:b/>
          <w:bCs/>
        </w:rPr>
      </w:pPr>
      <w:r w:rsidRPr="00BA3A56">
        <w:rPr>
          <w:b/>
          <w:bCs/>
        </w:rPr>
        <w:t>Ehitus- ja kasutusteatis</w:t>
      </w:r>
    </w:p>
    <w:p w14:paraId="7C3D616D" w14:textId="40B87AB8" w:rsidR="00AF2660" w:rsidRPr="00BA3A56" w:rsidRDefault="00AF2660" w:rsidP="00BF448A">
      <w:pPr>
        <w:autoSpaceDE/>
        <w:autoSpaceDN/>
        <w:spacing w:after="160"/>
        <w:jc w:val="both"/>
      </w:pPr>
      <w:commentRangeStart w:id="33"/>
      <w:r>
        <w:t>Eelnõu</w:t>
      </w:r>
      <w:r w:rsidR="00E977B3">
        <w:t>kohase seaduse</w:t>
      </w:r>
      <w:r>
        <w:t xml:space="preserve">ga </w:t>
      </w:r>
      <w:r w:rsidR="00E977B3">
        <w:t xml:space="preserve">asendatakse </w:t>
      </w:r>
      <w:r>
        <w:t>ehitusluba ehitamisest teavitamisega</w:t>
      </w:r>
      <w:commentRangeEnd w:id="33"/>
      <w:r>
        <w:commentReference w:id="33"/>
      </w:r>
      <w:r>
        <w:t xml:space="preserve"> ning kasutusluba kasutamisest teavitamisega. </w:t>
      </w:r>
      <w:r w:rsidR="00432F8C">
        <w:t xml:space="preserve">Teatud juhtudel läheb </w:t>
      </w:r>
      <w:r>
        <w:t xml:space="preserve">teavitamine üle loamenetluseks. </w:t>
      </w:r>
    </w:p>
    <w:p w14:paraId="59CF7B59" w14:textId="5FED2FCB" w:rsidR="00AF2660" w:rsidRPr="00BA3A56" w:rsidRDefault="00AF2660" w:rsidP="00007DD7">
      <w:pPr>
        <w:spacing w:after="240"/>
        <w:jc w:val="both"/>
      </w:pPr>
      <w:r w:rsidRPr="00BA3A56">
        <w:t>Sarnaselt ehitusseadustikule</w:t>
      </w:r>
      <w:r w:rsidRPr="00BA3A56">
        <w:rPr>
          <w:rStyle w:val="Allmrkuseviide"/>
        </w:rPr>
        <w:footnoteReference w:id="3"/>
      </w:r>
      <w:r w:rsidRPr="00BA3A56">
        <w:t xml:space="preserve"> on ehitusteatise esitamisel isikul õigus teatud ooteperioodi möödumisel alustada ehitusteatises kirjeldatud ehitise ehitamisega. Haldusorganile on antud õigus kaaluda, kas teatud juhtudel on siiski vajalik põhjalikuma menetluse läbiviimine. Kui viiakse läbi põhjalikum menetlus, siis on haldusorganil võimalik esitada ka lisatingimusi. Ehitusteatise esitamine annab isikule õiguse alustada ehitamisega pärast </w:t>
      </w:r>
      <w:r w:rsidR="004A4C35" w:rsidRPr="00BA3A56">
        <w:t>kümne</w:t>
      </w:r>
      <w:r w:rsidR="004A4C35" w:rsidRPr="00BA3A56">
        <w:rPr>
          <w:rFonts w:eastAsia="Calibri"/>
        </w:rPr>
        <w:t xml:space="preserve"> päeva </w:t>
      </w:r>
      <w:r w:rsidRPr="00BA3A56">
        <w:t>möödumist</w:t>
      </w:r>
      <w:r w:rsidR="004A4C35" w:rsidRPr="00BA3A56">
        <w:rPr>
          <w:rFonts w:eastAsia="Calibri"/>
        </w:rPr>
        <w:t xml:space="preserve"> ehitusteatise </w:t>
      </w:r>
      <w:r w:rsidR="009B4AF5" w:rsidRPr="00BA3A56">
        <w:t>esitamisest</w:t>
      </w:r>
      <w:r w:rsidR="00523A47" w:rsidRPr="00BA3A56">
        <w:t>, kui teatist ei ole vaja täiendavalt kontrollida</w:t>
      </w:r>
      <w:r w:rsidRPr="00BA3A56">
        <w:t xml:space="preserve">. </w:t>
      </w:r>
      <w:r w:rsidR="0049513F" w:rsidRPr="00BA3A56">
        <w:t xml:space="preserve">Kümne </w:t>
      </w:r>
      <w:r w:rsidRPr="00BA3A56">
        <w:t xml:space="preserve">päevane puhveraeg on vajalik, et </w:t>
      </w:r>
      <w:r w:rsidR="009B4AF5" w:rsidRPr="00BA3A56">
        <w:t xml:space="preserve">kindlaks teha, kas </w:t>
      </w:r>
      <w:proofErr w:type="spellStart"/>
      <w:r w:rsidR="008C1B4E" w:rsidRPr="00BA3A56">
        <w:t>MaRu-l</w:t>
      </w:r>
      <w:proofErr w:type="spellEnd"/>
      <w:r w:rsidR="008C1B4E" w:rsidRPr="00BA3A56">
        <w:t xml:space="preserve"> </w:t>
      </w:r>
      <w:r w:rsidR="009B4AF5" w:rsidRPr="00BA3A56">
        <w:t>on vaja</w:t>
      </w:r>
      <w:r w:rsidR="002F441B" w:rsidRPr="00BA3A56">
        <w:t xml:space="preserve"> </w:t>
      </w:r>
      <w:r w:rsidRPr="00BA3A56">
        <w:t xml:space="preserve">kontrollida ehitisele ja ehitamisele esitatavate nõuete järgimist või </w:t>
      </w:r>
      <w:r w:rsidR="008C1B4E" w:rsidRPr="00BA3A56">
        <w:t>on vaja teati</w:t>
      </w:r>
      <w:r w:rsidR="009B4AF5" w:rsidRPr="00BA3A56">
        <w:t xml:space="preserve">s </w:t>
      </w:r>
      <w:r w:rsidRPr="00BA3A56">
        <w:t>teiste asutustega</w:t>
      </w:r>
      <w:r w:rsidR="009B4AF5" w:rsidRPr="00BA3A56">
        <w:t xml:space="preserve"> kooskõlastada</w:t>
      </w:r>
      <w:r w:rsidRPr="00BA3A56">
        <w:t xml:space="preserve">. </w:t>
      </w:r>
      <w:r w:rsidR="009E5713" w:rsidRPr="00BA3A56">
        <w:t xml:space="preserve">Tuleb rõhutada, et </w:t>
      </w:r>
      <w:r w:rsidR="002F441B" w:rsidRPr="00BA3A56">
        <w:t>eelnõukohase seadusega</w:t>
      </w:r>
      <w:r w:rsidR="009E5713" w:rsidRPr="00BA3A56">
        <w:t xml:space="preserve"> </w:t>
      </w:r>
      <w:r w:rsidR="00A95D94" w:rsidRPr="00BA3A56">
        <w:t>tehtavad</w:t>
      </w:r>
      <w:r w:rsidR="009E5713" w:rsidRPr="00BA3A56">
        <w:t xml:space="preserve"> muudatused erinevad ehitusseadustikust selle poolest, et </w:t>
      </w:r>
      <w:r w:rsidR="00DA1F2A" w:rsidRPr="00BA3A56">
        <w:t xml:space="preserve">kui ehitusseadustikus on ehitised jaotatud ehitusloakohustuslikeks ja ehitusteatise kohustuslikeks (kasutusloa ja kasutusteatise kohustuslikeks) ning taotlejal tuleb esitada </w:t>
      </w:r>
      <w:r w:rsidR="00117151" w:rsidRPr="00BA3A56">
        <w:t xml:space="preserve">vastavalt </w:t>
      </w:r>
      <w:r w:rsidR="00DA1F2A" w:rsidRPr="00BA3A56">
        <w:t>kas ehitusloa taotlus või ehitusteatis (kasutusloa  taotlus või kasutusteatis), siis eelnõukohase</w:t>
      </w:r>
      <w:r w:rsidR="002F441B" w:rsidRPr="00BA3A56">
        <w:t xml:space="preserve"> seaduse</w:t>
      </w:r>
      <w:r w:rsidR="00DA1F2A" w:rsidRPr="00BA3A56">
        <w:t xml:space="preserve"> muudatuse järgselt ehitusloa (kasutusloa) taotlust ei ole vaja enam esitada. Teatud juhtudel tuleb esitada ehitusteatis ja teatud juhtudel ei ole vaja ka seda esitada. Kasutusteatis tuleb alati esitada. </w:t>
      </w:r>
    </w:p>
    <w:p w14:paraId="3CF8A567" w14:textId="6719E0BA" w:rsidR="00B3201F" w:rsidRPr="00BA3A56" w:rsidRDefault="00AF2660" w:rsidP="008F370B">
      <w:pPr>
        <w:autoSpaceDE/>
        <w:autoSpaceDN/>
        <w:spacing w:after="160"/>
        <w:jc w:val="both"/>
      </w:pPr>
      <w:r w:rsidRPr="00BA3A56">
        <w:t>Loa</w:t>
      </w:r>
      <w:r w:rsidR="00626407" w:rsidRPr="00BA3A56">
        <w:t>menetluse</w:t>
      </w:r>
      <w:r w:rsidRPr="00BA3A56">
        <w:t xml:space="preserve"> asendamine teatamisega vähendab halduskoormust isikutele ja </w:t>
      </w:r>
      <w:proofErr w:type="spellStart"/>
      <w:r w:rsidR="006E7D81" w:rsidRPr="00BA3A56">
        <w:t>MaRu</w:t>
      </w:r>
      <w:proofErr w:type="spellEnd"/>
      <w:r w:rsidRPr="00BA3A56">
        <w:t xml:space="preserve"> töökoormust. Maaparandussüsteemi loamenetluse eesmärk on eelkõige maaparandussüsteemi toimimise tagamine ning seeläbi teiste isikute õiguste ja vara kahjustamise vältimine. Kõik maaparandussüsteemi ehitamisega seotud tegevused ei ohusta seda nii suurel määral, et oleks vaja läbi viia põhjalik loamenetlus. Ehitamisest ja kasutamisest teavitamisel on </w:t>
      </w:r>
      <w:proofErr w:type="spellStart"/>
      <w:r w:rsidR="006E7D81" w:rsidRPr="00BA3A56">
        <w:t>MaRu</w:t>
      </w:r>
      <w:r w:rsidRPr="00BA3A56">
        <w:t>-l</w:t>
      </w:r>
      <w:proofErr w:type="spellEnd"/>
      <w:r w:rsidRPr="00BA3A56">
        <w:t xml:space="preserve"> võimalik sekkuda seal, kus </w:t>
      </w:r>
      <w:proofErr w:type="spellStart"/>
      <w:r w:rsidR="006E7D81" w:rsidRPr="00BA3A56">
        <w:t>MaRu</w:t>
      </w:r>
      <w:proofErr w:type="spellEnd"/>
      <w:r w:rsidRPr="00BA3A56">
        <w:t xml:space="preserve"> hinnangul on vaja anda ehitamiseks tingimusi või esitada teatis kooskõlastamiseks või arvamuse andmiseks asutustele või isikutele, keda ehitamine võib mõjutada. Ehitamise kavandajale </w:t>
      </w:r>
      <w:r w:rsidR="00B3201F" w:rsidRPr="00BA3A56">
        <w:t>kontrolli tulemusel esitatavad</w:t>
      </w:r>
      <w:r w:rsidRPr="00BA3A56">
        <w:t xml:space="preserve"> nõuded annab </w:t>
      </w:r>
      <w:proofErr w:type="spellStart"/>
      <w:r w:rsidR="006E7D81" w:rsidRPr="00BA3A56">
        <w:t>MaRu</w:t>
      </w:r>
      <w:proofErr w:type="spellEnd"/>
      <w:r w:rsidRPr="00BA3A56">
        <w:t xml:space="preserve"> ehitusloana. </w:t>
      </w:r>
    </w:p>
    <w:p w14:paraId="07BBDCC7" w14:textId="0CB2A88B" w:rsidR="00AF2660" w:rsidRPr="00BA3A56" w:rsidRDefault="00AF2660" w:rsidP="008F370B">
      <w:pPr>
        <w:autoSpaceDE/>
        <w:autoSpaceDN/>
        <w:spacing w:after="160"/>
        <w:jc w:val="both"/>
      </w:pPr>
      <w:r w:rsidRPr="00BA3A56">
        <w:t>Samad põhimõtted kehtivad ka kasutusloa asendamisel kasutusteatisega.</w:t>
      </w:r>
    </w:p>
    <w:p w14:paraId="4D1170CB" w14:textId="4CA67E43" w:rsidR="00AF2660" w:rsidRPr="00BA3A56" w:rsidRDefault="00AF2660" w:rsidP="00D13826">
      <w:pPr>
        <w:autoSpaceDE/>
        <w:autoSpaceDN/>
        <w:spacing w:after="160"/>
        <w:jc w:val="both"/>
      </w:pPr>
      <w:r w:rsidRPr="00BA3A56">
        <w:t>Nimetatud muudatused</w:t>
      </w:r>
      <w:r w:rsidR="00816F78" w:rsidRPr="00BA3A56">
        <w:t xml:space="preserve"> on seotud</w:t>
      </w:r>
      <w:r w:rsidRPr="00BA3A56">
        <w:t xml:space="preserve"> </w:t>
      </w:r>
      <w:proofErr w:type="spellStart"/>
      <w:r w:rsidR="00BA0876" w:rsidRPr="00BA3A56">
        <w:t>MaaParS</w:t>
      </w:r>
      <w:proofErr w:type="spellEnd"/>
      <w:r w:rsidR="00237F6B" w:rsidRPr="00BA3A56">
        <w:t>-</w:t>
      </w:r>
      <w:r w:rsidR="00BA0876" w:rsidRPr="00BA3A56">
        <w:t>i</w:t>
      </w:r>
      <w:r w:rsidRPr="00BA3A56">
        <w:t xml:space="preserve"> §</w:t>
      </w:r>
      <w:r w:rsidR="00BA0876" w:rsidRPr="00BA3A56">
        <w:t>-s</w:t>
      </w:r>
      <w:r w:rsidRPr="00BA3A56">
        <w:t xml:space="preserve"> 20</w:t>
      </w:r>
      <w:r w:rsidRPr="00BA3A56">
        <w:rPr>
          <w:vertAlign w:val="superscript"/>
        </w:rPr>
        <w:t>1</w:t>
      </w:r>
      <w:r w:rsidRPr="00BA3A56">
        <w:t xml:space="preserve"> ja §</w:t>
      </w:r>
      <w:r w:rsidR="00BA0876" w:rsidRPr="00BA3A56">
        <w:t>-s</w:t>
      </w:r>
      <w:r w:rsidRPr="00BA3A56">
        <w:t xml:space="preserve"> 30</w:t>
      </w:r>
      <w:r w:rsidRPr="00BA3A56">
        <w:rPr>
          <w:vertAlign w:val="superscript"/>
        </w:rPr>
        <w:t>1</w:t>
      </w:r>
      <w:r w:rsidRPr="00BA3A56">
        <w:t xml:space="preserve"> </w:t>
      </w:r>
      <w:r w:rsidR="00BA0876" w:rsidRPr="00BA3A56">
        <w:t xml:space="preserve">kavandatud </w:t>
      </w:r>
      <w:r w:rsidRPr="00BA3A56">
        <w:t>muudatus</w:t>
      </w:r>
      <w:r w:rsidR="00816F78" w:rsidRPr="00BA3A56">
        <w:t>tega</w:t>
      </w:r>
      <w:r w:rsidRPr="00BA3A56">
        <w:t>.</w:t>
      </w:r>
    </w:p>
    <w:p w14:paraId="312105EC" w14:textId="2A46BC3D" w:rsidR="00AF2660" w:rsidRPr="00BA3A56" w:rsidRDefault="00AF2660" w:rsidP="008F370B">
      <w:pPr>
        <w:autoSpaceDE/>
        <w:autoSpaceDN/>
        <w:jc w:val="both"/>
        <w:rPr>
          <w:b/>
          <w:bCs/>
        </w:rPr>
      </w:pPr>
      <w:r w:rsidRPr="00BA3A56">
        <w:rPr>
          <w:b/>
          <w:bCs/>
        </w:rPr>
        <w:t>Projekteerimistingimused</w:t>
      </w:r>
    </w:p>
    <w:p w14:paraId="57AB761F" w14:textId="6543FF83" w:rsidR="00684AAE" w:rsidRPr="00BA3A56" w:rsidRDefault="00FD52D0" w:rsidP="008F370B">
      <w:pPr>
        <w:autoSpaceDE/>
        <w:autoSpaceDN/>
        <w:spacing w:after="160"/>
        <w:jc w:val="both"/>
      </w:pPr>
      <w:r w:rsidRPr="00BA3A56">
        <w:t xml:space="preserve">Erinevalt kehtivast regulatsioonist tuleb eelnõu kohaselt taotleda projekteerimistingimused väikesüsteemi ehitamiseks, </w:t>
      </w:r>
      <w:r w:rsidR="00670490" w:rsidRPr="00BA3A56">
        <w:t>mille</w:t>
      </w:r>
      <w:r w:rsidR="00075D42" w:rsidRPr="00BA3A56">
        <w:t>l</w:t>
      </w:r>
      <w:r w:rsidR="00670490" w:rsidRPr="00BA3A56">
        <w:t xml:space="preserve"> asukohast tulenevalt on avalik-õiguslikud kitsendused</w:t>
      </w:r>
      <w:r w:rsidRPr="00BA3A56">
        <w:t xml:space="preserve">. Muudatus on vajalik selleks, et oleks tagatud </w:t>
      </w:r>
      <w:r w:rsidR="00A93CEB" w:rsidRPr="00BA3A56">
        <w:t xml:space="preserve">nende </w:t>
      </w:r>
      <w:r w:rsidRPr="00BA3A56">
        <w:t>väärtuste</w:t>
      </w:r>
      <w:r w:rsidR="00A93CEB" w:rsidRPr="00BA3A56">
        <w:t xml:space="preserve">, mille kaitseks avalik-õiguslikud kitsendused seati (näiteks keskkond), kaitse </w:t>
      </w:r>
      <w:r w:rsidRPr="00BA3A56">
        <w:t>ja vajaduse</w:t>
      </w:r>
      <w:r w:rsidR="006F2C56" w:rsidRPr="00BA3A56">
        <w:t xml:space="preserve"> korral</w:t>
      </w:r>
      <w:r w:rsidRPr="00BA3A56">
        <w:t xml:space="preserve"> kavandatava tegevuse kooskõlastamine võimalikult varajases staadiumis, kus asjast huvitatud asutus või isik saab anda kooskõlastamisel tingimusi või esitada arvamust kavandatava tegevuse kohta. Sellisel juhul on tagatud juba projektlahenduses nende tingimustega arvestamine. Kui alal, kus </w:t>
      </w:r>
      <w:r w:rsidRPr="00BA3A56">
        <w:lastRenderedPageBreak/>
        <w:t>väikesüsteemi ehitamist kavandatakse, avalik-õiguslikud kitsendused puuduvad, siis ei ole väikesüsteemi ehitamiseks projekteerimistingimusi endiselt nõutud.</w:t>
      </w:r>
    </w:p>
    <w:p w14:paraId="5AECF0F8" w14:textId="081D6BDA" w:rsidR="00AF2660" w:rsidRPr="00BA3A56" w:rsidRDefault="00FD52D0" w:rsidP="008F370B">
      <w:pPr>
        <w:autoSpaceDE/>
        <w:autoSpaceDN/>
        <w:spacing w:after="160"/>
        <w:jc w:val="both"/>
      </w:pPr>
      <w:r w:rsidRPr="00BA3A56">
        <w:t xml:space="preserve">Samas on kavandatud muudatus üksikrajatise ehitamise lihtsustamiseks. Muudatuse kohaselt võib </w:t>
      </w:r>
      <w:r w:rsidR="00AF2660" w:rsidRPr="00BA3A56">
        <w:t xml:space="preserve">üksikrajatise </w:t>
      </w:r>
      <w:r w:rsidRPr="00BA3A56">
        <w:t>ehitada</w:t>
      </w:r>
      <w:r w:rsidR="00AF2660" w:rsidRPr="00BA3A56">
        <w:t xml:space="preserve"> ilma projekteerimistingimusteta. Muudatusega vähendatakse halduskoormust isikutele ja </w:t>
      </w:r>
      <w:proofErr w:type="spellStart"/>
      <w:r w:rsidR="006E7D81" w:rsidRPr="00BA3A56">
        <w:t>MaRu</w:t>
      </w:r>
      <w:proofErr w:type="spellEnd"/>
      <w:r w:rsidR="00AF2660" w:rsidRPr="00BA3A56">
        <w:t xml:space="preserve"> töökoormust ning samas ei kaasne sellega </w:t>
      </w:r>
      <w:r w:rsidR="00075D42" w:rsidRPr="00BA3A56">
        <w:t xml:space="preserve">olulisi </w:t>
      </w:r>
      <w:r w:rsidR="00AF2660" w:rsidRPr="00BA3A56">
        <w:t>riske</w:t>
      </w:r>
      <w:r w:rsidR="000909C0" w:rsidRPr="00BA3A56">
        <w:t xml:space="preserve"> maaparandussüsteemi toimivusele</w:t>
      </w:r>
      <w:r w:rsidR="00AF2660" w:rsidRPr="00BA3A56">
        <w:t xml:space="preserve">. Näiteks eesvoolul asuva truubi ehitamiseks on  kehtiva regulatsiooni kohaselt vajalik ehitusluba ja sellega kaasnevalt ka projekteerimistingimused. Selline truup saab mõjutada maaparandussüsteemi toimimist. Kui siiski peaks projektis olema puudusi, siis saab </w:t>
      </w:r>
      <w:proofErr w:type="spellStart"/>
      <w:r w:rsidR="006E7D81" w:rsidRPr="00BA3A56">
        <w:t>MaRu</w:t>
      </w:r>
      <w:proofErr w:type="spellEnd"/>
      <w:r w:rsidR="00AF2660" w:rsidRPr="00BA3A56">
        <w:t xml:space="preserve"> sekkuda  ehitusteatise esitamisel</w:t>
      </w:r>
      <w:r w:rsidR="002C20B9" w:rsidRPr="00BA3A56">
        <w:t>.</w:t>
      </w:r>
      <w:r w:rsidR="00AF2660" w:rsidRPr="00BA3A56">
        <w:t xml:space="preserve"> </w:t>
      </w:r>
      <w:r w:rsidR="002C20B9" w:rsidRPr="00BA3A56">
        <w:t>Truubi rekonstrueerimise projekti peab koostama maaparanduse alal tegutsev ettevõtja, kes on oma ala asjatundja ning nõuetekohane ehitamine on sellega tagatud.</w:t>
      </w:r>
    </w:p>
    <w:p w14:paraId="4D4D83BB" w14:textId="43D719D3" w:rsidR="00AF2660" w:rsidRPr="00BA3A56" w:rsidRDefault="00AF2660" w:rsidP="00D13826">
      <w:pPr>
        <w:autoSpaceDE/>
        <w:autoSpaceDN/>
        <w:spacing w:after="160"/>
        <w:jc w:val="both"/>
      </w:pPr>
      <w:r w:rsidRPr="00BA3A56">
        <w:t xml:space="preserve">Nimetatud muudatused </w:t>
      </w:r>
      <w:r w:rsidR="00816F78" w:rsidRPr="00BA3A56">
        <w:t>on seotud</w:t>
      </w:r>
      <w:r w:rsidR="00075D42" w:rsidRPr="00BA3A56">
        <w:t xml:space="preserve"> </w:t>
      </w:r>
      <w:proofErr w:type="spellStart"/>
      <w:r w:rsidR="00075D42" w:rsidRPr="00BA3A56">
        <w:t>MaaParS</w:t>
      </w:r>
      <w:proofErr w:type="spellEnd"/>
      <w:r w:rsidR="006F2C56" w:rsidRPr="00BA3A56">
        <w:t>-i</w:t>
      </w:r>
      <w:r w:rsidRPr="00BA3A56">
        <w:t xml:space="preserve"> §</w:t>
      </w:r>
      <w:r w:rsidR="00075D42" w:rsidRPr="00BA3A56">
        <w:t>-s</w:t>
      </w:r>
      <w:r w:rsidRPr="00BA3A56">
        <w:t xml:space="preserve"> 9 ja §</w:t>
      </w:r>
      <w:r w:rsidR="00075D42" w:rsidRPr="00BA3A56">
        <w:t>-s</w:t>
      </w:r>
      <w:r w:rsidRPr="00BA3A56">
        <w:t xml:space="preserve"> 12 </w:t>
      </w:r>
      <w:r w:rsidR="00BA0876" w:rsidRPr="00BA3A56">
        <w:t xml:space="preserve">kavandatud </w:t>
      </w:r>
      <w:r w:rsidRPr="00BA3A56">
        <w:t>muudatus</w:t>
      </w:r>
      <w:r w:rsidR="00816F78" w:rsidRPr="00BA3A56">
        <w:t>tega</w:t>
      </w:r>
      <w:r w:rsidRPr="00BA3A56">
        <w:t>.</w:t>
      </w:r>
    </w:p>
    <w:p w14:paraId="31C38E9A" w14:textId="2E068C72" w:rsidR="00AF2660" w:rsidRPr="00BA3A56" w:rsidRDefault="00AF2660" w:rsidP="00D13826">
      <w:pPr>
        <w:autoSpaceDE/>
        <w:autoSpaceDN/>
        <w:rPr>
          <w:b/>
          <w:bCs/>
        </w:rPr>
      </w:pPr>
      <w:r w:rsidRPr="00BA3A56">
        <w:rPr>
          <w:b/>
          <w:bCs/>
        </w:rPr>
        <w:t>Üksikrajatis</w:t>
      </w:r>
    </w:p>
    <w:p w14:paraId="3642727A" w14:textId="577E4C9C" w:rsidR="00AF2660" w:rsidRPr="00BA3A56" w:rsidRDefault="00AF2660" w:rsidP="008F370B">
      <w:pPr>
        <w:autoSpaceDE/>
        <w:autoSpaceDN/>
        <w:spacing w:after="160"/>
        <w:jc w:val="both"/>
      </w:pPr>
      <w:r w:rsidRPr="00BA3A56">
        <w:t>Lisaks üksikrajatise projekteerimistingimuste nõudest loobumisele on lihtsustatud</w:t>
      </w:r>
      <w:r w:rsidR="00075D42" w:rsidRPr="00BA3A56">
        <w:t xml:space="preserve"> nõudeid</w:t>
      </w:r>
      <w:r w:rsidRPr="00BA3A56">
        <w:t xml:space="preserve"> selliste üksikrajatiste </w:t>
      </w:r>
      <w:r w:rsidR="00075D42" w:rsidRPr="00BA3A56">
        <w:t>ehitamiseks</w:t>
      </w:r>
      <w:r w:rsidRPr="00BA3A56">
        <w:t xml:space="preserve">, mis ei mõjuta oluliselt maaparandussüsteemi toimimist. </w:t>
      </w:r>
    </w:p>
    <w:p w14:paraId="10C52471" w14:textId="784835E4" w:rsidR="00475E7A" w:rsidRPr="00BA3A56" w:rsidRDefault="00AF2660" w:rsidP="008F370B">
      <w:pPr>
        <w:autoSpaceDE/>
        <w:autoSpaceDN/>
        <w:spacing w:after="160"/>
        <w:jc w:val="both"/>
      </w:pPr>
      <w:proofErr w:type="spellStart"/>
      <w:r w:rsidRPr="00BA3A56">
        <w:t>MaaParS</w:t>
      </w:r>
      <w:proofErr w:type="spellEnd"/>
      <w:r w:rsidR="006F2C56" w:rsidRPr="00BA3A56">
        <w:t>-i</w:t>
      </w:r>
      <w:r w:rsidRPr="00BA3A56">
        <w:t xml:space="preserve"> § 8 lõike 2 kohaselt on maaparandussüsteemi rekonstrueerimine olemasoleva maaparandussüsteemi plaanilahenduse, kuivendus- või niisutusviisi või ehitise konstruktsiooni oluline muutmine, sealhulgas avatud eesvoolu asendamine kollektoreesvooluga, või ehitise tehnoloogiline ümberseadistamine. </w:t>
      </w:r>
      <w:r w:rsidR="00FB24CC" w:rsidRPr="00BA3A56">
        <w:t xml:space="preserve">Kehtiva </w:t>
      </w:r>
      <w:r w:rsidR="00925EC1" w:rsidRPr="00BA3A56">
        <w:t>maaparandus</w:t>
      </w:r>
      <w:r w:rsidR="00FB24CC" w:rsidRPr="00BA3A56">
        <w:t xml:space="preserve">seaduse kohaselt rekonstrueerimiseks </w:t>
      </w:r>
      <w:r w:rsidRPr="00BA3A56">
        <w:t>on vajalik ehitus</w:t>
      </w:r>
      <w:r w:rsidR="00FB24CC" w:rsidRPr="00BA3A56">
        <w:t>luba</w:t>
      </w:r>
      <w:r w:rsidR="006F2C56" w:rsidRPr="00BA3A56">
        <w:t>.</w:t>
      </w:r>
      <w:r w:rsidRPr="00BA3A56">
        <w:t xml:space="preserve"> Nõue on seatud eesmärgiga tagada, et rekonstrueeritav maaparandussüsteem jääks </w:t>
      </w:r>
      <w:r w:rsidR="006F2C56" w:rsidRPr="00BA3A56">
        <w:t xml:space="preserve">pärast </w:t>
      </w:r>
      <w:r w:rsidRPr="00BA3A56">
        <w:t>rekonstrueerimist toimima nõuetekohaselt.</w:t>
      </w:r>
      <w:r w:rsidR="00F459F4" w:rsidRPr="00BA3A56">
        <w:t xml:space="preserve"> </w:t>
      </w:r>
      <w:r w:rsidR="006D1286" w:rsidRPr="00BA3A56">
        <w:t xml:space="preserve">Mõned üksikrajatised, näiteks </w:t>
      </w:r>
      <w:r w:rsidR="008604B3" w:rsidRPr="00BA3A56">
        <w:t>maaparandussüsteemi teenindav tee</w:t>
      </w:r>
      <w:r w:rsidR="006D1286" w:rsidRPr="00BA3A56">
        <w:t>, mis küll muuda</w:t>
      </w:r>
      <w:r w:rsidR="006F2C56" w:rsidRPr="00BA3A56">
        <w:t>b</w:t>
      </w:r>
      <w:r w:rsidR="006D1286" w:rsidRPr="00BA3A56">
        <w:t xml:space="preserve"> maaparandussüsteemi plaanilahendust, ei saa mõjutada maaparandussüsteemi kui terviku toimimist sellisel määral, et oleks </w:t>
      </w:r>
      <w:r w:rsidR="0045132F" w:rsidRPr="00BA3A56">
        <w:t xml:space="preserve">põhjendatud </w:t>
      </w:r>
      <w:r w:rsidR="006D1286" w:rsidRPr="00BA3A56">
        <w:t xml:space="preserve">suuremahuline loamenetlus. </w:t>
      </w:r>
      <w:r w:rsidR="00A950AC" w:rsidRPr="00BA3A56">
        <w:t>Kõikide ü</w:t>
      </w:r>
      <w:r w:rsidR="00F459F4" w:rsidRPr="00BA3A56">
        <w:t>ksikrajatis</w:t>
      </w:r>
      <w:r w:rsidR="00A950AC" w:rsidRPr="00BA3A56">
        <w:t>t</w:t>
      </w:r>
      <w:r w:rsidR="00F459F4" w:rsidRPr="00BA3A56">
        <w:t>e</w:t>
      </w:r>
      <w:r w:rsidR="00475E7A" w:rsidRPr="00BA3A56">
        <w:t xml:space="preserve"> ehitamine ei ole </w:t>
      </w:r>
      <w:r w:rsidR="00A950AC" w:rsidRPr="00BA3A56">
        <w:t xml:space="preserve">alati </w:t>
      </w:r>
      <w:r w:rsidR="00475E7A" w:rsidRPr="00BA3A56">
        <w:t xml:space="preserve">nii suure riskiga tegevus, et selleks oleks vaja </w:t>
      </w:r>
      <w:r w:rsidR="00A950AC" w:rsidRPr="00BA3A56">
        <w:t xml:space="preserve">täiemahulist projekti ning </w:t>
      </w:r>
      <w:r w:rsidR="00754DCE" w:rsidRPr="00BA3A56">
        <w:t xml:space="preserve">maaparanduse </w:t>
      </w:r>
      <w:r w:rsidR="00490E19" w:rsidRPr="00BA3A56">
        <w:t xml:space="preserve">alal </w:t>
      </w:r>
      <w:r w:rsidR="00754DCE" w:rsidRPr="00BA3A56">
        <w:t>tegutsevate ettevõtjate registrisse (edaspidi</w:t>
      </w:r>
      <w:r w:rsidR="00D326C8" w:rsidRPr="00BA3A56">
        <w:t xml:space="preserve"> ka</w:t>
      </w:r>
      <w:r w:rsidR="00754DCE" w:rsidRPr="00BA3A56">
        <w:t xml:space="preserve"> </w:t>
      </w:r>
      <w:r w:rsidR="00754DCE" w:rsidRPr="00BA3A56">
        <w:rPr>
          <w:i/>
          <w:iCs/>
        </w:rPr>
        <w:t>MATER</w:t>
      </w:r>
      <w:r w:rsidR="00754DCE" w:rsidRPr="00BA3A56">
        <w:t xml:space="preserve">) kantud </w:t>
      </w:r>
      <w:r w:rsidR="00A950AC" w:rsidRPr="00BA3A56">
        <w:t>projekteerijat ja ehitajat.</w:t>
      </w:r>
      <w:r w:rsidR="00E0132B" w:rsidRPr="00BA3A56">
        <w:t xml:space="preserve"> Samuti ei pea üksikrajatise projekt vastama kõikidele </w:t>
      </w:r>
      <w:r w:rsidR="00793182" w:rsidRPr="00BA3A56">
        <w:t xml:space="preserve">maaeluministri </w:t>
      </w:r>
      <w:r w:rsidR="005B0BFC" w:rsidRPr="00BA3A56">
        <w:t xml:space="preserve">25. veebruari 2019. a </w:t>
      </w:r>
      <w:r w:rsidR="00E0132B" w:rsidRPr="00BA3A56">
        <w:t>määruses</w:t>
      </w:r>
      <w:r w:rsidR="00260E3A" w:rsidRPr="00BA3A56">
        <w:t xml:space="preserve"> </w:t>
      </w:r>
      <w:r w:rsidR="00793182" w:rsidRPr="00BA3A56">
        <w:t>nr 14</w:t>
      </w:r>
      <w:r w:rsidR="00E0132B" w:rsidRPr="00BA3A56">
        <w:t xml:space="preserve"> „</w:t>
      </w:r>
      <w:hyperlink r:id="rId19" w:history="1">
        <w:r w:rsidR="00E0132B" w:rsidRPr="00BA3A56">
          <w:t>Maaparandussüsteemi ehitusprojekti nõuded</w:t>
        </w:r>
      </w:hyperlink>
      <w:r w:rsidR="00E0132B" w:rsidRPr="00BA3A56">
        <w:t xml:space="preserve">“ esitatud nõuetele. Seetõttu </w:t>
      </w:r>
      <w:r w:rsidR="00822247" w:rsidRPr="00BA3A56">
        <w:t xml:space="preserve">on kavandatud muudatus, mille kohaselt </w:t>
      </w:r>
      <w:r w:rsidR="00E0132B" w:rsidRPr="00BA3A56">
        <w:t xml:space="preserve">võib </w:t>
      </w:r>
      <w:r w:rsidR="00822247" w:rsidRPr="00BA3A56">
        <w:t>eelnõu § 20</w:t>
      </w:r>
      <w:r w:rsidR="00822247" w:rsidRPr="00BA3A56">
        <w:rPr>
          <w:vertAlign w:val="superscript"/>
        </w:rPr>
        <w:t>1</w:t>
      </w:r>
      <w:r w:rsidR="00822247" w:rsidRPr="00BA3A56">
        <w:t xml:space="preserve"> lõikes </w:t>
      </w:r>
      <w:r w:rsidR="008262CD" w:rsidRPr="00BA3A56">
        <w:t xml:space="preserve">5 </w:t>
      </w:r>
      <w:r w:rsidR="00822247" w:rsidRPr="00BA3A56">
        <w:t xml:space="preserve">loetletud </w:t>
      </w:r>
      <w:r w:rsidR="00E0132B" w:rsidRPr="00BA3A56">
        <w:t>üksikrajatis</w:t>
      </w:r>
      <w:r w:rsidR="005B0BFC" w:rsidRPr="00BA3A56">
        <w:t>i</w:t>
      </w:r>
      <w:r w:rsidR="00E0132B" w:rsidRPr="00BA3A56">
        <w:t xml:space="preserve"> </w:t>
      </w:r>
      <w:r w:rsidR="001E5803" w:rsidRPr="00BA3A56">
        <w:t>ehitada</w:t>
      </w:r>
      <w:r w:rsidR="00E0132B" w:rsidRPr="00BA3A56">
        <w:t xml:space="preserve"> </w:t>
      </w:r>
      <w:r w:rsidR="00490E19" w:rsidRPr="00BA3A56">
        <w:t xml:space="preserve">projekteerimistingimusi taotlemata ja </w:t>
      </w:r>
      <w:r w:rsidR="005B0BFC" w:rsidRPr="00BA3A56">
        <w:t xml:space="preserve">ehitusteatise ning </w:t>
      </w:r>
      <w:r w:rsidR="00E0132B" w:rsidRPr="00BA3A56">
        <w:t>ehituskava alusel</w:t>
      </w:r>
      <w:r w:rsidR="008262CD" w:rsidRPr="00BA3A56">
        <w:t>. Ü</w:t>
      </w:r>
      <w:r w:rsidR="001E5803" w:rsidRPr="00BA3A56">
        <w:t>lejäänud üksikrajatiste rajamise</w:t>
      </w:r>
      <w:r w:rsidR="00DC4F9B" w:rsidRPr="00BA3A56">
        <w:t>ks</w:t>
      </w:r>
      <w:r w:rsidR="001E5803" w:rsidRPr="00BA3A56">
        <w:t xml:space="preserve"> </w:t>
      </w:r>
      <w:r w:rsidR="004A697D" w:rsidRPr="00BA3A56">
        <w:t xml:space="preserve">ei ole vaja esitada </w:t>
      </w:r>
      <w:r w:rsidR="00DC4F9B" w:rsidRPr="00BA3A56">
        <w:t xml:space="preserve">ehitusteatist ega ehituskava, vaid esitatakse kasutusteatis koos </w:t>
      </w:r>
      <w:r w:rsidR="00022F2A" w:rsidRPr="00BA3A56">
        <w:t>ehitusdokumentidega</w:t>
      </w:r>
      <w:r w:rsidR="006035BA" w:rsidRPr="00BA3A56">
        <w:t xml:space="preserve"> (</w:t>
      </w:r>
      <w:r w:rsidR="005B0BFC" w:rsidRPr="00BA3A56">
        <w:t>vt</w:t>
      </w:r>
      <w:r w:rsidR="006035BA" w:rsidRPr="00BA3A56">
        <w:t xml:space="preserve"> </w:t>
      </w:r>
      <w:r w:rsidR="00243708" w:rsidRPr="00BA3A56">
        <w:t>tabel</w:t>
      </w:r>
      <w:r w:rsidR="006035BA" w:rsidRPr="00BA3A56">
        <w:t>1)</w:t>
      </w:r>
      <w:r w:rsidR="001E5803" w:rsidRPr="00BA3A56">
        <w:t xml:space="preserve">.  </w:t>
      </w:r>
      <w:r w:rsidR="00E0132B" w:rsidRPr="00BA3A56">
        <w:t xml:space="preserve"> </w:t>
      </w:r>
    </w:p>
    <w:p w14:paraId="2E2E8591" w14:textId="20AA7024" w:rsidR="00AF2660" w:rsidRPr="00BA3A56" w:rsidRDefault="006D1286" w:rsidP="008F370B">
      <w:pPr>
        <w:autoSpaceDE/>
        <w:autoSpaceDN/>
        <w:spacing w:after="160"/>
        <w:jc w:val="both"/>
      </w:pPr>
      <w:r w:rsidRPr="00BA3A56">
        <w:t xml:space="preserve">Muudatuse kohaselt tuleb </w:t>
      </w:r>
      <w:r w:rsidR="006238A6" w:rsidRPr="00BA3A56">
        <w:t xml:space="preserve">näiteks </w:t>
      </w:r>
      <w:r w:rsidR="00AF2660" w:rsidRPr="00BA3A56">
        <w:t xml:space="preserve">eesvoolul paikneva truubi rajamiseks esitada </w:t>
      </w:r>
      <w:r w:rsidRPr="00BA3A56">
        <w:t>ehit</w:t>
      </w:r>
      <w:r w:rsidR="00490E19" w:rsidRPr="00BA3A56">
        <w:t>us</w:t>
      </w:r>
      <w:r w:rsidRPr="00BA3A56">
        <w:t>kava, mille on koostanud MATER projekteerija</w:t>
      </w:r>
      <w:r w:rsidR="009A0EEA" w:rsidRPr="00BA3A56">
        <w:t>. K</w:t>
      </w:r>
      <w:r w:rsidR="00AF2660" w:rsidRPr="00BA3A56">
        <w:t xml:space="preserve">uivenduskraavil paikneva truubi võib rajada ilma </w:t>
      </w:r>
      <w:r w:rsidR="00DC4F9B" w:rsidRPr="00BA3A56">
        <w:t>ehitamisest teavitamata</w:t>
      </w:r>
      <w:r w:rsidR="009A0EEA" w:rsidRPr="00BA3A56">
        <w:t>, kuid ü</w:t>
      </w:r>
      <w:r w:rsidRPr="00BA3A56">
        <w:t xml:space="preserve">ksiku kraavi </w:t>
      </w:r>
      <w:r w:rsidR="009A0EEA" w:rsidRPr="00BA3A56">
        <w:t xml:space="preserve">rajamist </w:t>
      </w:r>
      <w:r w:rsidRPr="00BA3A56">
        <w:t>väljaspool maaparandussüsteemi maa-ala</w:t>
      </w:r>
      <w:r w:rsidR="009A0EEA" w:rsidRPr="00BA3A56">
        <w:t xml:space="preserve"> ei sa</w:t>
      </w:r>
      <w:r w:rsidR="00714BDF" w:rsidRPr="00BA3A56">
        <w:t>a</w:t>
      </w:r>
      <w:r w:rsidR="009A0EEA" w:rsidRPr="00BA3A56">
        <w:t xml:space="preserve"> käsitleda üksikrajatise rajamisena, sest sellega</w:t>
      </w:r>
      <w:r w:rsidRPr="00BA3A56">
        <w:t xml:space="preserve"> </w:t>
      </w:r>
      <w:r w:rsidR="009A0EEA" w:rsidRPr="00BA3A56">
        <w:t xml:space="preserve">suureneb </w:t>
      </w:r>
      <w:r w:rsidRPr="00BA3A56">
        <w:t xml:space="preserve">maaparandussüsteemi maa-ala, mis on </w:t>
      </w:r>
      <w:r w:rsidR="00AF2660" w:rsidRPr="00BA3A56">
        <w:t>maaparandus</w:t>
      </w:r>
      <w:r w:rsidR="00016858" w:rsidRPr="00BA3A56">
        <w:t>s</w:t>
      </w:r>
      <w:r w:rsidR="00AF2660" w:rsidRPr="00BA3A56">
        <w:t>üsteemi oluline muutmine ehk</w:t>
      </w:r>
      <w:r w:rsidR="00075D42" w:rsidRPr="00BA3A56">
        <w:t xml:space="preserve"> tegemist on</w:t>
      </w:r>
      <w:r w:rsidR="00AF2660" w:rsidRPr="00BA3A56">
        <w:t xml:space="preserve"> </w:t>
      </w:r>
      <w:r w:rsidR="009A0EEA" w:rsidRPr="00BA3A56">
        <w:t xml:space="preserve">maaparandussüsteemi </w:t>
      </w:r>
      <w:r w:rsidR="00AF2660" w:rsidRPr="00BA3A56">
        <w:t>rekonstrueerimi</w:t>
      </w:r>
      <w:r w:rsidR="00075D42" w:rsidRPr="00BA3A56">
        <w:t>sega</w:t>
      </w:r>
      <w:r w:rsidR="00D318A2" w:rsidRPr="00BA3A56">
        <w:t xml:space="preserve"> ja selleks</w:t>
      </w:r>
      <w:r w:rsidR="00AF2660" w:rsidRPr="00BA3A56">
        <w:t xml:space="preserve"> on vaja taotleda projekteerimistingimused</w:t>
      </w:r>
      <w:r w:rsidR="00714BDF" w:rsidRPr="00BA3A56">
        <w:t xml:space="preserve"> ning </w:t>
      </w:r>
      <w:r w:rsidR="00AF2660" w:rsidRPr="00BA3A56">
        <w:t>esitada ehitus- ja kasutusteatis.</w:t>
      </w:r>
    </w:p>
    <w:p w14:paraId="1B60E054" w14:textId="447F7696" w:rsidR="006D1286" w:rsidRPr="00BA3A56" w:rsidRDefault="00DC4F9B" w:rsidP="008F370B">
      <w:pPr>
        <w:autoSpaceDE/>
        <w:autoSpaceDN/>
        <w:spacing w:after="160"/>
        <w:jc w:val="both"/>
      </w:pPr>
      <w:r w:rsidRPr="00BA3A56">
        <w:t>Vajaduse</w:t>
      </w:r>
      <w:r w:rsidR="006238A6" w:rsidRPr="00BA3A56">
        <w:t xml:space="preserve"> korral</w:t>
      </w:r>
      <w:r w:rsidRPr="00BA3A56">
        <w:t xml:space="preserve"> saab </w:t>
      </w:r>
      <w:proofErr w:type="spellStart"/>
      <w:r w:rsidR="006E7D81" w:rsidRPr="00BA3A56">
        <w:t>MaRu</w:t>
      </w:r>
      <w:proofErr w:type="spellEnd"/>
      <w:r w:rsidRPr="00BA3A56">
        <w:t xml:space="preserve"> ehitusteatiseta</w:t>
      </w:r>
      <w:r w:rsidR="006D1286" w:rsidRPr="00BA3A56">
        <w:t xml:space="preserve"> ehitatava üksikrajatise</w:t>
      </w:r>
      <w:r w:rsidR="008A7ACA" w:rsidRPr="00BA3A56">
        <w:t>, näiteks maaparandussüsteemi teenindava tee või kuivenduskraavil asuva truubi</w:t>
      </w:r>
      <w:r w:rsidR="001C1994" w:rsidRPr="00BA3A56">
        <w:t xml:space="preserve"> puhul</w:t>
      </w:r>
      <w:r w:rsidR="006D1286" w:rsidRPr="00BA3A56">
        <w:t xml:space="preserve"> sekkuda </w:t>
      </w:r>
      <w:r w:rsidR="001C1994" w:rsidRPr="00BA3A56">
        <w:t xml:space="preserve">kasutusteatise </w:t>
      </w:r>
      <w:r w:rsidR="006238A6" w:rsidRPr="00BA3A56">
        <w:t xml:space="preserve">saamise </w:t>
      </w:r>
      <w:r w:rsidR="00D318A2" w:rsidRPr="00BA3A56">
        <w:t xml:space="preserve">järgselt kümne päeva jooksul. </w:t>
      </w:r>
    </w:p>
    <w:p w14:paraId="49C6DDF2" w14:textId="6BB3284A" w:rsidR="00AF2660" w:rsidRDefault="00AF2660" w:rsidP="00D13826">
      <w:pPr>
        <w:autoSpaceDE/>
        <w:autoSpaceDN/>
        <w:spacing w:after="160"/>
        <w:jc w:val="both"/>
      </w:pPr>
      <w:r w:rsidRPr="00BA3A56">
        <w:t xml:space="preserve">Nimetatud muudatused </w:t>
      </w:r>
      <w:r w:rsidR="008D4838" w:rsidRPr="00BA3A56">
        <w:t>on seotud</w:t>
      </w:r>
      <w:r w:rsidR="00075D42" w:rsidRPr="00BA3A56">
        <w:t xml:space="preserve"> </w:t>
      </w:r>
      <w:proofErr w:type="spellStart"/>
      <w:r w:rsidR="00075D42" w:rsidRPr="00BA3A56">
        <w:t>MaaParS</w:t>
      </w:r>
      <w:proofErr w:type="spellEnd"/>
      <w:r w:rsidR="00D24425" w:rsidRPr="00BA3A56">
        <w:t>-</w:t>
      </w:r>
      <w:r w:rsidR="00075D42" w:rsidRPr="00BA3A56">
        <w:t>i</w:t>
      </w:r>
      <w:r w:rsidRPr="00BA3A56">
        <w:t xml:space="preserve"> § 9</w:t>
      </w:r>
      <w:r w:rsidR="00B5562F" w:rsidRPr="00BA3A56">
        <w:t xml:space="preserve"> </w:t>
      </w:r>
      <w:r w:rsidR="00D24425" w:rsidRPr="00BA3A56">
        <w:t>lõikes</w:t>
      </w:r>
      <w:r w:rsidR="00B5562F" w:rsidRPr="00BA3A56">
        <w:t xml:space="preserve"> 1, </w:t>
      </w:r>
      <w:r w:rsidR="00F965C2" w:rsidRPr="00BA3A56">
        <w:t xml:space="preserve">§ </w:t>
      </w:r>
      <w:r w:rsidR="00B5562F" w:rsidRPr="00BA3A56">
        <w:t xml:space="preserve">10 </w:t>
      </w:r>
      <w:r w:rsidR="00D24425" w:rsidRPr="00BA3A56">
        <w:t>lõikes</w:t>
      </w:r>
      <w:r w:rsidR="00B5562F" w:rsidRPr="00BA3A56">
        <w:t xml:space="preserve"> 2</w:t>
      </w:r>
      <w:r w:rsidR="00B5562F" w:rsidRPr="00BA3A56">
        <w:rPr>
          <w:vertAlign w:val="superscript"/>
        </w:rPr>
        <w:t>1</w:t>
      </w:r>
      <w:r w:rsidR="00B5562F" w:rsidRPr="00BA3A56">
        <w:t xml:space="preserve">, </w:t>
      </w:r>
      <w:r w:rsidR="00F965C2" w:rsidRPr="00BA3A56">
        <w:t>§</w:t>
      </w:r>
      <w:r w:rsidR="00075D42" w:rsidRPr="00BA3A56">
        <w:t>-s</w:t>
      </w:r>
      <w:r w:rsidR="00F965C2" w:rsidRPr="00BA3A56">
        <w:t xml:space="preserve"> 12, §</w:t>
      </w:r>
      <w:r w:rsidR="00075D42" w:rsidRPr="00BA3A56">
        <w:t>-s</w:t>
      </w:r>
      <w:r w:rsidR="00F965C2" w:rsidRPr="00BA3A56">
        <w:t xml:space="preserve"> </w:t>
      </w:r>
      <w:r w:rsidR="00B5562F" w:rsidRPr="00BA3A56">
        <w:t>16</w:t>
      </w:r>
      <w:r w:rsidR="00B5562F" w:rsidRPr="00BA3A56">
        <w:rPr>
          <w:vertAlign w:val="superscript"/>
        </w:rPr>
        <w:t>1</w:t>
      </w:r>
      <w:r w:rsidR="00B5562F" w:rsidRPr="00BA3A56">
        <w:t xml:space="preserve">, </w:t>
      </w:r>
      <w:r w:rsidR="00F965C2" w:rsidRPr="00BA3A56">
        <w:t>§</w:t>
      </w:r>
      <w:r w:rsidR="00075D42" w:rsidRPr="00BA3A56">
        <w:t>-s</w:t>
      </w:r>
      <w:r w:rsidR="00F965C2" w:rsidRPr="00BA3A56">
        <w:t xml:space="preserve"> </w:t>
      </w:r>
      <w:r w:rsidR="00B5562F" w:rsidRPr="00BA3A56">
        <w:t>20</w:t>
      </w:r>
      <w:r w:rsidR="00B5562F" w:rsidRPr="00BA3A56">
        <w:rPr>
          <w:vertAlign w:val="superscript"/>
        </w:rPr>
        <w:t>1</w:t>
      </w:r>
      <w:r w:rsidR="00B5562F" w:rsidRPr="00BA3A56">
        <w:t xml:space="preserve">, </w:t>
      </w:r>
      <w:r w:rsidR="00F965C2" w:rsidRPr="00BA3A56">
        <w:t>§</w:t>
      </w:r>
      <w:r w:rsidR="00075D42" w:rsidRPr="00BA3A56">
        <w:t>-s</w:t>
      </w:r>
      <w:r w:rsidR="00F965C2" w:rsidRPr="00BA3A56">
        <w:t xml:space="preserve"> 23, § 30 </w:t>
      </w:r>
      <w:r w:rsidR="00D24425" w:rsidRPr="00BA3A56">
        <w:t>lõi</w:t>
      </w:r>
      <w:r w:rsidR="00B3204E" w:rsidRPr="00BA3A56">
        <w:t>kes</w:t>
      </w:r>
      <w:r w:rsidR="00F965C2" w:rsidRPr="00BA3A56">
        <w:t xml:space="preserve"> 8</w:t>
      </w:r>
      <w:r w:rsidR="00B5562F" w:rsidRPr="00BA3A56">
        <w:t xml:space="preserve"> </w:t>
      </w:r>
      <w:r w:rsidR="00075D42" w:rsidRPr="00BA3A56">
        <w:t xml:space="preserve"> ja</w:t>
      </w:r>
      <w:r w:rsidR="00D24425" w:rsidRPr="00BA3A56">
        <w:t xml:space="preserve"> </w:t>
      </w:r>
      <w:r w:rsidR="00F965C2" w:rsidRPr="00BA3A56">
        <w:t>§</w:t>
      </w:r>
      <w:r w:rsidR="00075D42" w:rsidRPr="00BA3A56">
        <w:t>-s</w:t>
      </w:r>
      <w:r w:rsidR="00F965C2" w:rsidRPr="00BA3A56">
        <w:t xml:space="preserve"> 30</w:t>
      </w:r>
      <w:r w:rsidR="00F965C2" w:rsidRPr="00BA3A56">
        <w:rPr>
          <w:vertAlign w:val="superscript"/>
        </w:rPr>
        <w:t>1</w:t>
      </w:r>
      <w:r w:rsidRPr="00BA3A56">
        <w:t xml:space="preserve"> </w:t>
      </w:r>
      <w:r w:rsidR="00BA0876" w:rsidRPr="00BA3A56">
        <w:t xml:space="preserve">kavandatud </w:t>
      </w:r>
      <w:r w:rsidRPr="00BA3A56">
        <w:t>muudatus</w:t>
      </w:r>
      <w:r w:rsidR="008D4838" w:rsidRPr="00BA3A56">
        <w:t>tega</w:t>
      </w:r>
      <w:r w:rsidRPr="00BA3A56">
        <w:t>.</w:t>
      </w:r>
    </w:p>
    <w:p w14:paraId="64A9C034" w14:textId="77777777" w:rsidR="000671F3" w:rsidRDefault="000671F3" w:rsidP="00D13826">
      <w:pPr>
        <w:autoSpaceDE/>
        <w:autoSpaceDN/>
        <w:spacing w:after="160"/>
        <w:jc w:val="both"/>
        <w:rPr>
          <w:del w:id="34" w:author="Maarja-Liis Lall - JUSTDIGI" w:date="2026-02-18T15:50:00Z" w16du:dateUtc="2026-02-18T15:50:08Z"/>
        </w:rPr>
      </w:pPr>
      <w:commentRangeStart w:id="35"/>
      <w:commentRangeEnd w:id="35"/>
      <w:r>
        <w:commentReference w:id="35"/>
      </w:r>
    </w:p>
    <w:p w14:paraId="20ABAD37" w14:textId="77777777" w:rsidR="000671F3" w:rsidRPr="00BA3A56" w:rsidRDefault="000671F3" w:rsidP="00D13826">
      <w:pPr>
        <w:autoSpaceDE/>
        <w:autoSpaceDN/>
        <w:spacing w:after="160"/>
        <w:jc w:val="both"/>
        <w:rPr>
          <w:del w:id="36" w:author="Maarja-Liis Lall - JUSTDIGI" w:date="2026-02-18T15:50:00Z" w16du:dateUtc="2026-02-18T15:50:08Z"/>
        </w:rPr>
      </w:pPr>
    </w:p>
    <w:p w14:paraId="6D3D77AF" w14:textId="2E1D1267" w:rsidR="00AF2660" w:rsidRPr="00BA3A56" w:rsidRDefault="00AF2660" w:rsidP="00D13826">
      <w:pPr>
        <w:autoSpaceDE/>
        <w:autoSpaceDN/>
        <w:jc w:val="both"/>
        <w:rPr>
          <w:b/>
          <w:bCs/>
        </w:rPr>
      </w:pPr>
      <w:r w:rsidRPr="00BA3A56">
        <w:rPr>
          <w:b/>
          <w:bCs/>
        </w:rPr>
        <w:lastRenderedPageBreak/>
        <w:t xml:space="preserve">Teatistega esitatavate andmete loetelude ühtlustamine </w:t>
      </w:r>
    </w:p>
    <w:p w14:paraId="6A256E8E" w14:textId="387291DD" w:rsidR="00AF2660" w:rsidRPr="00BA3A56" w:rsidRDefault="00AF2660" w:rsidP="00D13826">
      <w:pPr>
        <w:autoSpaceDE/>
        <w:autoSpaceDN/>
        <w:spacing w:after="160"/>
        <w:jc w:val="both"/>
      </w:pPr>
      <w:r w:rsidRPr="00BA3A56">
        <w:t>Teatiste</w:t>
      </w:r>
      <w:r w:rsidR="00816F78" w:rsidRPr="00BA3A56">
        <w:t>ga</w:t>
      </w:r>
      <w:r w:rsidRPr="00BA3A56">
        <w:t xml:space="preserve"> esitatavate andmete loetelu ühtlustamise eesmärk on parem andmete jälgitavus. </w:t>
      </w:r>
      <w:r w:rsidR="00816F78" w:rsidRPr="00BA3A56">
        <w:t xml:space="preserve">Kehtivas </w:t>
      </w:r>
      <w:proofErr w:type="spellStart"/>
      <w:r w:rsidR="00816F78" w:rsidRPr="00BA3A56">
        <w:t>MaaParS</w:t>
      </w:r>
      <w:proofErr w:type="spellEnd"/>
      <w:r w:rsidR="00816F78" w:rsidRPr="00BA3A56">
        <w:t>-i regulatsioonis on e</w:t>
      </w:r>
      <w:r w:rsidR="00BA0876" w:rsidRPr="00BA3A56">
        <w:t xml:space="preserve">rinevates ehitamise etappides erinevate </w:t>
      </w:r>
      <w:r w:rsidRPr="00BA3A56">
        <w:t>lubade taotlemise</w:t>
      </w:r>
      <w:r w:rsidR="00BA0876" w:rsidRPr="00BA3A56">
        <w:t>l</w:t>
      </w:r>
      <w:r w:rsidRPr="00BA3A56">
        <w:t xml:space="preserve"> ja </w:t>
      </w:r>
      <w:r w:rsidR="00BA0876" w:rsidRPr="00BA3A56">
        <w:t xml:space="preserve">lubade </w:t>
      </w:r>
      <w:r w:rsidRPr="00BA3A56">
        <w:t>andmise</w:t>
      </w:r>
      <w:r w:rsidR="00BA0876" w:rsidRPr="00BA3A56">
        <w:t>l</w:t>
      </w:r>
      <w:r w:rsidRPr="00BA3A56">
        <w:t xml:space="preserve"> </w:t>
      </w:r>
      <w:r w:rsidR="00816F78" w:rsidRPr="00BA3A56">
        <w:t>korduvad andmete loetelud</w:t>
      </w:r>
      <w:r w:rsidR="00642224" w:rsidRPr="00BA3A56">
        <w:t xml:space="preserve"> </w:t>
      </w:r>
      <w:r w:rsidR="00BA0876" w:rsidRPr="00BA3A56">
        <w:t>ja</w:t>
      </w:r>
      <w:r w:rsidR="005F1798" w:rsidRPr="00BA3A56">
        <w:t xml:space="preserve"> </w:t>
      </w:r>
      <w:r w:rsidRPr="00BA3A56">
        <w:t xml:space="preserve">need on grupeeritud erinevates paragrahvides erinevalt, mistõttu on keeruline esitatavate andmete üle ülevaadet saada. </w:t>
      </w:r>
      <w:r w:rsidR="00BA0876" w:rsidRPr="00BA3A56">
        <w:t xml:space="preserve">Seaduse muudatusega </w:t>
      </w:r>
      <w:r w:rsidR="004E2BF6" w:rsidRPr="00BA3A56">
        <w:t xml:space="preserve">esitatakse </w:t>
      </w:r>
      <w:r w:rsidR="00816F78" w:rsidRPr="00BA3A56">
        <w:t xml:space="preserve">teatistega seotud </w:t>
      </w:r>
      <w:r w:rsidR="004E2BF6" w:rsidRPr="00BA3A56">
        <w:t>andmete loetelud selliselt, et andmeid ei ole vaja uuesti loetleda</w:t>
      </w:r>
      <w:r w:rsidR="007B347C" w:rsidRPr="00BA3A56">
        <w:t xml:space="preserve"> ja</w:t>
      </w:r>
      <w:r w:rsidR="004E2BF6" w:rsidRPr="00BA3A56">
        <w:t xml:space="preserve"> nendele saab viidata. </w:t>
      </w:r>
    </w:p>
    <w:p w14:paraId="390F32B3" w14:textId="1C24C887" w:rsidR="00AF2660" w:rsidRPr="00BA3A56" w:rsidRDefault="00AF2660" w:rsidP="00D13826">
      <w:pPr>
        <w:autoSpaceDE/>
        <w:autoSpaceDN/>
        <w:spacing w:after="160"/>
        <w:jc w:val="both"/>
      </w:pPr>
      <w:r w:rsidRPr="00BA3A56">
        <w:t>Nimetatud muudatused</w:t>
      </w:r>
      <w:r w:rsidR="00D33812" w:rsidRPr="00BA3A56">
        <w:t xml:space="preserve"> on seotud</w:t>
      </w:r>
      <w:r w:rsidRPr="00BA3A56">
        <w:t xml:space="preserve"> </w:t>
      </w:r>
      <w:proofErr w:type="spellStart"/>
      <w:r w:rsidR="00BA0876" w:rsidRPr="00BA3A56">
        <w:t>MaaParS</w:t>
      </w:r>
      <w:proofErr w:type="spellEnd"/>
      <w:r w:rsidR="00816F78" w:rsidRPr="00BA3A56">
        <w:t>-</w:t>
      </w:r>
      <w:r w:rsidR="00BA0876" w:rsidRPr="00BA3A56">
        <w:t xml:space="preserve">i </w:t>
      </w:r>
      <w:r w:rsidRPr="00BA3A56">
        <w:t xml:space="preserve">§ 12 </w:t>
      </w:r>
      <w:r w:rsidR="00D33812" w:rsidRPr="00BA3A56">
        <w:t>lõikes</w:t>
      </w:r>
      <w:r w:rsidRPr="00BA3A56">
        <w:t xml:space="preserve"> </w:t>
      </w:r>
      <w:r w:rsidR="00D11249" w:rsidRPr="00BA3A56">
        <w:t>3</w:t>
      </w:r>
      <w:r w:rsidRPr="00BA3A56">
        <w:t xml:space="preserve">, § 13 </w:t>
      </w:r>
      <w:r w:rsidR="00D11249" w:rsidRPr="00BA3A56">
        <w:t>lõikes</w:t>
      </w:r>
      <w:r w:rsidRPr="00BA3A56">
        <w:t xml:space="preserve"> 3, § 23 </w:t>
      </w:r>
      <w:r w:rsidR="00D11249" w:rsidRPr="00BA3A56">
        <w:t>lõikes</w:t>
      </w:r>
      <w:r w:rsidRPr="00BA3A56">
        <w:t xml:space="preserve"> 2, </w:t>
      </w:r>
      <w:r w:rsidR="00D11249" w:rsidRPr="00BA3A56">
        <w:t>§ 30</w:t>
      </w:r>
      <w:r w:rsidR="00D11249" w:rsidRPr="00BA3A56">
        <w:rPr>
          <w:vertAlign w:val="superscript"/>
        </w:rPr>
        <w:t xml:space="preserve">1 </w:t>
      </w:r>
      <w:r w:rsidR="00D11249" w:rsidRPr="00BA3A56">
        <w:t>lõikes 3</w:t>
      </w:r>
      <w:r w:rsidR="00506078" w:rsidRPr="00BA3A56">
        <w:t xml:space="preserve"> ja</w:t>
      </w:r>
      <w:r w:rsidRPr="00BA3A56">
        <w:t xml:space="preserve"> </w:t>
      </w:r>
      <w:r w:rsidR="00D11249" w:rsidRPr="00BA3A56">
        <w:t>31</w:t>
      </w:r>
      <w:r w:rsidR="00D11249" w:rsidRPr="00BA3A56">
        <w:rPr>
          <w:vertAlign w:val="superscript"/>
        </w:rPr>
        <w:t>1</w:t>
      </w:r>
      <w:r w:rsidR="00D11249" w:rsidRPr="00BA3A56">
        <w:t xml:space="preserve"> lõikes 2</w:t>
      </w:r>
      <w:r w:rsidRPr="00BA3A56">
        <w:t xml:space="preserve"> </w:t>
      </w:r>
      <w:r w:rsidR="00BA0876" w:rsidRPr="00BA3A56">
        <w:t xml:space="preserve">kavandatud </w:t>
      </w:r>
      <w:r w:rsidRPr="00BA3A56">
        <w:t>muudatus</w:t>
      </w:r>
      <w:r w:rsidR="00D11249" w:rsidRPr="00BA3A56">
        <w:t>tega</w:t>
      </w:r>
      <w:r w:rsidRPr="00BA3A56">
        <w:t>.</w:t>
      </w:r>
    </w:p>
    <w:p w14:paraId="1718D333" w14:textId="4A2D982B" w:rsidR="00AF2660" w:rsidRPr="00BA3A56" w:rsidRDefault="00AF2660" w:rsidP="008F370B">
      <w:pPr>
        <w:autoSpaceDE/>
        <w:autoSpaceDN/>
        <w:spacing w:after="160"/>
        <w:jc w:val="both"/>
      </w:pPr>
      <w:r w:rsidRPr="00BA3A56">
        <w:rPr>
          <w:b/>
          <w:bCs/>
        </w:rPr>
        <w:t>Maaparandussüsteemi ja väikesüsteemi ehitamist reguleerivate sätete koondamine</w:t>
      </w:r>
    </w:p>
    <w:p w14:paraId="2E6AFAA9" w14:textId="37772E81" w:rsidR="00AF2660" w:rsidRPr="00BA3A56" w:rsidRDefault="00AF2660" w:rsidP="008F370B">
      <w:pPr>
        <w:autoSpaceDE/>
        <w:autoSpaceDN/>
        <w:spacing w:after="160"/>
        <w:jc w:val="both"/>
      </w:pPr>
      <w:r w:rsidRPr="00BA3A56">
        <w:t>Maaparandussüsteemi ja väikesüsteemi ehitamiseks kehtivad peamiselt samad nõuded</w:t>
      </w:r>
      <w:r w:rsidR="0007346B" w:rsidRPr="00BA3A56">
        <w:t>, kusjuures</w:t>
      </w:r>
      <w:r w:rsidR="00990508" w:rsidRPr="00BA3A56">
        <w:t xml:space="preserve"> </w:t>
      </w:r>
      <w:r w:rsidR="0007346B" w:rsidRPr="00BA3A56">
        <w:t>v</w:t>
      </w:r>
      <w:r w:rsidRPr="00BA3A56">
        <w:t xml:space="preserve">äikesüsteemil </w:t>
      </w:r>
      <w:r w:rsidR="0007346B" w:rsidRPr="00BA3A56">
        <w:t>on nõudeid vähem</w:t>
      </w:r>
      <w:r w:rsidRPr="00BA3A56">
        <w:t xml:space="preserve">. Kehtivas regulatsioonis on osasid väikesüsteemi ehitamiseks esitatavad nõudeid käsitletud eraldi paragrahvides ja osasid nõudeid koos maaparandussüsteemi ehitamise nõuetega. </w:t>
      </w:r>
      <w:r w:rsidR="00FF04C8" w:rsidRPr="00BA3A56">
        <w:t xml:space="preserve">Nõuete dubleerimise </w:t>
      </w:r>
      <w:r w:rsidRPr="00BA3A56">
        <w:t>vähendamiseks käsit</w:t>
      </w:r>
      <w:r w:rsidR="0011489D" w:rsidRPr="00BA3A56">
        <w:t>atakse</w:t>
      </w:r>
      <w:r w:rsidRPr="00BA3A56">
        <w:t xml:space="preserve"> eelnõu</w:t>
      </w:r>
      <w:r w:rsidR="0011489D" w:rsidRPr="00BA3A56">
        <w:t>kohases seaduses</w:t>
      </w:r>
      <w:r w:rsidRPr="00BA3A56">
        <w:t xml:space="preserve"> maaparandussüsteemi ja väikesüsteemi ehitamist koos</w:t>
      </w:r>
      <w:r w:rsidR="0011489D" w:rsidRPr="00BA3A56">
        <w:t xml:space="preserve"> samas paragrahvis</w:t>
      </w:r>
      <w:r w:rsidRPr="00BA3A56">
        <w:t>.</w:t>
      </w:r>
      <w:r w:rsidR="002A47EA" w:rsidRPr="00BA3A56">
        <w:t xml:space="preserve"> </w:t>
      </w:r>
      <w:r w:rsidR="005756D5" w:rsidRPr="00BA3A56">
        <w:t>Kui v</w:t>
      </w:r>
      <w:r w:rsidR="002A47EA" w:rsidRPr="00BA3A56">
        <w:t xml:space="preserve">äikesüsteemile </w:t>
      </w:r>
      <w:r w:rsidR="005756D5" w:rsidRPr="00BA3A56">
        <w:t>või üksikrajatisele on nõuetes erisusi, siis on need seaduses</w:t>
      </w:r>
      <w:r w:rsidR="0011489D" w:rsidRPr="00BA3A56">
        <w:t xml:space="preserve"> iga konkreetse paragrahvi sätetes</w:t>
      </w:r>
      <w:r w:rsidR="002A47EA" w:rsidRPr="00BA3A56">
        <w:t xml:space="preserve"> </w:t>
      </w:r>
      <w:r w:rsidR="0011489D" w:rsidRPr="00BA3A56">
        <w:t>sätestatud</w:t>
      </w:r>
      <w:r w:rsidR="005756D5" w:rsidRPr="00BA3A56">
        <w:t xml:space="preserve"> (</w:t>
      </w:r>
      <w:r w:rsidR="0011489D" w:rsidRPr="00BA3A56">
        <w:t>vt ka</w:t>
      </w:r>
      <w:r w:rsidR="005756D5" w:rsidRPr="00BA3A56">
        <w:t xml:space="preserve"> § 8</w:t>
      </w:r>
      <w:r w:rsidR="005756D5" w:rsidRPr="00BA3A56">
        <w:rPr>
          <w:vertAlign w:val="superscript"/>
        </w:rPr>
        <w:t>1</w:t>
      </w:r>
      <w:r w:rsidR="005756D5" w:rsidRPr="00BA3A56">
        <w:t xml:space="preserve"> selgitusi)</w:t>
      </w:r>
      <w:r w:rsidR="002A47EA" w:rsidRPr="00BA3A56">
        <w:t>.</w:t>
      </w:r>
    </w:p>
    <w:p w14:paraId="591EE289" w14:textId="266A58BF" w:rsidR="00AF2660" w:rsidRPr="00BA3A56" w:rsidRDefault="00AF2660" w:rsidP="00D13826">
      <w:pPr>
        <w:autoSpaceDE/>
        <w:autoSpaceDN/>
        <w:spacing w:after="160"/>
        <w:jc w:val="both"/>
      </w:pPr>
      <w:r w:rsidRPr="00BA3A56">
        <w:t xml:space="preserve">Nimetatud muudatused </w:t>
      </w:r>
      <w:r w:rsidR="006B1B4A" w:rsidRPr="00BA3A56">
        <w:t>on seotud</w:t>
      </w:r>
      <w:r w:rsidRPr="00BA3A56">
        <w:t xml:space="preserve"> </w:t>
      </w:r>
      <w:proofErr w:type="spellStart"/>
      <w:r w:rsidR="006B1B4A" w:rsidRPr="00BA3A56">
        <w:t>MaaParS</w:t>
      </w:r>
      <w:proofErr w:type="spellEnd"/>
      <w:r w:rsidR="006B1B4A" w:rsidRPr="00BA3A56">
        <w:t xml:space="preserve">-i </w:t>
      </w:r>
      <w:r w:rsidR="006D4F84" w:rsidRPr="00BA3A56">
        <w:t>2. peatükis kavandatavate muudatustega.</w:t>
      </w:r>
    </w:p>
    <w:p w14:paraId="10E58401" w14:textId="5C057A22" w:rsidR="00AF2660" w:rsidRPr="00BA3A56" w:rsidRDefault="00AF2660">
      <w:pPr>
        <w:jc w:val="both"/>
        <w:rPr>
          <w:b/>
          <w:bCs/>
        </w:rPr>
        <w:pPrChange w:id="37" w:author="Maarja-Liis Lall - JUSTDIGI" w:date="2026-02-18T15:50:00Z">
          <w:pPr/>
        </w:pPrChange>
      </w:pPr>
      <w:r w:rsidRPr="07F89753">
        <w:rPr>
          <w:b/>
          <w:bCs/>
        </w:rPr>
        <w:t xml:space="preserve">Tabel </w:t>
      </w:r>
      <w:r w:rsidR="00D25280" w:rsidRPr="07F89753">
        <w:rPr>
          <w:b/>
          <w:bCs/>
        </w:rPr>
        <w:t>1</w:t>
      </w:r>
      <w:ins w:id="38" w:author="Maarja-Liis Lall - JUSTDIGI" w:date="2026-02-18T15:50:00Z" w16du:dateUtc="2026-02-18T15:50:44Z">
        <w:r w:rsidR="1918C6E9" w:rsidRPr="07F89753">
          <w:rPr>
            <w:b/>
            <w:bCs/>
          </w:rPr>
          <w:t>.</w:t>
        </w:r>
      </w:ins>
      <w:r w:rsidRPr="07F89753">
        <w:rPr>
          <w:b/>
          <w:bCs/>
        </w:rPr>
        <w:t xml:space="preserve"> </w:t>
      </w:r>
      <w:r>
        <w:t>Ehitamiseks vajalike taotluste ja teatiste vajalikkus maaparandussüsteemi, väikesüsteemi ja üksikrajatise ehitamisel.</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681"/>
        <w:gridCol w:w="3118"/>
        <w:gridCol w:w="2410"/>
      </w:tblGrid>
      <w:tr w:rsidR="00DC0BDA" w:rsidRPr="00BA3A56" w14:paraId="08483663" w14:textId="77777777" w:rsidTr="00AD2D78">
        <w:trPr>
          <w:trHeight w:val="746"/>
        </w:trPr>
        <w:tc>
          <w:tcPr>
            <w:tcW w:w="3681" w:type="dxa"/>
            <w:shd w:val="clear" w:color="auto" w:fill="BFBFBF" w:themeFill="background1" w:themeFillShade="BF"/>
            <w:tcMar>
              <w:top w:w="15" w:type="dxa"/>
              <w:left w:w="108" w:type="dxa"/>
              <w:bottom w:w="0" w:type="dxa"/>
              <w:right w:w="108" w:type="dxa"/>
            </w:tcMar>
            <w:vAlign w:val="center"/>
            <w:hideMark/>
          </w:tcPr>
          <w:p w14:paraId="5005D2DC" w14:textId="77777777" w:rsidR="00AF2660" w:rsidRPr="00BA3A56" w:rsidRDefault="00AF2660" w:rsidP="00D13826">
            <w:pPr>
              <w:ind w:left="360"/>
              <w:jc w:val="center"/>
              <w:rPr>
                <w:sz w:val="28"/>
                <w:szCs w:val="28"/>
                <w:lang w:eastAsia="et-EE"/>
              </w:rPr>
            </w:pPr>
            <w:bookmarkStart w:id="39" w:name="_Hlk208838005"/>
            <w:r w:rsidRPr="00BA3A56">
              <w:rPr>
                <w:b/>
                <w:bCs/>
                <w:sz w:val="28"/>
                <w:szCs w:val="28"/>
                <w:lang w:eastAsia="et-EE"/>
              </w:rPr>
              <w:t>Uue rajamine ja rekonstrueerimine</w:t>
            </w:r>
          </w:p>
        </w:tc>
        <w:tc>
          <w:tcPr>
            <w:tcW w:w="3118" w:type="dxa"/>
            <w:shd w:val="clear" w:color="auto" w:fill="BFBFBF" w:themeFill="background1" w:themeFillShade="BF"/>
            <w:tcMar>
              <w:top w:w="15" w:type="dxa"/>
              <w:left w:w="108" w:type="dxa"/>
              <w:bottom w:w="0" w:type="dxa"/>
              <w:right w:w="108" w:type="dxa"/>
            </w:tcMar>
            <w:vAlign w:val="center"/>
            <w:hideMark/>
          </w:tcPr>
          <w:p w14:paraId="0A771A1E" w14:textId="77777777" w:rsidR="00AF2660" w:rsidRPr="00BA3A56" w:rsidRDefault="00AF2660" w:rsidP="00D13826">
            <w:pPr>
              <w:jc w:val="center"/>
              <w:rPr>
                <w:sz w:val="28"/>
                <w:szCs w:val="28"/>
                <w:lang w:eastAsia="et-EE"/>
              </w:rPr>
            </w:pPr>
            <w:r w:rsidRPr="00BA3A56">
              <w:rPr>
                <w:b/>
                <w:bCs/>
                <w:sz w:val="28"/>
                <w:szCs w:val="28"/>
                <w:lang w:eastAsia="et-EE"/>
              </w:rPr>
              <w:t>EHITAMINE</w:t>
            </w:r>
          </w:p>
        </w:tc>
        <w:tc>
          <w:tcPr>
            <w:tcW w:w="2410" w:type="dxa"/>
            <w:shd w:val="clear" w:color="auto" w:fill="BFBFBF" w:themeFill="background1" w:themeFillShade="BF"/>
            <w:tcMar>
              <w:top w:w="15" w:type="dxa"/>
              <w:left w:w="108" w:type="dxa"/>
              <w:bottom w:w="0" w:type="dxa"/>
              <w:right w:w="108" w:type="dxa"/>
            </w:tcMar>
            <w:vAlign w:val="center"/>
            <w:hideMark/>
          </w:tcPr>
          <w:p w14:paraId="16319C5C" w14:textId="77777777" w:rsidR="00AF2660" w:rsidRPr="00BA3A56" w:rsidRDefault="00AF2660" w:rsidP="00D13826">
            <w:pPr>
              <w:jc w:val="center"/>
              <w:rPr>
                <w:sz w:val="28"/>
                <w:szCs w:val="28"/>
                <w:lang w:eastAsia="et-EE"/>
              </w:rPr>
            </w:pPr>
            <w:r w:rsidRPr="00BA3A56">
              <w:rPr>
                <w:b/>
                <w:bCs/>
                <w:sz w:val="28"/>
                <w:szCs w:val="28"/>
                <w:lang w:eastAsia="et-EE"/>
              </w:rPr>
              <w:t>KASUTAMINE</w:t>
            </w:r>
          </w:p>
        </w:tc>
      </w:tr>
      <w:tr w:rsidR="00DC0BDA" w:rsidRPr="00BA3A56" w14:paraId="27CAEBC8" w14:textId="77777777" w:rsidTr="00AD2D78">
        <w:trPr>
          <w:trHeight w:val="548"/>
        </w:trPr>
        <w:tc>
          <w:tcPr>
            <w:tcW w:w="9209" w:type="dxa"/>
            <w:gridSpan w:val="3"/>
            <w:shd w:val="clear" w:color="auto" w:fill="FBD4B4" w:themeFill="accent6" w:themeFillTint="66"/>
            <w:tcMar>
              <w:top w:w="15" w:type="dxa"/>
              <w:left w:w="108" w:type="dxa"/>
              <w:bottom w:w="0" w:type="dxa"/>
              <w:right w:w="108" w:type="dxa"/>
            </w:tcMar>
            <w:vAlign w:val="center"/>
            <w:hideMark/>
          </w:tcPr>
          <w:p w14:paraId="555B39F2" w14:textId="77777777" w:rsidR="00AF2660" w:rsidRPr="00BA3A56" w:rsidRDefault="00AF2660" w:rsidP="00D13826">
            <w:pPr>
              <w:ind w:left="360"/>
              <w:rPr>
                <w:lang w:eastAsia="et-EE"/>
              </w:rPr>
            </w:pPr>
            <w:r w:rsidRPr="00BA3A56">
              <w:rPr>
                <w:b/>
                <w:bCs/>
                <w:sz w:val="28"/>
                <w:szCs w:val="28"/>
                <w:lang w:eastAsia="et-EE"/>
              </w:rPr>
              <w:t>Maaparandussüsteem</w:t>
            </w:r>
            <w:r w:rsidRPr="00BA3A56">
              <w:rPr>
                <w:lang w:eastAsia="et-EE"/>
              </w:rPr>
              <w:t>  </w:t>
            </w:r>
          </w:p>
        </w:tc>
      </w:tr>
      <w:tr w:rsidR="00DC0BDA" w:rsidRPr="00BA3A56" w14:paraId="03B8F848" w14:textId="77777777" w:rsidTr="00AD2D78">
        <w:trPr>
          <w:trHeight w:val="1390"/>
        </w:trPr>
        <w:tc>
          <w:tcPr>
            <w:tcW w:w="3681" w:type="dxa"/>
            <w:shd w:val="clear" w:color="auto" w:fill="D6E3BC" w:themeFill="accent3" w:themeFillTint="66"/>
            <w:tcMar>
              <w:top w:w="15" w:type="dxa"/>
              <w:left w:w="108" w:type="dxa"/>
              <w:bottom w:w="0" w:type="dxa"/>
              <w:right w:w="108" w:type="dxa"/>
            </w:tcMar>
            <w:vAlign w:val="center"/>
            <w:hideMark/>
          </w:tcPr>
          <w:p w14:paraId="2EC41C97" w14:textId="77777777" w:rsidR="00AF2660" w:rsidRPr="00BA3A56" w:rsidRDefault="00AF2660" w:rsidP="00D13826">
            <w:pPr>
              <w:numPr>
                <w:ilvl w:val="0"/>
                <w:numId w:val="33"/>
              </w:numPr>
              <w:autoSpaceDE/>
              <w:autoSpaceDN/>
              <w:ind w:left="731" w:hanging="284"/>
              <w:rPr>
                <w:lang w:eastAsia="et-EE"/>
              </w:rPr>
            </w:pPr>
            <w:r w:rsidRPr="00BA3A56">
              <w:rPr>
                <w:lang w:eastAsia="et-EE"/>
              </w:rPr>
              <w:t>suur süsteem</w:t>
            </w:r>
          </w:p>
        </w:tc>
        <w:tc>
          <w:tcPr>
            <w:tcW w:w="3118" w:type="dxa"/>
            <w:shd w:val="clear" w:color="auto" w:fill="FFFFFF" w:themeFill="background1"/>
            <w:tcMar>
              <w:top w:w="15" w:type="dxa"/>
              <w:left w:w="108" w:type="dxa"/>
              <w:bottom w:w="0" w:type="dxa"/>
              <w:right w:w="108" w:type="dxa"/>
            </w:tcMar>
            <w:vAlign w:val="center"/>
            <w:hideMark/>
          </w:tcPr>
          <w:p w14:paraId="3489AAE4" w14:textId="77777777" w:rsidR="00AF2660" w:rsidRPr="00BA3A56" w:rsidRDefault="00AF2660" w:rsidP="00D13826">
            <w:pPr>
              <w:jc w:val="center"/>
              <w:rPr>
                <w:lang w:eastAsia="et-EE"/>
              </w:rPr>
            </w:pPr>
            <w:r w:rsidRPr="00BA3A56">
              <w:rPr>
                <w:b/>
                <w:bCs/>
                <w:lang w:eastAsia="et-EE"/>
              </w:rPr>
              <w:t>Projekteerimistingimused</w:t>
            </w:r>
            <w:r w:rsidRPr="00BA3A56">
              <w:rPr>
                <w:lang w:eastAsia="et-EE"/>
              </w:rPr>
              <w:t xml:space="preserve"> ehitusteatis ja</w:t>
            </w:r>
          </w:p>
          <w:p w14:paraId="206DC519" w14:textId="7C389611" w:rsidR="00AF2660" w:rsidRPr="00BA3A56" w:rsidRDefault="00AF2660" w:rsidP="00D13826">
            <w:pPr>
              <w:jc w:val="center"/>
              <w:rPr>
                <w:lang w:eastAsia="et-EE"/>
              </w:rPr>
            </w:pPr>
            <w:r w:rsidRPr="00BA3A56">
              <w:rPr>
                <w:b/>
                <w:bCs/>
                <w:lang w:eastAsia="et-EE"/>
              </w:rPr>
              <w:t>ehitusprojekt</w:t>
            </w:r>
          </w:p>
          <w:p w14:paraId="2E2F0283" w14:textId="77777777" w:rsidR="00AF2660" w:rsidRPr="00BA3A56" w:rsidRDefault="00AF2660" w:rsidP="00D13826">
            <w:pPr>
              <w:jc w:val="center"/>
              <w:rPr>
                <w:lang w:eastAsia="et-EE"/>
              </w:rPr>
            </w:pPr>
            <w:r w:rsidRPr="00BA3A56">
              <w:rPr>
                <w:lang w:eastAsia="et-EE"/>
              </w:rPr>
              <w:t>MATER</w:t>
            </w:r>
          </w:p>
        </w:tc>
        <w:tc>
          <w:tcPr>
            <w:tcW w:w="2410" w:type="dxa"/>
            <w:shd w:val="clear" w:color="auto" w:fill="FFFFFF" w:themeFill="background1"/>
            <w:tcMar>
              <w:top w:w="15" w:type="dxa"/>
              <w:left w:w="108" w:type="dxa"/>
              <w:bottom w:w="0" w:type="dxa"/>
              <w:right w:w="108" w:type="dxa"/>
            </w:tcMar>
            <w:vAlign w:val="center"/>
            <w:hideMark/>
          </w:tcPr>
          <w:p w14:paraId="5C80186E" w14:textId="77777777" w:rsidR="00AF2660" w:rsidRPr="00BA3A56" w:rsidRDefault="00AF2660" w:rsidP="00D13826">
            <w:pPr>
              <w:jc w:val="center"/>
              <w:rPr>
                <w:lang w:eastAsia="et-EE"/>
              </w:rPr>
            </w:pPr>
            <w:r w:rsidRPr="00BA3A56">
              <w:rPr>
                <w:lang w:eastAsia="et-EE"/>
              </w:rPr>
              <w:t>Kasutusteatis ja</w:t>
            </w:r>
          </w:p>
          <w:p w14:paraId="393620AF" w14:textId="50FE8E92" w:rsidR="00AF2660" w:rsidRPr="00BA3A56" w:rsidRDefault="00FE5FF2" w:rsidP="00D13826">
            <w:pPr>
              <w:jc w:val="center"/>
              <w:rPr>
                <w:lang w:eastAsia="et-EE"/>
              </w:rPr>
            </w:pPr>
            <w:r w:rsidRPr="00BA3A56">
              <w:rPr>
                <w:lang w:eastAsia="et-EE"/>
              </w:rPr>
              <w:t>ehitusdokumendid</w:t>
            </w:r>
          </w:p>
          <w:p w14:paraId="6C90A28D" w14:textId="77777777" w:rsidR="00AF2660" w:rsidRPr="00BA3A56" w:rsidRDefault="00AF2660" w:rsidP="00D13826">
            <w:pPr>
              <w:jc w:val="center"/>
              <w:rPr>
                <w:lang w:eastAsia="et-EE"/>
              </w:rPr>
            </w:pPr>
            <w:r w:rsidRPr="00BA3A56">
              <w:rPr>
                <w:lang w:eastAsia="et-EE"/>
              </w:rPr>
              <w:t>MATER</w:t>
            </w:r>
          </w:p>
        </w:tc>
      </w:tr>
      <w:tr w:rsidR="00DC0BDA" w:rsidRPr="00BA3A56" w14:paraId="56124C33" w14:textId="77777777" w:rsidTr="00AD2D78">
        <w:trPr>
          <w:trHeight w:val="1155"/>
        </w:trPr>
        <w:tc>
          <w:tcPr>
            <w:tcW w:w="3681" w:type="dxa"/>
            <w:shd w:val="clear" w:color="auto" w:fill="D6E3BC" w:themeFill="accent3" w:themeFillTint="66"/>
            <w:tcMar>
              <w:top w:w="15" w:type="dxa"/>
              <w:left w:w="108" w:type="dxa"/>
              <w:bottom w:w="0" w:type="dxa"/>
              <w:right w:w="108" w:type="dxa"/>
            </w:tcMar>
            <w:vAlign w:val="center"/>
            <w:hideMark/>
          </w:tcPr>
          <w:p w14:paraId="6A199BC6" w14:textId="77777777" w:rsidR="00AF2660" w:rsidRPr="00BA3A56" w:rsidRDefault="00AF2660" w:rsidP="00D13826">
            <w:pPr>
              <w:numPr>
                <w:ilvl w:val="0"/>
                <w:numId w:val="33"/>
              </w:numPr>
              <w:autoSpaceDE/>
              <w:autoSpaceDN/>
              <w:ind w:left="731" w:hanging="284"/>
              <w:rPr>
                <w:lang w:eastAsia="et-EE"/>
              </w:rPr>
            </w:pPr>
            <w:r w:rsidRPr="00BA3A56">
              <w:rPr>
                <w:lang w:eastAsia="et-EE"/>
              </w:rPr>
              <w:t>väikesüsteem</w:t>
            </w:r>
          </w:p>
        </w:tc>
        <w:tc>
          <w:tcPr>
            <w:tcW w:w="3118" w:type="dxa"/>
            <w:shd w:val="clear" w:color="auto" w:fill="FFFFFF" w:themeFill="background1"/>
            <w:tcMar>
              <w:top w:w="15" w:type="dxa"/>
              <w:left w:w="108" w:type="dxa"/>
              <w:bottom w:w="0" w:type="dxa"/>
              <w:right w:w="108" w:type="dxa"/>
            </w:tcMar>
            <w:vAlign w:val="center"/>
            <w:hideMark/>
          </w:tcPr>
          <w:p w14:paraId="7379EEEA" w14:textId="77777777" w:rsidR="00AF2660" w:rsidRPr="00BA3A56" w:rsidRDefault="00AF2660" w:rsidP="00D13826">
            <w:pPr>
              <w:jc w:val="center"/>
              <w:rPr>
                <w:lang w:eastAsia="et-EE"/>
              </w:rPr>
            </w:pPr>
            <w:r w:rsidRPr="00BA3A56">
              <w:rPr>
                <w:b/>
                <w:bCs/>
                <w:lang w:eastAsia="et-EE"/>
              </w:rPr>
              <w:t>Projekteerimistingimused</w:t>
            </w:r>
            <w:r w:rsidRPr="00BA3A56">
              <w:rPr>
                <w:lang w:eastAsia="et-EE"/>
              </w:rPr>
              <w:t xml:space="preserve">  ehitusteatis ja</w:t>
            </w:r>
          </w:p>
          <w:p w14:paraId="27CF8E1B" w14:textId="71862772" w:rsidR="00AF2660" w:rsidRPr="00BA3A56" w:rsidRDefault="003F32B2" w:rsidP="00D13826">
            <w:pPr>
              <w:jc w:val="center"/>
              <w:rPr>
                <w:lang w:eastAsia="et-EE"/>
              </w:rPr>
            </w:pPr>
            <w:r w:rsidRPr="00BA3A56">
              <w:rPr>
                <w:b/>
                <w:bCs/>
                <w:lang w:eastAsia="et-EE"/>
              </w:rPr>
              <w:t>ehitus</w:t>
            </w:r>
            <w:r w:rsidR="00AF2660" w:rsidRPr="00BA3A56">
              <w:rPr>
                <w:b/>
                <w:bCs/>
                <w:lang w:eastAsia="et-EE"/>
              </w:rPr>
              <w:t>kava</w:t>
            </w:r>
          </w:p>
        </w:tc>
        <w:tc>
          <w:tcPr>
            <w:tcW w:w="2410" w:type="dxa"/>
            <w:shd w:val="clear" w:color="auto" w:fill="FFFFFF" w:themeFill="background1"/>
            <w:tcMar>
              <w:top w:w="15" w:type="dxa"/>
              <w:left w:w="108" w:type="dxa"/>
              <w:bottom w:w="0" w:type="dxa"/>
              <w:right w:w="108" w:type="dxa"/>
            </w:tcMar>
            <w:vAlign w:val="center"/>
            <w:hideMark/>
          </w:tcPr>
          <w:p w14:paraId="608B6877" w14:textId="77777777" w:rsidR="00AF2660" w:rsidRPr="00BA3A56" w:rsidRDefault="00AF2660" w:rsidP="00D13826">
            <w:pPr>
              <w:jc w:val="center"/>
              <w:rPr>
                <w:lang w:eastAsia="et-EE"/>
              </w:rPr>
            </w:pPr>
            <w:r w:rsidRPr="00BA3A56">
              <w:rPr>
                <w:lang w:eastAsia="et-EE"/>
              </w:rPr>
              <w:t>Kasutusteatis ja</w:t>
            </w:r>
          </w:p>
          <w:p w14:paraId="195FD068" w14:textId="32892857" w:rsidR="00FE5FF2" w:rsidRPr="00BA3A56" w:rsidRDefault="00FE5FF2" w:rsidP="00FE5FF2">
            <w:pPr>
              <w:jc w:val="center"/>
              <w:rPr>
                <w:lang w:eastAsia="et-EE"/>
              </w:rPr>
            </w:pPr>
            <w:r w:rsidRPr="00BA3A56">
              <w:rPr>
                <w:lang w:eastAsia="et-EE"/>
              </w:rPr>
              <w:t>ehitusdokumendid</w:t>
            </w:r>
          </w:p>
          <w:p w14:paraId="5F338215" w14:textId="50B06722" w:rsidR="00AF2660" w:rsidRPr="00BA3A56" w:rsidRDefault="00AF2660" w:rsidP="00D13826">
            <w:pPr>
              <w:jc w:val="center"/>
              <w:rPr>
                <w:lang w:eastAsia="et-EE"/>
              </w:rPr>
            </w:pPr>
          </w:p>
        </w:tc>
      </w:tr>
      <w:tr w:rsidR="00DC0BDA" w:rsidRPr="00BA3A56" w14:paraId="29DC9FC9" w14:textId="77777777" w:rsidTr="00AD2D78">
        <w:trPr>
          <w:trHeight w:val="608"/>
        </w:trPr>
        <w:tc>
          <w:tcPr>
            <w:tcW w:w="3681" w:type="dxa"/>
            <w:shd w:val="clear" w:color="auto" w:fill="D6E3BC" w:themeFill="accent3" w:themeFillTint="66"/>
            <w:tcMar>
              <w:top w:w="15" w:type="dxa"/>
              <w:left w:w="108" w:type="dxa"/>
              <w:bottom w:w="0" w:type="dxa"/>
              <w:right w:w="108" w:type="dxa"/>
            </w:tcMar>
            <w:vAlign w:val="center"/>
            <w:hideMark/>
          </w:tcPr>
          <w:p w14:paraId="170221F0" w14:textId="77777777" w:rsidR="00AF2660" w:rsidRPr="00BA3A56" w:rsidRDefault="00AF2660" w:rsidP="00D13826">
            <w:pPr>
              <w:numPr>
                <w:ilvl w:val="0"/>
                <w:numId w:val="33"/>
              </w:numPr>
              <w:autoSpaceDE/>
              <w:autoSpaceDN/>
              <w:ind w:left="731" w:hanging="284"/>
              <w:rPr>
                <w:lang w:eastAsia="et-EE"/>
              </w:rPr>
            </w:pPr>
            <w:r w:rsidRPr="00BA3A56">
              <w:rPr>
                <w:lang w:eastAsia="et-EE"/>
              </w:rPr>
              <w:t>väikesüsteem avalik-õiguslike kitsendusteta alal</w:t>
            </w:r>
          </w:p>
        </w:tc>
        <w:tc>
          <w:tcPr>
            <w:tcW w:w="3118" w:type="dxa"/>
            <w:shd w:val="clear" w:color="auto" w:fill="FFFFFF" w:themeFill="background1"/>
            <w:tcMar>
              <w:top w:w="15" w:type="dxa"/>
              <w:left w:w="108" w:type="dxa"/>
              <w:bottom w:w="0" w:type="dxa"/>
              <w:right w:w="108" w:type="dxa"/>
            </w:tcMar>
            <w:vAlign w:val="center"/>
            <w:hideMark/>
          </w:tcPr>
          <w:p w14:paraId="47DCACC2" w14:textId="77777777" w:rsidR="00AF2660" w:rsidRPr="00BA3A56" w:rsidRDefault="00AF2660" w:rsidP="00D13826">
            <w:pPr>
              <w:jc w:val="center"/>
              <w:rPr>
                <w:lang w:eastAsia="et-EE"/>
              </w:rPr>
            </w:pPr>
            <w:r w:rsidRPr="00BA3A56">
              <w:rPr>
                <w:lang w:eastAsia="et-EE"/>
              </w:rPr>
              <w:t>Puudub</w:t>
            </w:r>
          </w:p>
        </w:tc>
        <w:tc>
          <w:tcPr>
            <w:tcW w:w="2410" w:type="dxa"/>
            <w:shd w:val="clear" w:color="auto" w:fill="FFFFFF" w:themeFill="background1"/>
            <w:tcMar>
              <w:top w:w="15" w:type="dxa"/>
              <w:left w:w="108" w:type="dxa"/>
              <w:bottom w:w="0" w:type="dxa"/>
              <w:right w:w="108" w:type="dxa"/>
            </w:tcMar>
            <w:vAlign w:val="center"/>
            <w:hideMark/>
          </w:tcPr>
          <w:p w14:paraId="77DC6DA2" w14:textId="77777777" w:rsidR="00AF2660" w:rsidRPr="00BA3A56" w:rsidRDefault="00AF2660" w:rsidP="00D13826">
            <w:pPr>
              <w:jc w:val="center"/>
              <w:rPr>
                <w:lang w:eastAsia="et-EE"/>
              </w:rPr>
            </w:pPr>
            <w:r w:rsidRPr="00BA3A56">
              <w:rPr>
                <w:lang w:eastAsia="et-EE"/>
              </w:rPr>
              <w:t>Kasutusteatis ja</w:t>
            </w:r>
          </w:p>
          <w:p w14:paraId="3B828843" w14:textId="34DA0A00" w:rsidR="00FE5FF2" w:rsidRPr="00BA3A56" w:rsidRDefault="00FE5FF2" w:rsidP="00FE5FF2">
            <w:pPr>
              <w:jc w:val="center"/>
              <w:rPr>
                <w:lang w:eastAsia="et-EE"/>
              </w:rPr>
            </w:pPr>
            <w:r w:rsidRPr="00BA3A56">
              <w:rPr>
                <w:lang w:eastAsia="et-EE"/>
              </w:rPr>
              <w:t>ehitusdokumendid</w:t>
            </w:r>
          </w:p>
          <w:p w14:paraId="5E66D3EA" w14:textId="1A715301" w:rsidR="00AF2660" w:rsidRPr="00BA3A56" w:rsidRDefault="00AF2660" w:rsidP="00D13826">
            <w:pPr>
              <w:jc w:val="center"/>
              <w:rPr>
                <w:lang w:eastAsia="et-EE"/>
              </w:rPr>
            </w:pPr>
          </w:p>
        </w:tc>
      </w:tr>
      <w:tr w:rsidR="00DC0BDA" w:rsidRPr="00BA3A56" w14:paraId="38C034EB" w14:textId="77777777" w:rsidTr="00AD2D78">
        <w:trPr>
          <w:trHeight w:val="476"/>
        </w:trPr>
        <w:tc>
          <w:tcPr>
            <w:tcW w:w="9209" w:type="dxa"/>
            <w:gridSpan w:val="3"/>
            <w:shd w:val="clear" w:color="auto" w:fill="FBD4B4" w:themeFill="accent6" w:themeFillTint="66"/>
            <w:tcMar>
              <w:top w:w="15" w:type="dxa"/>
              <w:left w:w="108" w:type="dxa"/>
              <w:bottom w:w="0" w:type="dxa"/>
              <w:right w:w="108" w:type="dxa"/>
            </w:tcMar>
            <w:vAlign w:val="center"/>
            <w:hideMark/>
          </w:tcPr>
          <w:p w14:paraId="0FEAAB74" w14:textId="6FF93046" w:rsidR="00AF2660" w:rsidRPr="00BA3A56" w:rsidRDefault="00AF2660" w:rsidP="00D13826">
            <w:pPr>
              <w:ind w:left="360"/>
              <w:rPr>
                <w:lang w:eastAsia="et-EE"/>
              </w:rPr>
            </w:pPr>
            <w:r w:rsidRPr="00BA3A56">
              <w:rPr>
                <w:b/>
                <w:bCs/>
                <w:sz w:val="28"/>
                <w:szCs w:val="28"/>
                <w:lang w:eastAsia="et-EE"/>
              </w:rPr>
              <w:t>Üksikrajatis</w:t>
            </w:r>
            <w:r w:rsidR="00EB3546" w:rsidRPr="00BA3A56">
              <w:rPr>
                <w:rStyle w:val="Allmrkuseviide"/>
                <w:b/>
                <w:bCs/>
                <w:sz w:val="28"/>
                <w:szCs w:val="28"/>
                <w:lang w:eastAsia="et-EE"/>
              </w:rPr>
              <w:footnoteReference w:id="4"/>
            </w:r>
          </w:p>
        </w:tc>
      </w:tr>
      <w:tr w:rsidR="00DC0BDA" w:rsidRPr="00BA3A56" w14:paraId="2A6E8093" w14:textId="77777777" w:rsidTr="00AD2D78">
        <w:trPr>
          <w:trHeight w:val="567"/>
        </w:trPr>
        <w:tc>
          <w:tcPr>
            <w:tcW w:w="3681" w:type="dxa"/>
            <w:shd w:val="clear" w:color="auto" w:fill="D6E3BC" w:themeFill="accent3" w:themeFillTint="66"/>
            <w:tcMar>
              <w:top w:w="15" w:type="dxa"/>
              <w:left w:w="108" w:type="dxa"/>
              <w:bottom w:w="0" w:type="dxa"/>
              <w:right w:w="108" w:type="dxa"/>
            </w:tcMar>
            <w:vAlign w:val="center"/>
            <w:hideMark/>
          </w:tcPr>
          <w:p w14:paraId="40BAE28E" w14:textId="45BDDDF9" w:rsidR="007C58D2" w:rsidRPr="00BA3A56" w:rsidRDefault="007C58D2" w:rsidP="00D13826">
            <w:pPr>
              <w:numPr>
                <w:ilvl w:val="0"/>
                <w:numId w:val="33"/>
              </w:numPr>
              <w:tabs>
                <w:tab w:val="clear" w:pos="521"/>
              </w:tabs>
              <w:autoSpaceDE/>
              <w:autoSpaceDN/>
              <w:ind w:left="447" w:firstLine="0"/>
              <w:rPr>
                <w:lang w:eastAsia="et-EE"/>
              </w:rPr>
            </w:pPr>
            <w:r w:rsidRPr="00BA3A56">
              <w:rPr>
                <w:lang w:eastAsia="et-EE"/>
              </w:rPr>
              <w:t>eesvoolul</w:t>
            </w:r>
            <w:r w:rsidR="00AA638F" w:rsidRPr="00BA3A56">
              <w:rPr>
                <w:lang w:eastAsia="et-EE"/>
              </w:rPr>
              <w:t xml:space="preserve"> paiknev truup</w:t>
            </w:r>
          </w:p>
        </w:tc>
        <w:tc>
          <w:tcPr>
            <w:tcW w:w="3118" w:type="dxa"/>
            <w:vMerge w:val="restart"/>
            <w:shd w:val="clear" w:color="auto" w:fill="FFFFFF" w:themeFill="background1"/>
            <w:tcMar>
              <w:top w:w="15" w:type="dxa"/>
              <w:left w:w="108" w:type="dxa"/>
              <w:bottom w:w="0" w:type="dxa"/>
              <w:right w:w="108" w:type="dxa"/>
            </w:tcMar>
            <w:vAlign w:val="center"/>
            <w:hideMark/>
          </w:tcPr>
          <w:p w14:paraId="5C922A7D" w14:textId="77777777" w:rsidR="007C58D2" w:rsidRPr="00BA3A56" w:rsidRDefault="007C58D2" w:rsidP="00D13826">
            <w:pPr>
              <w:jc w:val="center"/>
              <w:rPr>
                <w:lang w:eastAsia="et-EE"/>
              </w:rPr>
            </w:pPr>
            <w:r w:rsidRPr="00BA3A56">
              <w:rPr>
                <w:lang w:eastAsia="et-EE"/>
              </w:rPr>
              <w:t>Ehitusteatis ja</w:t>
            </w:r>
          </w:p>
          <w:p w14:paraId="4E674AAC" w14:textId="77777777" w:rsidR="007C58D2" w:rsidRPr="00BA3A56" w:rsidRDefault="007C58D2" w:rsidP="00D13826">
            <w:pPr>
              <w:jc w:val="center"/>
              <w:rPr>
                <w:lang w:eastAsia="et-EE"/>
              </w:rPr>
            </w:pPr>
            <w:r w:rsidRPr="00BA3A56">
              <w:rPr>
                <w:b/>
                <w:bCs/>
                <w:lang w:eastAsia="et-EE"/>
              </w:rPr>
              <w:t>ehituskava</w:t>
            </w:r>
            <w:r w:rsidRPr="00BA3A56">
              <w:rPr>
                <w:lang w:eastAsia="et-EE"/>
              </w:rPr>
              <w:t xml:space="preserve"> </w:t>
            </w:r>
          </w:p>
          <w:p w14:paraId="17AE332B" w14:textId="43131707" w:rsidR="007C58D2" w:rsidRPr="00BA3A56" w:rsidRDefault="007C58D2" w:rsidP="00D13826">
            <w:pPr>
              <w:jc w:val="center"/>
              <w:rPr>
                <w:lang w:eastAsia="et-EE"/>
              </w:rPr>
            </w:pPr>
            <w:r w:rsidRPr="00BA3A56">
              <w:rPr>
                <w:lang w:eastAsia="et-EE"/>
              </w:rPr>
              <w:t>MATER</w:t>
            </w:r>
          </w:p>
          <w:p w14:paraId="10EDBEFB" w14:textId="77777777" w:rsidR="007C58D2" w:rsidRPr="00BA3A56" w:rsidRDefault="007C58D2" w:rsidP="00D13826">
            <w:pPr>
              <w:jc w:val="center"/>
              <w:rPr>
                <w:lang w:eastAsia="et-EE"/>
              </w:rPr>
            </w:pPr>
          </w:p>
        </w:tc>
        <w:tc>
          <w:tcPr>
            <w:tcW w:w="2410" w:type="dxa"/>
            <w:vMerge w:val="restart"/>
            <w:shd w:val="clear" w:color="auto" w:fill="FFFFFF" w:themeFill="background1"/>
            <w:tcMar>
              <w:top w:w="15" w:type="dxa"/>
              <w:left w:w="108" w:type="dxa"/>
              <w:bottom w:w="0" w:type="dxa"/>
              <w:right w:w="108" w:type="dxa"/>
            </w:tcMar>
            <w:vAlign w:val="center"/>
            <w:hideMark/>
          </w:tcPr>
          <w:p w14:paraId="0BC46C2B" w14:textId="77777777" w:rsidR="007C58D2" w:rsidRPr="00BA3A56" w:rsidRDefault="007C58D2" w:rsidP="00D13826">
            <w:pPr>
              <w:jc w:val="center"/>
              <w:rPr>
                <w:lang w:eastAsia="et-EE"/>
              </w:rPr>
            </w:pPr>
            <w:r w:rsidRPr="00BA3A56">
              <w:rPr>
                <w:lang w:eastAsia="et-EE"/>
              </w:rPr>
              <w:t>Kasutusteatis ja</w:t>
            </w:r>
          </w:p>
          <w:p w14:paraId="0CF7E129" w14:textId="459283E6" w:rsidR="00FE5FF2" w:rsidRPr="00BA3A56" w:rsidRDefault="00FE5FF2" w:rsidP="00FE5FF2">
            <w:pPr>
              <w:jc w:val="center"/>
              <w:rPr>
                <w:lang w:eastAsia="et-EE"/>
              </w:rPr>
            </w:pPr>
            <w:r w:rsidRPr="00BA3A56">
              <w:rPr>
                <w:lang w:eastAsia="et-EE"/>
              </w:rPr>
              <w:t>ehitusdokumendid</w:t>
            </w:r>
          </w:p>
          <w:p w14:paraId="1CFF1330" w14:textId="77777777" w:rsidR="007C58D2" w:rsidRPr="00BA3A56" w:rsidRDefault="007C58D2" w:rsidP="00D13826">
            <w:pPr>
              <w:jc w:val="center"/>
              <w:rPr>
                <w:lang w:eastAsia="et-EE"/>
              </w:rPr>
            </w:pPr>
            <w:r w:rsidRPr="00BA3A56">
              <w:rPr>
                <w:lang w:eastAsia="et-EE"/>
              </w:rPr>
              <w:t>MATER</w:t>
            </w:r>
          </w:p>
          <w:p w14:paraId="008FDF19" w14:textId="77777777" w:rsidR="007C58D2" w:rsidRPr="00BA3A56" w:rsidRDefault="007C58D2" w:rsidP="00D13826">
            <w:pPr>
              <w:jc w:val="center"/>
              <w:rPr>
                <w:lang w:eastAsia="et-EE"/>
              </w:rPr>
            </w:pPr>
          </w:p>
        </w:tc>
      </w:tr>
      <w:tr w:rsidR="00DC0BDA" w:rsidRPr="00BA3A56" w14:paraId="04C46AD8" w14:textId="77777777" w:rsidTr="00AD2D78">
        <w:trPr>
          <w:trHeight w:val="567"/>
        </w:trPr>
        <w:tc>
          <w:tcPr>
            <w:tcW w:w="3681" w:type="dxa"/>
            <w:shd w:val="clear" w:color="auto" w:fill="D6E3BC" w:themeFill="accent3" w:themeFillTint="66"/>
            <w:tcMar>
              <w:top w:w="15" w:type="dxa"/>
              <w:left w:w="108" w:type="dxa"/>
              <w:bottom w:w="0" w:type="dxa"/>
              <w:right w:w="108" w:type="dxa"/>
            </w:tcMar>
            <w:vAlign w:val="center"/>
            <w:hideMark/>
          </w:tcPr>
          <w:p w14:paraId="6C474D9C" w14:textId="062F913E" w:rsidR="007C58D2" w:rsidRPr="00BA3A56" w:rsidRDefault="007C58D2" w:rsidP="00D13826">
            <w:pPr>
              <w:numPr>
                <w:ilvl w:val="0"/>
                <w:numId w:val="34"/>
              </w:numPr>
              <w:tabs>
                <w:tab w:val="num" w:pos="447"/>
              </w:tabs>
              <w:autoSpaceDE/>
              <w:autoSpaceDN/>
              <w:ind w:left="447" w:firstLine="0"/>
              <w:rPr>
                <w:lang w:eastAsia="et-EE"/>
              </w:rPr>
            </w:pPr>
            <w:r w:rsidRPr="00BA3A56">
              <w:rPr>
                <w:lang w:eastAsia="et-EE"/>
              </w:rPr>
              <w:t>keskkonnakaitse</w:t>
            </w:r>
            <w:r w:rsidR="00AA638F" w:rsidRPr="00BA3A56">
              <w:rPr>
                <w:lang w:eastAsia="et-EE"/>
              </w:rPr>
              <w:t xml:space="preserve">ks vajalik </w:t>
            </w:r>
            <w:r w:rsidRPr="00BA3A56">
              <w:rPr>
                <w:lang w:eastAsia="et-EE"/>
              </w:rPr>
              <w:t xml:space="preserve">rajatis </w:t>
            </w:r>
          </w:p>
        </w:tc>
        <w:tc>
          <w:tcPr>
            <w:tcW w:w="3118" w:type="dxa"/>
            <w:vMerge/>
            <w:shd w:val="clear" w:color="auto" w:fill="FFFFFF" w:themeFill="background1"/>
            <w:tcMar>
              <w:top w:w="15" w:type="dxa"/>
              <w:left w:w="108" w:type="dxa"/>
              <w:bottom w:w="0" w:type="dxa"/>
              <w:right w:w="108" w:type="dxa"/>
            </w:tcMar>
            <w:vAlign w:val="center"/>
            <w:hideMark/>
          </w:tcPr>
          <w:p w14:paraId="06794696" w14:textId="77777777" w:rsidR="007C58D2" w:rsidRPr="00BA3A56" w:rsidRDefault="007C58D2" w:rsidP="00D13826">
            <w:pPr>
              <w:jc w:val="center"/>
              <w:rPr>
                <w:lang w:eastAsia="et-EE"/>
              </w:rPr>
            </w:pPr>
          </w:p>
        </w:tc>
        <w:tc>
          <w:tcPr>
            <w:tcW w:w="2410" w:type="dxa"/>
            <w:vMerge/>
            <w:shd w:val="clear" w:color="auto" w:fill="FFFFFF" w:themeFill="background1"/>
            <w:tcMar>
              <w:top w:w="15" w:type="dxa"/>
              <w:left w:w="108" w:type="dxa"/>
              <w:bottom w:w="0" w:type="dxa"/>
              <w:right w:w="108" w:type="dxa"/>
            </w:tcMar>
            <w:vAlign w:val="center"/>
            <w:hideMark/>
          </w:tcPr>
          <w:p w14:paraId="75958962" w14:textId="77777777" w:rsidR="007C58D2" w:rsidRPr="00BA3A56" w:rsidRDefault="007C58D2" w:rsidP="00D13826">
            <w:pPr>
              <w:jc w:val="center"/>
              <w:rPr>
                <w:lang w:eastAsia="et-EE"/>
              </w:rPr>
            </w:pPr>
          </w:p>
        </w:tc>
      </w:tr>
      <w:tr w:rsidR="00DC0BDA" w:rsidRPr="00BA3A56" w14:paraId="2E6F0DF2" w14:textId="77777777" w:rsidTr="00AD2D78">
        <w:trPr>
          <w:trHeight w:val="567"/>
        </w:trPr>
        <w:tc>
          <w:tcPr>
            <w:tcW w:w="3681" w:type="dxa"/>
            <w:shd w:val="clear" w:color="auto" w:fill="D6E3BC" w:themeFill="accent3" w:themeFillTint="66"/>
            <w:tcMar>
              <w:top w:w="15" w:type="dxa"/>
              <w:left w:w="108" w:type="dxa"/>
              <w:bottom w:w="0" w:type="dxa"/>
              <w:right w:w="108" w:type="dxa"/>
            </w:tcMar>
            <w:vAlign w:val="center"/>
          </w:tcPr>
          <w:p w14:paraId="5F284DB9" w14:textId="5E74BE25" w:rsidR="007C58D2" w:rsidRPr="00BA3A56" w:rsidRDefault="007C58D2" w:rsidP="00D13826">
            <w:pPr>
              <w:numPr>
                <w:ilvl w:val="0"/>
                <w:numId w:val="34"/>
              </w:numPr>
              <w:tabs>
                <w:tab w:val="num" w:pos="447"/>
              </w:tabs>
              <w:ind w:left="447" w:firstLine="0"/>
              <w:rPr>
                <w:lang w:eastAsia="et-EE"/>
              </w:rPr>
            </w:pPr>
            <w:r w:rsidRPr="00BA3A56">
              <w:rPr>
                <w:lang w:eastAsia="et-EE"/>
              </w:rPr>
              <w:t>regulaatorkaev</w:t>
            </w:r>
          </w:p>
        </w:tc>
        <w:tc>
          <w:tcPr>
            <w:tcW w:w="3118" w:type="dxa"/>
            <w:vMerge/>
            <w:shd w:val="clear" w:color="auto" w:fill="FFFFFF" w:themeFill="background1"/>
            <w:tcMar>
              <w:top w:w="15" w:type="dxa"/>
              <w:left w:w="108" w:type="dxa"/>
              <w:bottom w:w="0" w:type="dxa"/>
              <w:right w:w="108" w:type="dxa"/>
            </w:tcMar>
            <w:vAlign w:val="center"/>
          </w:tcPr>
          <w:p w14:paraId="283A9E1B" w14:textId="77777777" w:rsidR="007C58D2" w:rsidRPr="00BA3A56" w:rsidRDefault="007C58D2" w:rsidP="00D13826">
            <w:pPr>
              <w:jc w:val="center"/>
              <w:rPr>
                <w:lang w:eastAsia="et-EE"/>
              </w:rPr>
            </w:pPr>
          </w:p>
        </w:tc>
        <w:tc>
          <w:tcPr>
            <w:tcW w:w="2410" w:type="dxa"/>
            <w:vMerge/>
            <w:shd w:val="clear" w:color="auto" w:fill="FFFFFF" w:themeFill="background1"/>
            <w:tcMar>
              <w:top w:w="15" w:type="dxa"/>
              <w:left w:w="108" w:type="dxa"/>
              <w:bottom w:w="0" w:type="dxa"/>
              <w:right w:w="108" w:type="dxa"/>
            </w:tcMar>
            <w:vAlign w:val="center"/>
          </w:tcPr>
          <w:p w14:paraId="6BD03ADD" w14:textId="77777777" w:rsidR="007C58D2" w:rsidRPr="00BA3A56" w:rsidRDefault="007C58D2" w:rsidP="00D13826">
            <w:pPr>
              <w:jc w:val="center"/>
              <w:rPr>
                <w:lang w:eastAsia="et-EE"/>
              </w:rPr>
            </w:pPr>
          </w:p>
        </w:tc>
      </w:tr>
      <w:tr w:rsidR="00AF2660" w:rsidRPr="00BA3A56" w14:paraId="47C41F61" w14:textId="77777777" w:rsidTr="00AD2D78">
        <w:trPr>
          <w:trHeight w:val="567"/>
        </w:trPr>
        <w:tc>
          <w:tcPr>
            <w:tcW w:w="3681" w:type="dxa"/>
            <w:shd w:val="clear" w:color="auto" w:fill="D6E3BC" w:themeFill="accent3" w:themeFillTint="66"/>
            <w:tcMar>
              <w:top w:w="15" w:type="dxa"/>
              <w:left w:w="108" w:type="dxa"/>
              <w:bottom w:w="0" w:type="dxa"/>
              <w:right w:w="108" w:type="dxa"/>
            </w:tcMar>
            <w:vAlign w:val="center"/>
          </w:tcPr>
          <w:p w14:paraId="32E86B69" w14:textId="77777777" w:rsidR="001B0BC8" w:rsidRPr="00BA3A56" w:rsidRDefault="00AF2660" w:rsidP="00D13826">
            <w:pPr>
              <w:numPr>
                <w:ilvl w:val="0"/>
                <w:numId w:val="34"/>
              </w:numPr>
              <w:tabs>
                <w:tab w:val="num" w:pos="447"/>
              </w:tabs>
              <w:autoSpaceDE/>
              <w:autoSpaceDN/>
              <w:ind w:left="447" w:firstLine="0"/>
              <w:rPr>
                <w:lang w:eastAsia="et-EE"/>
              </w:rPr>
            </w:pPr>
            <w:r w:rsidRPr="00BA3A56">
              <w:rPr>
                <w:lang w:eastAsia="et-EE"/>
              </w:rPr>
              <w:lastRenderedPageBreak/>
              <w:t>muu üksikrajatis</w:t>
            </w:r>
            <w:r w:rsidR="003F32B2" w:rsidRPr="00BA3A56">
              <w:rPr>
                <w:lang w:eastAsia="et-EE"/>
              </w:rPr>
              <w:t xml:space="preserve"> </w:t>
            </w:r>
          </w:p>
          <w:p w14:paraId="7CC52869" w14:textId="6418D733" w:rsidR="00AF2660" w:rsidRPr="00BA3A56" w:rsidRDefault="00F46BDB" w:rsidP="00D13826">
            <w:pPr>
              <w:autoSpaceDE/>
              <w:autoSpaceDN/>
              <w:ind w:left="447"/>
              <w:rPr>
                <w:lang w:eastAsia="et-EE"/>
              </w:rPr>
            </w:pPr>
            <w:r w:rsidRPr="00BA3A56">
              <w:rPr>
                <w:lang w:eastAsia="et-EE"/>
              </w:rPr>
              <w:t>(v</w:t>
            </w:r>
            <w:r w:rsidR="00AA638F" w:rsidRPr="00BA3A56">
              <w:rPr>
                <w:lang w:eastAsia="et-EE"/>
              </w:rPr>
              <w:t>.</w:t>
            </w:r>
            <w:r w:rsidRPr="00BA3A56">
              <w:rPr>
                <w:lang w:eastAsia="et-EE"/>
              </w:rPr>
              <w:t>a eesvool ja reguleeriv võrk</w:t>
            </w:r>
            <w:r w:rsidR="00EB3546" w:rsidRPr="00BA3A56">
              <w:rPr>
                <w:lang w:eastAsia="et-EE"/>
              </w:rPr>
              <w:t>, s</w:t>
            </w:r>
            <w:r w:rsidR="00941802" w:rsidRPr="00BA3A56">
              <w:rPr>
                <w:lang w:eastAsia="et-EE"/>
              </w:rPr>
              <w:t>eal</w:t>
            </w:r>
            <w:r w:rsidR="00EB3546" w:rsidRPr="00BA3A56">
              <w:rPr>
                <w:lang w:eastAsia="et-EE"/>
              </w:rPr>
              <w:t>h</w:t>
            </w:r>
            <w:r w:rsidR="00941802" w:rsidRPr="00BA3A56">
              <w:rPr>
                <w:lang w:eastAsia="et-EE"/>
              </w:rPr>
              <w:t>ulgas</w:t>
            </w:r>
            <w:r w:rsidR="00EB3546" w:rsidRPr="00BA3A56">
              <w:rPr>
                <w:lang w:eastAsia="et-EE"/>
              </w:rPr>
              <w:t xml:space="preserve"> dreen</w:t>
            </w:r>
            <w:r w:rsidR="00D33708" w:rsidRPr="00BA3A56">
              <w:rPr>
                <w:rStyle w:val="Allmrkuseviide"/>
                <w:lang w:eastAsia="et-EE"/>
              </w:rPr>
              <w:footnoteReference w:id="5"/>
            </w:r>
            <w:r w:rsidRPr="00BA3A56">
              <w:rPr>
                <w:lang w:eastAsia="et-EE"/>
              </w:rPr>
              <w:t>)</w:t>
            </w:r>
          </w:p>
        </w:tc>
        <w:tc>
          <w:tcPr>
            <w:tcW w:w="3118" w:type="dxa"/>
            <w:shd w:val="clear" w:color="auto" w:fill="FFFFFF" w:themeFill="background1"/>
            <w:tcMar>
              <w:top w:w="15" w:type="dxa"/>
              <w:left w:w="108" w:type="dxa"/>
              <w:bottom w:w="0" w:type="dxa"/>
              <w:right w:w="108" w:type="dxa"/>
            </w:tcMar>
            <w:vAlign w:val="center"/>
          </w:tcPr>
          <w:p w14:paraId="32AC4CBD" w14:textId="2521ABF3" w:rsidR="00AF2660" w:rsidRPr="00BA3A56" w:rsidRDefault="00E41A72" w:rsidP="00D13826">
            <w:pPr>
              <w:jc w:val="center"/>
              <w:rPr>
                <w:lang w:eastAsia="et-EE"/>
              </w:rPr>
            </w:pPr>
            <w:r w:rsidRPr="00BA3A56">
              <w:rPr>
                <w:lang w:eastAsia="et-EE"/>
              </w:rPr>
              <w:t xml:space="preserve">Puudub </w:t>
            </w:r>
          </w:p>
        </w:tc>
        <w:tc>
          <w:tcPr>
            <w:tcW w:w="2410" w:type="dxa"/>
            <w:shd w:val="clear" w:color="auto" w:fill="FFFFFF" w:themeFill="background1"/>
            <w:tcMar>
              <w:top w:w="15" w:type="dxa"/>
              <w:left w:w="108" w:type="dxa"/>
              <w:bottom w:w="0" w:type="dxa"/>
              <w:right w:w="108" w:type="dxa"/>
            </w:tcMar>
            <w:vAlign w:val="center"/>
          </w:tcPr>
          <w:p w14:paraId="45EBFDDB" w14:textId="2AD52AA8" w:rsidR="00AF2660" w:rsidRPr="00BA3A56" w:rsidRDefault="00365A69" w:rsidP="00D13826">
            <w:pPr>
              <w:jc w:val="center"/>
              <w:rPr>
                <w:lang w:eastAsia="et-EE"/>
              </w:rPr>
            </w:pPr>
            <w:r w:rsidRPr="00BA3A56">
              <w:rPr>
                <w:lang w:eastAsia="et-EE"/>
              </w:rPr>
              <w:t>Kasutusteatis</w:t>
            </w:r>
            <w:r w:rsidR="00510137" w:rsidRPr="00BA3A56">
              <w:rPr>
                <w:lang w:eastAsia="et-EE"/>
              </w:rPr>
              <w:t xml:space="preserve"> ja</w:t>
            </w:r>
          </w:p>
          <w:p w14:paraId="42BCFEC3" w14:textId="3EF3113B" w:rsidR="00FE5FF2" w:rsidRPr="00BA3A56" w:rsidRDefault="00FE5FF2" w:rsidP="00FE5FF2">
            <w:pPr>
              <w:jc w:val="center"/>
              <w:rPr>
                <w:lang w:eastAsia="et-EE"/>
              </w:rPr>
            </w:pPr>
            <w:r w:rsidRPr="00BA3A56">
              <w:rPr>
                <w:lang w:eastAsia="et-EE"/>
              </w:rPr>
              <w:t>ehitusdokumendid</w:t>
            </w:r>
          </w:p>
          <w:p w14:paraId="1708CD99" w14:textId="248DB085" w:rsidR="00F46BDB" w:rsidRPr="00BA3A56" w:rsidRDefault="00F46BDB" w:rsidP="00D13826">
            <w:pPr>
              <w:jc w:val="center"/>
              <w:rPr>
                <w:lang w:eastAsia="et-EE"/>
              </w:rPr>
            </w:pPr>
          </w:p>
        </w:tc>
      </w:tr>
      <w:bookmarkEnd w:id="39"/>
    </w:tbl>
    <w:p w14:paraId="49F499F0" w14:textId="77777777" w:rsidR="00AF2660" w:rsidRPr="00BA3A56" w:rsidRDefault="00AF2660" w:rsidP="008F370B"/>
    <w:p w14:paraId="5E901E9B" w14:textId="16C5C000" w:rsidR="00A76E7D" w:rsidRPr="00BA3A56" w:rsidRDefault="00A76E7D" w:rsidP="00CA4EBE">
      <w:pPr>
        <w:jc w:val="both"/>
      </w:pPr>
      <w:r w:rsidRPr="5E643174">
        <w:rPr>
          <w:b/>
          <w:bCs/>
        </w:rPr>
        <w:t>Eelnõu § 1 punktiga 1</w:t>
      </w:r>
      <w:r>
        <w:t xml:space="preserve"> täiendatakse MaaPars-i § 3 lõikega 9. Muudatusega sätestatakse maaparanduse väikesüsteemi (edaspidi </w:t>
      </w:r>
      <w:r w:rsidRPr="5E643174">
        <w:rPr>
          <w:i/>
          <w:iCs/>
        </w:rPr>
        <w:t>väikesüsteem</w:t>
      </w:r>
      <w:r>
        <w:t xml:space="preserve">) termin kehtiva maaparandusseaduse § 11 asemel MaaParS-i §-s 3, kuhu koondatakse kõik maaparandussüsteemi terminid. Samuti muudetakse väikesüsteemi termini sisu. Kehtivas maaparandusseaduses on väikesüsteemi määratlemisel aluseks selle maa-ala suurus (kuni 50 hektarit) ning selle maa-ala kinnisasjade ja omanike arv. Maaomand võib muutuda ja sellega koos ka väikesüsteemi määratlus. Eelnõukohase </w:t>
      </w:r>
      <w:r w:rsidR="00710D7B">
        <w:t xml:space="preserve">seaduse </w:t>
      </w:r>
      <w:r>
        <w:t xml:space="preserve">muudatuse tulemusena on väikesüsteem edaspidi maaparandussüsteem, mille maa-ala suurus ei ületa 50 hektarit. Muudatus teeb väikesüsteemi määratlemise oluliselt lihtsamaks ja üheselt mõistetavaks. </w:t>
      </w:r>
    </w:p>
    <w:p w14:paraId="36714369" w14:textId="77777777" w:rsidR="00A76E7D" w:rsidRPr="00BA3A56" w:rsidRDefault="00A76E7D" w:rsidP="00CA4EBE">
      <w:pPr>
        <w:jc w:val="both"/>
        <w:rPr>
          <w:b/>
          <w:bCs/>
        </w:rPr>
      </w:pPr>
    </w:p>
    <w:p w14:paraId="3B7B5BA7" w14:textId="4BE1F498" w:rsidR="00CA4EBE" w:rsidRPr="00BA3A56" w:rsidRDefault="00CA4EBE" w:rsidP="00CA4EBE">
      <w:pPr>
        <w:jc w:val="both"/>
      </w:pPr>
      <w:r w:rsidRPr="00BA3A56">
        <w:rPr>
          <w:b/>
          <w:bCs/>
        </w:rPr>
        <w:t>Eelnõu</w:t>
      </w:r>
      <w:r w:rsidRPr="00BA3A56" w:rsidDel="006230C7">
        <w:rPr>
          <w:b/>
          <w:bCs/>
        </w:rPr>
        <w:t xml:space="preserve"> </w:t>
      </w:r>
      <w:r w:rsidRPr="00BA3A56">
        <w:rPr>
          <w:b/>
          <w:bCs/>
        </w:rPr>
        <w:t>§ 1 punktiga 3</w:t>
      </w:r>
      <w:r w:rsidRPr="00BA3A56">
        <w:t xml:space="preserve"> täiendatakse  </w:t>
      </w:r>
      <w:proofErr w:type="spellStart"/>
      <w:r w:rsidRPr="00BA3A56">
        <w:t>MaaParS</w:t>
      </w:r>
      <w:proofErr w:type="spellEnd"/>
      <w:r w:rsidRPr="00BA3A56">
        <w:t xml:space="preserve">-i § 6 lõike 2 esimeses lauses toodud dokumentide loetelu ehituskava dokumendiga. Ka ehituskava esitatakse </w:t>
      </w:r>
      <w:proofErr w:type="spellStart"/>
      <w:r w:rsidRPr="00BA3A56">
        <w:t>MaRu-le</w:t>
      </w:r>
      <w:proofErr w:type="spellEnd"/>
      <w:r w:rsidRPr="00BA3A56">
        <w:t xml:space="preserve"> elektrooniliselt e-teenuse keskkonna kaudu. </w:t>
      </w:r>
    </w:p>
    <w:p w14:paraId="2C2DA158" w14:textId="77777777" w:rsidR="00CA4EBE" w:rsidRPr="00BA3A56" w:rsidRDefault="00CA4EBE" w:rsidP="008F370B">
      <w:pPr>
        <w:jc w:val="both"/>
        <w:rPr>
          <w:b/>
          <w:bCs/>
        </w:rPr>
      </w:pPr>
    </w:p>
    <w:p w14:paraId="6307D6FB" w14:textId="678C9A26" w:rsidR="00E04D67" w:rsidRPr="00BA3A56" w:rsidRDefault="00E04D67" w:rsidP="008F370B">
      <w:pPr>
        <w:jc w:val="both"/>
      </w:pPr>
      <w:r w:rsidRPr="00BA3A56">
        <w:rPr>
          <w:b/>
          <w:bCs/>
        </w:rPr>
        <w:t>Eelnõu</w:t>
      </w:r>
      <w:r w:rsidRPr="00BA3A56" w:rsidDel="006230C7">
        <w:rPr>
          <w:b/>
          <w:bCs/>
        </w:rPr>
        <w:t xml:space="preserve"> </w:t>
      </w:r>
      <w:r w:rsidRPr="00BA3A56">
        <w:rPr>
          <w:b/>
          <w:bCs/>
        </w:rPr>
        <w:t xml:space="preserve">§ 1 punktiga </w:t>
      </w:r>
      <w:r w:rsidR="00160650" w:rsidRPr="00BA3A56">
        <w:rPr>
          <w:b/>
          <w:bCs/>
        </w:rPr>
        <w:t>5</w:t>
      </w:r>
      <w:r w:rsidR="005756D5" w:rsidRPr="00BA3A56">
        <w:t xml:space="preserve"> </w:t>
      </w:r>
      <w:r w:rsidR="006F337F" w:rsidRPr="00BA3A56">
        <w:t xml:space="preserve">täiendatakse </w:t>
      </w:r>
      <w:r w:rsidR="005756D5" w:rsidRPr="00BA3A56">
        <w:t>seadust §-ga 8</w:t>
      </w:r>
      <w:r w:rsidR="005756D5" w:rsidRPr="00BA3A56">
        <w:rPr>
          <w:vertAlign w:val="superscript"/>
        </w:rPr>
        <w:t>1</w:t>
      </w:r>
      <w:r w:rsidR="005756D5" w:rsidRPr="00BA3A56">
        <w:t xml:space="preserve"> </w:t>
      </w:r>
      <w:r w:rsidR="009C11C8" w:rsidRPr="00BA3A56">
        <w:t>maaparandussüsteemi ehitamise ja kasutusele võtmise erisuste kohta.</w:t>
      </w:r>
      <w:r w:rsidR="009C11C8" w:rsidRPr="00BA3A56" w:rsidDel="005756D5">
        <w:t xml:space="preserve"> </w:t>
      </w:r>
      <w:r w:rsidR="009C11C8" w:rsidRPr="00BA3A56">
        <w:t xml:space="preserve">Kui </w:t>
      </w:r>
      <w:r w:rsidR="001B4A26" w:rsidRPr="00BA3A56">
        <w:t xml:space="preserve">maaparandussüsteemi ehitamise ja kasutusele võtmise ning ehitamise ja kasutusele võtmisega seotud menetluste kohta on </w:t>
      </w:r>
      <w:r w:rsidR="009C11C8" w:rsidRPr="00BA3A56">
        <w:t xml:space="preserve">väikesüsteemile või üksikrajatisele erisusi, siis on need </w:t>
      </w:r>
      <w:r w:rsidR="00AC37F9" w:rsidRPr="00BA3A56">
        <w:t xml:space="preserve">maaparandusseaduse 2. </w:t>
      </w:r>
      <w:r w:rsidR="001B4A26" w:rsidRPr="00BA3A56">
        <w:t>p</w:t>
      </w:r>
      <w:r w:rsidR="000C1E86" w:rsidRPr="00BA3A56">
        <w:t>ea</w:t>
      </w:r>
      <w:r w:rsidR="001B4A26" w:rsidRPr="00BA3A56">
        <w:t>tükis</w:t>
      </w:r>
      <w:r w:rsidR="009C11C8" w:rsidRPr="00BA3A56">
        <w:t xml:space="preserve"> eraldi </w:t>
      </w:r>
      <w:r w:rsidR="00AC37F9" w:rsidRPr="00BA3A56">
        <w:t xml:space="preserve">sätestatud </w:t>
      </w:r>
      <w:r w:rsidR="00135CD7" w:rsidRPr="00BA3A56">
        <w:t>(lg 1)</w:t>
      </w:r>
      <w:r w:rsidR="009C11C8" w:rsidRPr="00BA3A56">
        <w:t xml:space="preserve">. </w:t>
      </w:r>
      <w:r w:rsidR="001B4A26" w:rsidRPr="00BA3A56">
        <w:t xml:space="preserve">Säte on lisatud eesmärgiga vältida väikesüsteemile ja üksikrajatisele eraldi nõuete </w:t>
      </w:r>
      <w:r w:rsidR="00AC37F9" w:rsidRPr="00BA3A56">
        <w:t>kehtestamist</w:t>
      </w:r>
      <w:r w:rsidR="004E3248" w:rsidRPr="00BA3A56">
        <w:t>, sest v</w:t>
      </w:r>
      <w:r w:rsidR="001B4A26" w:rsidRPr="00BA3A56">
        <w:t>aldavalt on nõuded ehitamisele samad. Arusa</w:t>
      </w:r>
      <w:r w:rsidR="00F05A39" w:rsidRPr="00BA3A56">
        <w:t>a</w:t>
      </w:r>
      <w:r w:rsidR="001B4A26" w:rsidRPr="00BA3A56">
        <w:t xml:space="preserve">davam on tuua </w:t>
      </w:r>
      <w:r w:rsidR="00E00268" w:rsidRPr="00BA3A56">
        <w:t xml:space="preserve">seaduses </w:t>
      </w:r>
      <w:r w:rsidR="001B4A26" w:rsidRPr="00BA3A56">
        <w:t xml:space="preserve">välja </w:t>
      </w:r>
      <w:r w:rsidR="00F05A39" w:rsidRPr="00BA3A56">
        <w:t>konkreetsed erisused seal, kus need võivad tegelikult esineda.</w:t>
      </w:r>
      <w:r w:rsidR="00135CD7" w:rsidRPr="00BA3A56">
        <w:t xml:space="preserve"> Lisaks sätestatakse </w:t>
      </w:r>
      <w:r w:rsidR="00AC37F9" w:rsidRPr="00BA3A56">
        <w:t>nimetatud paragrahvis termin</w:t>
      </w:r>
      <w:r w:rsidR="00135CD7" w:rsidRPr="00BA3A56">
        <w:t xml:space="preserve"> „üksikrajatis“ (lg 2), milleks on väikesüsteemil ja polderkuivendussüsteemil mitte asuv maaparandussüsteemi eraldiseisev rajatis, välja arvatud eesvool ja reguleeriv võrk. Üksikrajatis ei saa olla eesvool ega reguleeriv võrk </w:t>
      </w:r>
      <w:r w:rsidR="00AC37F9" w:rsidRPr="00BA3A56">
        <w:t>ega asuda</w:t>
      </w:r>
      <w:r w:rsidR="00135CD7" w:rsidRPr="00BA3A56">
        <w:t xml:space="preserve"> väikesüsteemil </w:t>
      </w:r>
      <w:r w:rsidR="00AC37F9" w:rsidRPr="00BA3A56">
        <w:t>või</w:t>
      </w:r>
      <w:r w:rsidR="00135CD7" w:rsidRPr="00BA3A56">
        <w:t xml:space="preserve"> polderkuivendussüsteemil.</w:t>
      </w:r>
      <w:r w:rsidR="00AC37F9" w:rsidRPr="00BA3A56">
        <w:t xml:space="preserve"> </w:t>
      </w:r>
    </w:p>
    <w:p w14:paraId="782EFD1D" w14:textId="77777777" w:rsidR="00E04D67" w:rsidRPr="00BA3A56" w:rsidRDefault="00E04D67" w:rsidP="008F370B">
      <w:pPr>
        <w:jc w:val="both"/>
      </w:pPr>
    </w:p>
    <w:p w14:paraId="5962BC91" w14:textId="53DDE829" w:rsidR="00547032" w:rsidRPr="00BA3A56" w:rsidRDefault="00B94895" w:rsidP="00547032">
      <w:pPr>
        <w:jc w:val="both"/>
      </w:pPr>
      <w:r w:rsidRPr="00BA3A56">
        <w:rPr>
          <w:b/>
          <w:bCs/>
        </w:rPr>
        <w:t>Eelnõu</w:t>
      </w:r>
      <w:r w:rsidRPr="00BA3A56" w:rsidDel="006230C7">
        <w:rPr>
          <w:b/>
          <w:bCs/>
        </w:rPr>
        <w:t xml:space="preserve"> </w:t>
      </w:r>
      <w:r w:rsidRPr="00BA3A56">
        <w:rPr>
          <w:b/>
          <w:bCs/>
        </w:rPr>
        <w:t xml:space="preserve">§ 1 punktiga </w:t>
      </w:r>
      <w:r w:rsidR="00160650" w:rsidRPr="00BA3A56">
        <w:rPr>
          <w:b/>
          <w:bCs/>
        </w:rPr>
        <w:t xml:space="preserve">6 </w:t>
      </w:r>
      <w:r w:rsidRPr="00BA3A56">
        <w:t>muudetakse</w:t>
      </w:r>
      <w:r w:rsidRPr="00BA3A56">
        <w:rPr>
          <w:b/>
          <w:bCs/>
        </w:rPr>
        <w:t xml:space="preserve"> </w:t>
      </w:r>
      <w:proofErr w:type="spellStart"/>
      <w:r w:rsidRPr="00BA3A56">
        <w:t>MaaParS</w:t>
      </w:r>
      <w:proofErr w:type="spellEnd"/>
      <w:r w:rsidRPr="00BA3A56">
        <w:t>-i § 9 lõike 1 sõnastust</w:t>
      </w:r>
      <w:r w:rsidR="00F05A39" w:rsidRPr="00BA3A56">
        <w:t>, sätestades, et</w:t>
      </w:r>
      <w:r w:rsidR="00AE4ABA" w:rsidRPr="00BA3A56">
        <w:t xml:space="preserve"> </w:t>
      </w:r>
      <w:r w:rsidRPr="00BA3A56">
        <w:t xml:space="preserve">ehitamise aluseks võib olla lisaks ehitusprojektile ka maaparandussüsteemi üksikrajatise </w:t>
      </w:r>
      <w:r w:rsidR="00B20BFB" w:rsidRPr="00BA3A56">
        <w:t xml:space="preserve">või väikesüsteemi </w:t>
      </w:r>
      <w:r w:rsidRPr="00BA3A56">
        <w:t xml:space="preserve">ehitamisel ehituskava. </w:t>
      </w:r>
      <w:r w:rsidR="00B20BFB" w:rsidRPr="00BA3A56">
        <w:t xml:space="preserve">Lisaks jäetakse välja maaparandussüsteemi ehitamise aluseks </w:t>
      </w:r>
      <w:r w:rsidR="00F05A39" w:rsidRPr="00BA3A56">
        <w:t>olnud</w:t>
      </w:r>
      <w:r w:rsidR="00B20BFB" w:rsidRPr="00BA3A56">
        <w:t xml:space="preserve"> ehitusl</w:t>
      </w:r>
      <w:r w:rsidR="00F05A39" w:rsidRPr="00BA3A56">
        <w:t>oa nõue</w:t>
      </w:r>
      <w:r w:rsidR="00B20BFB" w:rsidRPr="00BA3A56">
        <w:t xml:space="preserve">. </w:t>
      </w:r>
      <w:r w:rsidRPr="00BA3A56">
        <w:t>Muudatus tuleneb ehitusloa taotluse asendamisest ehitusteatisega ja üksikrajatise ehitamise</w:t>
      </w:r>
      <w:r w:rsidR="00F05A39" w:rsidRPr="00BA3A56">
        <w:t xml:space="preserve"> nõuete</w:t>
      </w:r>
      <w:r w:rsidRPr="00BA3A56">
        <w:t xml:space="preserve"> lihtsustamisest </w:t>
      </w:r>
      <w:r w:rsidR="00547032" w:rsidRPr="00BA3A56">
        <w:t xml:space="preserve">(vt </w:t>
      </w:r>
      <w:bookmarkStart w:id="40" w:name="_Hlk217894263"/>
      <w:r w:rsidR="008335AE" w:rsidRPr="00BA3A56">
        <w:t xml:space="preserve">seletuskirja </w:t>
      </w:r>
      <w:r w:rsidR="00400F0D" w:rsidRPr="00BA3A56">
        <w:t>punktis 3.</w:t>
      </w:r>
      <w:r w:rsidR="00133B61" w:rsidRPr="00BA3A56">
        <w:t>2</w:t>
      </w:r>
      <w:r w:rsidR="00400F0D" w:rsidRPr="00BA3A56">
        <w:t xml:space="preserve"> eespool toodud </w:t>
      </w:r>
      <w:bookmarkEnd w:id="40"/>
      <w:r w:rsidR="00547032" w:rsidRPr="00BA3A56">
        <w:t>selgitused).</w:t>
      </w:r>
    </w:p>
    <w:p w14:paraId="1B3A0E13" w14:textId="77777777" w:rsidR="00B63465" w:rsidRPr="00BA3A56" w:rsidRDefault="00B63465" w:rsidP="00007DD7">
      <w:pPr>
        <w:jc w:val="both"/>
      </w:pPr>
    </w:p>
    <w:p w14:paraId="2972F89C" w14:textId="52914BF8" w:rsidR="00835C77" w:rsidRPr="00BA3A56" w:rsidRDefault="006F337F" w:rsidP="008F370B">
      <w:pPr>
        <w:jc w:val="both"/>
      </w:pPr>
      <w:r w:rsidRPr="00BA3A56">
        <w:rPr>
          <w:b/>
          <w:bCs/>
        </w:rPr>
        <w:t>Eelnõu</w:t>
      </w:r>
      <w:r w:rsidRPr="00BA3A56" w:rsidDel="006230C7">
        <w:rPr>
          <w:b/>
          <w:bCs/>
        </w:rPr>
        <w:t xml:space="preserve"> </w:t>
      </w:r>
      <w:r w:rsidRPr="00BA3A56">
        <w:rPr>
          <w:b/>
          <w:bCs/>
        </w:rPr>
        <w:t xml:space="preserve">§ 1 punktiga </w:t>
      </w:r>
      <w:r w:rsidR="002F3874" w:rsidRPr="00BA3A56">
        <w:rPr>
          <w:b/>
          <w:bCs/>
        </w:rPr>
        <w:t>7</w:t>
      </w:r>
      <w:r w:rsidR="002F3874" w:rsidRPr="00BA3A56">
        <w:t xml:space="preserve"> </w:t>
      </w:r>
      <w:r w:rsidR="00D02520" w:rsidRPr="00BA3A56">
        <w:t xml:space="preserve">täiendatakse </w:t>
      </w:r>
      <w:proofErr w:type="spellStart"/>
      <w:r w:rsidR="00D02520" w:rsidRPr="00BA3A56">
        <w:t>MaaParS</w:t>
      </w:r>
      <w:proofErr w:type="spellEnd"/>
      <w:r w:rsidR="00D02520" w:rsidRPr="00BA3A56">
        <w:t>-i § 10 lõi</w:t>
      </w:r>
      <w:r w:rsidR="00835C77" w:rsidRPr="00BA3A56">
        <w:t xml:space="preserve">getega </w:t>
      </w:r>
      <w:r w:rsidR="00D02520" w:rsidRPr="00BA3A56">
        <w:t>2</w:t>
      </w:r>
      <w:r w:rsidR="00D02520" w:rsidRPr="00BA3A56">
        <w:rPr>
          <w:vertAlign w:val="superscript"/>
        </w:rPr>
        <w:t>1</w:t>
      </w:r>
      <w:r w:rsidR="00835C77" w:rsidRPr="00BA3A56">
        <w:t xml:space="preserve"> ja 2</w:t>
      </w:r>
      <w:r w:rsidR="00835C77" w:rsidRPr="00BA3A56">
        <w:rPr>
          <w:vertAlign w:val="superscript"/>
        </w:rPr>
        <w:t>2</w:t>
      </w:r>
      <w:r w:rsidR="00835C77" w:rsidRPr="00BA3A56">
        <w:t>. Lõikes 2</w:t>
      </w:r>
      <w:r w:rsidR="00835C77" w:rsidRPr="00BA3A56">
        <w:rPr>
          <w:vertAlign w:val="superscript"/>
        </w:rPr>
        <w:t>1</w:t>
      </w:r>
      <w:r w:rsidR="00835C77" w:rsidRPr="00BA3A56">
        <w:t xml:space="preserve"> on täpsustatud, et maaparandussüsteemi üksikrajatise ehitusdokumendid on </w:t>
      </w:r>
      <w:r w:rsidR="00621B7E" w:rsidRPr="00BA3A56">
        <w:t> kaetud tööde akt, ehitusmaterjalide ja -toodete nõuetekohasust tõendavad dokumendid, teostusjoonis ja maaparandussüsteemi märkimisandmed</w:t>
      </w:r>
      <w:r w:rsidR="00621B7E" w:rsidRPr="00BA3A56" w:rsidDel="00621B7E">
        <w:t xml:space="preserve"> </w:t>
      </w:r>
      <w:r w:rsidR="00621B7E" w:rsidRPr="00BA3A56">
        <w:t xml:space="preserve"> ning muud ehitamist kirjeldavad dokumendid.</w:t>
      </w:r>
      <w:r w:rsidR="00835C77" w:rsidRPr="00BA3A56">
        <w:t xml:space="preserve"> </w:t>
      </w:r>
    </w:p>
    <w:p w14:paraId="716FC37A" w14:textId="0951BFF2" w:rsidR="005A2BB3" w:rsidRPr="00BA3A56" w:rsidRDefault="00835C77" w:rsidP="008F370B">
      <w:pPr>
        <w:jc w:val="both"/>
      </w:pPr>
      <w:r w:rsidRPr="00BA3A56">
        <w:t>Lõikes 2</w:t>
      </w:r>
      <w:r w:rsidRPr="00BA3A56">
        <w:rPr>
          <w:vertAlign w:val="superscript"/>
        </w:rPr>
        <w:t>2</w:t>
      </w:r>
      <w:r w:rsidR="00D02520" w:rsidRPr="00BA3A56">
        <w:t xml:space="preserve"> loetletakse väikesüsteemi ehitusdokumendid</w:t>
      </w:r>
      <w:r w:rsidR="00D30512" w:rsidRPr="00BA3A56">
        <w:t>, milleks on teostusjoonis ja väikesüsteemi märkimisandmed</w:t>
      </w:r>
      <w:r w:rsidR="00D02520" w:rsidRPr="00BA3A56">
        <w:t xml:space="preserve">. </w:t>
      </w:r>
      <w:r w:rsidR="005A2BB3" w:rsidRPr="00BA3A56">
        <w:t xml:space="preserve">Nõue on üle toodud </w:t>
      </w:r>
      <w:proofErr w:type="spellStart"/>
      <w:r w:rsidR="005A2BB3" w:rsidRPr="00BA3A56">
        <w:t>MaaParS</w:t>
      </w:r>
      <w:proofErr w:type="spellEnd"/>
      <w:r w:rsidR="005A2BB3" w:rsidRPr="00BA3A56">
        <w:t xml:space="preserve">-i § 33 lõikest 1, seejuures on vähendatud dokumentide </w:t>
      </w:r>
      <w:r w:rsidR="001D6D84" w:rsidRPr="00BA3A56">
        <w:t>arvu</w:t>
      </w:r>
      <w:r w:rsidR="005A2BB3" w:rsidRPr="00BA3A56">
        <w:t xml:space="preserve">, mis on vaja esitada koos väikesüsteemi kasutusteatisega. </w:t>
      </w:r>
      <w:r w:rsidR="00D02520" w:rsidRPr="00BA3A56">
        <w:t xml:space="preserve"> </w:t>
      </w:r>
      <w:r w:rsidR="005A2BB3" w:rsidRPr="00BA3A56">
        <w:t>Väikesüsteem paikneb väikesel maa-alal</w:t>
      </w:r>
      <w:r w:rsidR="008A1CC6" w:rsidRPr="00BA3A56">
        <w:t xml:space="preserve">. </w:t>
      </w:r>
      <w:r w:rsidR="005A2BB3" w:rsidRPr="00BA3A56">
        <w:t xml:space="preserve"> Seega ei vaja riik kasutusloa menetlemisel sellisel hulgal andmeid, nagu see on vajalik </w:t>
      </w:r>
      <w:r w:rsidR="008A1CC6" w:rsidRPr="00BA3A56">
        <w:t xml:space="preserve">suuremate </w:t>
      </w:r>
      <w:r w:rsidR="005A2BB3" w:rsidRPr="00BA3A56">
        <w:t>maaparandussüsteemi</w:t>
      </w:r>
      <w:r w:rsidR="008A1CC6" w:rsidRPr="00BA3A56">
        <w:t>de</w:t>
      </w:r>
      <w:r w:rsidR="005A2BB3" w:rsidRPr="00BA3A56">
        <w:t xml:space="preserve"> puhul. </w:t>
      </w:r>
      <w:proofErr w:type="spellStart"/>
      <w:r w:rsidR="005A2BB3" w:rsidRPr="00BA3A56">
        <w:t>MaaParS</w:t>
      </w:r>
      <w:proofErr w:type="spellEnd"/>
      <w:r w:rsidR="005A2BB3" w:rsidRPr="00BA3A56">
        <w:t xml:space="preserve">-i § 10 lõikes 2 on loetletud maaparandussüsteemi ehitusdokumendid. Nimetatud dokumendid on olulised </w:t>
      </w:r>
      <w:proofErr w:type="spellStart"/>
      <w:r w:rsidR="006E7D81" w:rsidRPr="00BA3A56">
        <w:t>MaRu</w:t>
      </w:r>
      <w:r w:rsidR="005A2BB3" w:rsidRPr="00BA3A56">
        <w:t>-le</w:t>
      </w:r>
      <w:proofErr w:type="spellEnd"/>
      <w:r w:rsidR="005A2BB3" w:rsidRPr="00BA3A56">
        <w:t xml:space="preserve"> nii maaparandussüsteemi ehitustööde kvaliteedi hindamisel kui ka </w:t>
      </w:r>
      <w:r w:rsidR="005A2BB3" w:rsidRPr="00BA3A56">
        <w:lastRenderedPageBreak/>
        <w:t>maaparandussüsteemide registris (</w:t>
      </w:r>
      <w:r w:rsidR="00957B9C" w:rsidRPr="00BA3A56">
        <w:t xml:space="preserve">edaspidi </w:t>
      </w:r>
      <w:r w:rsidR="005A2BB3" w:rsidRPr="00BA3A56">
        <w:rPr>
          <w:i/>
          <w:iCs/>
        </w:rPr>
        <w:t>MSR</w:t>
      </w:r>
      <w:r w:rsidR="005A2BB3" w:rsidRPr="00BA3A56">
        <w:t xml:space="preserve">) andmetena säilitamiseks. MSR andmetele tuginedes saab </w:t>
      </w:r>
      <w:proofErr w:type="spellStart"/>
      <w:r w:rsidR="006E7D81" w:rsidRPr="00BA3A56">
        <w:t>MaRu</w:t>
      </w:r>
      <w:proofErr w:type="spellEnd"/>
      <w:r w:rsidR="005A2BB3" w:rsidRPr="00BA3A56">
        <w:t xml:space="preserve"> anda maaparandussüsteemi rekonstrueerimiseks projekteerimistingimusi ning hinnata muu tegevuse kooskõlastamisel, kas kavandatav tegevus kahjustab maaparandussüsteemi toimivust, sealhulgas naaberkinnisasjadel paikneva maaparandussüsteemi toimivust. Valdav osa maaparandussüsteeme kuulub paljudele omanikele. Sellisel juhul ühel kinnisasjal maaparandussüsteemi rekonstrueerimine mõjutab ka naaberkinnistute maaparandussüsteemi osade toimimist. Väikesüsteem asub </w:t>
      </w:r>
      <w:r w:rsidR="008A1CC6" w:rsidRPr="00BA3A56">
        <w:t>väikesel maa-alal ja ei saa kuuluda paljudele omanikele. Sellisel juhul on probleemide korral omanikel lihtsam teha</w:t>
      </w:r>
      <w:r w:rsidR="005A2BB3" w:rsidRPr="00BA3A56">
        <w:t xml:space="preserve"> </w:t>
      </w:r>
      <w:r w:rsidR="008A1CC6" w:rsidRPr="00BA3A56">
        <w:t>kokkuleppeid</w:t>
      </w:r>
      <w:r w:rsidR="005A2BB3" w:rsidRPr="00BA3A56">
        <w:t xml:space="preserve">. Muudatuse tulemusena loobutakse väikesüsteemi kaetud tööde ja ehitusmaterjalide andmete esitamise nõudest kui mittevajalikest andmetest kasutusloa taotluses. </w:t>
      </w:r>
    </w:p>
    <w:p w14:paraId="69898E75" w14:textId="77777777" w:rsidR="005A2BB3" w:rsidRPr="00BA3A56" w:rsidRDefault="005A2BB3" w:rsidP="008F370B">
      <w:pPr>
        <w:jc w:val="both"/>
      </w:pPr>
    </w:p>
    <w:p w14:paraId="3EFFDB78" w14:textId="2B8D6071" w:rsidR="00596966" w:rsidRPr="00BA3A56" w:rsidRDefault="00596966" w:rsidP="00514EDE">
      <w:pPr>
        <w:jc w:val="both"/>
      </w:pPr>
      <w:r w:rsidRPr="00BA3A56">
        <w:rPr>
          <w:b/>
          <w:bCs/>
        </w:rPr>
        <w:t>Eelnõu</w:t>
      </w:r>
      <w:r w:rsidRPr="00BA3A56" w:rsidDel="006230C7">
        <w:rPr>
          <w:b/>
          <w:bCs/>
        </w:rPr>
        <w:t xml:space="preserve"> </w:t>
      </w:r>
      <w:r w:rsidRPr="00BA3A56">
        <w:rPr>
          <w:b/>
          <w:bCs/>
        </w:rPr>
        <w:t xml:space="preserve">§ 1 punktiga </w:t>
      </w:r>
      <w:r w:rsidR="002F3874" w:rsidRPr="00BA3A56">
        <w:rPr>
          <w:b/>
          <w:bCs/>
        </w:rPr>
        <w:t>8</w:t>
      </w:r>
      <w:r w:rsidR="002F3874" w:rsidRPr="00BA3A56">
        <w:t xml:space="preserve"> </w:t>
      </w:r>
      <w:r w:rsidRPr="00BA3A56">
        <w:t xml:space="preserve">tunnistatakse </w:t>
      </w:r>
      <w:proofErr w:type="spellStart"/>
      <w:r w:rsidRPr="00BA3A56">
        <w:t>MaaParS</w:t>
      </w:r>
      <w:proofErr w:type="spellEnd"/>
      <w:r w:rsidR="000F6500" w:rsidRPr="00BA3A56">
        <w:t>-i</w:t>
      </w:r>
      <w:r w:rsidRPr="00BA3A56">
        <w:t xml:space="preserve"> § 11 kehtetuks. </w:t>
      </w:r>
      <w:r w:rsidR="009B05BE" w:rsidRPr="00BA3A56">
        <w:t xml:space="preserve">Nõuded on viidud </w:t>
      </w:r>
      <w:proofErr w:type="spellStart"/>
      <w:r w:rsidR="001D6D84" w:rsidRPr="00BA3A56">
        <w:t>MaaParS</w:t>
      </w:r>
      <w:proofErr w:type="spellEnd"/>
      <w:r w:rsidR="000F6500" w:rsidRPr="00BA3A56">
        <w:t>-</w:t>
      </w:r>
      <w:r w:rsidR="001D6D84" w:rsidRPr="00BA3A56">
        <w:t xml:space="preserve">i </w:t>
      </w:r>
      <w:r w:rsidR="009B05BE" w:rsidRPr="00BA3A56">
        <w:t>§</w:t>
      </w:r>
      <w:r w:rsidR="000F6500" w:rsidRPr="00BA3A56">
        <w:t>-desse</w:t>
      </w:r>
      <w:r w:rsidR="009B05BE" w:rsidRPr="00BA3A56">
        <w:t xml:space="preserve"> 3 ja 9. </w:t>
      </w:r>
      <w:r w:rsidRPr="00BA3A56">
        <w:t xml:space="preserve">Muudatus on seotud maaparandussüsteemi ja väikesüsteemi ehitamist reguleerivate sätete koondamisega </w:t>
      </w:r>
      <w:r w:rsidR="00514EDE" w:rsidRPr="00BA3A56">
        <w:t xml:space="preserve">(vt </w:t>
      </w:r>
      <w:r w:rsidR="008335AE" w:rsidRPr="00BA3A56">
        <w:t xml:space="preserve">seletuskirja </w:t>
      </w:r>
      <w:r w:rsidR="00400F0D" w:rsidRPr="00BA3A56">
        <w:t>punktis 3.</w:t>
      </w:r>
      <w:r w:rsidR="00133B61" w:rsidRPr="00BA3A56">
        <w:t>2</w:t>
      </w:r>
      <w:r w:rsidR="00400F0D" w:rsidRPr="00BA3A56">
        <w:t xml:space="preserve"> eespool toodud </w:t>
      </w:r>
      <w:r w:rsidR="00514EDE" w:rsidRPr="00BA3A56">
        <w:t>selgitus</w:t>
      </w:r>
      <w:r w:rsidR="00206849" w:rsidRPr="00BA3A56">
        <w:t>i</w:t>
      </w:r>
      <w:r w:rsidR="00514EDE" w:rsidRPr="00BA3A56">
        <w:t>).</w:t>
      </w:r>
    </w:p>
    <w:p w14:paraId="0FD46597" w14:textId="77777777" w:rsidR="00596966" w:rsidRPr="00BA3A56" w:rsidRDefault="00596966" w:rsidP="008F370B">
      <w:pPr>
        <w:jc w:val="both"/>
      </w:pPr>
    </w:p>
    <w:p w14:paraId="12D9F244" w14:textId="1A81E3CC" w:rsidR="00D047B8" w:rsidRPr="00BA3A56" w:rsidRDefault="002571D8" w:rsidP="00514EDE">
      <w:pPr>
        <w:jc w:val="both"/>
        <w:rPr>
          <w:ins w:id="41" w:author="Maarja-Liis Lall - JUSTDIGI" w:date="2026-02-19T13:45:00Z" w16du:dateUtc="2026-02-19T13:45:01Z"/>
        </w:rPr>
      </w:pPr>
      <w:r w:rsidRPr="5E643174">
        <w:rPr>
          <w:b/>
          <w:bCs/>
        </w:rPr>
        <w:t xml:space="preserve">Eelnõu § 1 punktiga </w:t>
      </w:r>
      <w:r w:rsidR="002F3874" w:rsidRPr="5E643174">
        <w:rPr>
          <w:b/>
          <w:bCs/>
        </w:rPr>
        <w:t>9</w:t>
      </w:r>
      <w:r>
        <w:t xml:space="preserve"> </w:t>
      </w:r>
      <w:r w:rsidR="00826432">
        <w:t xml:space="preserve">muudetakse </w:t>
      </w:r>
      <w:r w:rsidR="00BE0428">
        <w:t>tervikuna</w:t>
      </w:r>
      <w:r w:rsidR="00826432">
        <w:t xml:space="preserve"> </w:t>
      </w:r>
      <w:r>
        <w:t>MaaParS-i § 12</w:t>
      </w:r>
      <w:r w:rsidR="00826432">
        <w:t>.</w:t>
      </w:r>
    </w:p>
    <w:p w14:paraId="7C66372B" w14:textId="4C9ED69D" w:rsidR="00D047B8" w:rsidRPr="00BA3A56" w:rsidRDefault="00D047B8" w:rsidP="00514EDE">
      <w:pPr>
        <w:jc w:val="both"/>
        <w:rPr>
          <w:ins w:id="42" w:author="Maarja-Liis Lall - JUSTDIGI" w:date="2026-02-19T13:45:00Z" w16du:dateUtc="2026-02-19T13:45:01Z"/>
        </w:rPr>
      </w:pPr>
    </w:p>
    <w:p w14:paraId="675D0A95" w14:textId="4EA6EDA3" w:rsidR="00D047B8" w:rsidRPr="00BA3A56" w:rsidRDefault="002571D8" w:rsidP="00514EDE">
      <w:pPr>
        <w:jc w:val="both"/>
        <w:rPr>
          <w:ins w:id="43" w:author="Maarja-Liis Lall - JUSTDIGI" w:date="2026-02-19T13:44:00Z" w16du:dateUtc="2026-02-19T13:44:30Z"/>
        </w:rPr>
      </w:pPr>
      <w:del w:id="44" w:author="Maarja-Liis Lall - JUSTDIGI" w:date="2026-02-19T13:45:00Z" w16du:dateUtc="2026-02-19T13:45:01Z">
        <w:r w:rsidDel="00826432">
          <w:delText xml:space="preserve"> </w:delText>
        </w:r>
      </w:del>
      <w:r w:rsidR="00BE0428">
        <w:t>Lõike 1 kohaselt on p</w:t>
      </w:r>
      <w:r w:rsidR="00826432">
        <w:t>rojekteerimistingimus</w:t>
      </w:r>
      <w:r w:rsidR="00D047B8">
        <w:t>ed</w:t>
      </w:r>
      <w:r w:rsidR="00826432">
        <w:t xml:space="preserve"> </w:t>
      </w:r>
      <w:r w:rsidR="00BE0428">
        <w:t>nõutud</w:t>
      </w:r>
      <w:r w:rsidR="00826432">
        <w:t xml:space="preserve"> lisaks ehitusprojektile ka </w:t>
      </w:r>
      <w:commentRangeStart w:id="45"/>
      <w:r w:rsidR="00826432">
        <w:t>väikesüsteemi</w:t>
      </w:r>
      <w:commentRangeEnd w:id="45"/>
      <w:r>
        <w:commentReference w:id="45"/>
      </w:r>
      <w:r w:rsidR="00826432">
        <w:t xml:space="preserve"> ehituskava koostamiseks. </w:t>
      </w:r>
    </w:p>
    <w:p w14:paraId="099FFE27" w14:textId="678E0D24" w:rsidR="5E643174" w:rsidRDefault="5E643174" w:rsidP="5E643174">
      <w:pPr>
        <w:jc w:val="both"/>
      </w:pPr>
      <w:commentRangeStart w:id="46"/>
      <w:commentRangeEnd w:id="46"/>
      <w:r>
        <w:commentReference w:id="46"/>
      </w:r>
    </w:p>
    <w:p w14:paraId="70F01AAC" w14:textId="3ADD9AD6" w:rsidR="003043E0" w:rsidRPr="00BA3A56" w:rsidRDefault="007128CA" w:rsidP="00514EDE">
      <w:pPr>
        <w:jc w:val="both"/>
      </w:pPr>
      <w:r>
        <w:t>Lõikes 2 s</w:t>
      </w:r>
      <w:r w:rsidR="00826432">
        <w:t>ätestatakse erandjuhud, millal projekteerimistingimusi ei nõuta</w:t>
      </w:r>
      <w:r w:rsidR="00BE0428">
        <w:t>. Projekteerimistingimusi ei nõuta</w:t>
      </w:r>
      <w:r w:rsidR="00826432">
        <w:t xml:space="preserve"> üksikrajatise ehitamiseks ja väikesüsteemi ehitamiseks, kui selle </w:t>
      </w:r>
      <w:r w:rsidR="00C45219">
        <w:t>süsteemi</w:t>
      </w:r>
      <w:r w:rsidR="00826432">
        <w:t xml:space="preserve"> asukohast tulenevalt ei ole avalik-õiguslikke kitsendusi. Muudatus</w:t>
      </w:r>
      <w:r>
        <w:t>ed</w:t>
      </w:r>
      <w:r w:rsidR="00826432">
        <w:t xml:space="preserve"> on seotud projekteerimistingimuste andmise muudatustega</w:t>
      </w:r>
      <w:r w:rsidR="00514EDE">
        <w:t xml:space="preserve"> (vt </w:t>
      </w:r>
      <w:r w:rsidR="008335AE">
        <w:t xml:space="preserve">seletuskirja </w:t>
      </w:r>
      <w:r w:rsidR="00400F0D">
        <w:t>punktis 3.</w:t>
      </w:r>
      <w:r w:rsidR="00133B61">
        <w:t>2</w:t>
      </w:r>
      <w:r w:rsidR="00400F0D">
        <w:t xml:space="preserve"> eespool toodud </w:t>
      </w:r>
      <w:r w:rsidR="00514EDE">
        <w:t>selgitus</w:t>
      </w:r>
      <w:r w:rsidR="00206849">
        <w:t>i</w:t>
      </w:r>
      <w:r w:rsidR="00514EDE">
        <w:t>)</w:t>
      </w:r>
      <w:r w:rsidR="00826432">
        <w:t xml:space="preserve">. </w:t>
      </w:r>
      <w:r>
        <w:t>Lõikes 3 esitatakse projekteerimistingimuste taotlemisel esitatava</w:t>
      </w:r>
      <w:r w:rsidR="000F6500">
        <w:t>te andmete</w:t>
      </w:r>
      <w:r>
        <w:t xml:space="preserve"> loetelu. Võrreldes kehtiva </w:t>
      </w:r>
      <w:r w:rsidR="000F6500">
        <w:t>maaparandus</w:t>
      </w:r>
      <w:r>
        <w:t xml:space="preserve">seadusega on loetellu lisatud projekteerimistingimuste taotlemise eesmärk. Projekteerimistingimuste andmisel on </w:t>
      </w:r>
      <w:r w:rsidR="006E7D81">
        <w:t>MaRu</w:t>
      </w:r>
      <w:r>
        <w:t>-l ja projekteerimiseks projekteerijal oluline teada lisaks kinnisasja andmetele ja kavandatavale kuivendus- või niisutusviisile ka projekteerimistingimuste taotlemise eesmärki, sest taotletava ala kinnisasjade loetelus on tihti üle kümne kinnisasja ja pole arusaadav, milline piirkond nendel kinnisasjadel vajab kuivendamist või</w:t>
      </w:r>
      <w:del w:id="47" w:author="Maarja-Liis Lall - JUSTDIGI" w:date="2026-02-19T14:09:00Z" w16du:dateUtc="2026-02-19T14:09:10Z">
        <w:r w:rsidDel="007128CA">
          <w:delText xml:space="preserve"> </w:delText>
        </w:r>
      </w:del>
      <w:r>
        <w:t xml:space="preserve"> niisutamist. Projekteerimistingimuste taotlemise eesmärk võiks sisaldada lahendamist vajava probleemi kirjeldust, kus ja mida tahetakse lahendada ning kus ja millist olukorda soovitakse saavutada. Näiteks</w:t>
      </w:r>
      <w:r w:rsidR="00F65722">
        <w:t xml:space="preserve"> võib see olla ka</w:t>
      </w:r>
      <w:r>
        <w:t xml:space="preserve"> vabas vormis lahendamist vajava probleemi kirjeldus ja asukoha skeem eeldatava, projektiga lahendatava ala paiknemis</w:t>
      </w:r>
      <w:r w:rsidR="00F65722">
        <w:t>e kohta</w:t>
      </w:r>
      <w:r>
        <w:t xml:space="preserve">. Seni on praktikas projekteerimistingimuste taotluse esitamisele järgnenud </w:t>
      </w:r>
      <w:r w:rsidR="006E7D81">
        <w:t>MaRu</w:t>
      </w:r>
      <w:r>
        <w:t xml:space="preserve"> ja taotleja suhtlus, kus leitakse nendele küsimustele vastused. Kuid see võiks olla läbi mõeldud enne, kui esitatakse projekteerimistingimuste taotlus. Alles seejärel on võimalik </w:t>
      </w:r>
      <w:r w:rsidR="006E7D81">
        <w:t>MaRu</w:t>
      </w:r>
      <w:r>
        <w:t>-l teha projekteerimistingimuste andmiseks kohapealne ülevaatus ja anda projekteerimiseks tingimused. Muudatuse eesmärk on muuta menetlusprotsess sujuvamaks</w:t>
      </w:r>
      <w:r w:rsidR="00D047B8">
        <w:t xml:space="preserve">. </w:t>
      </w:r>
    </w:p>
    <w:p w14:paraId="55BF055B" w14:textId="77777777" w:rsidR="003043E0" w:rsidRPr="00BA3A56" w:rsidRDefault="003043E0" w:rsidP="008F370B">
      <w:pPr>
        <w:jc w:val="both"/>
      </w:pPr>
    </w:p>
    <w:p w14:paraId="1939BB70" w14:textId="094ACF1B" w:rsidR="00826432" w:rsidRPr="00BA3A56" w:rsidRDefault="00CC51C5" w:rsidP="008F370B">
      <w:pPr>
        <w:jc w:val="both"/>
      </w:pPr>
      <w:commentRangeStart w:id="48"/>
      <w:commentRangeStart w:id="49"/>
      <w:r w:rsidRPr="00BA3A56">
        <w:t>Lõikes 3</w:t>
      </w:r>
      <w:commentRangeEnd w:id="48"/>
      <w:r>
        <w:commentReference w:id="48"/>
      </w:r>
      <w:r w:rsidRPr="00BA3A56">
        <w:t xml:space="preserve"> </w:t>
      </w:r>
      <w:commentRangeEnd w:id="49"/>
      <w:r>
        <w:commentReference w:id="49"/>
      </w:r>
      <w:r w:rsidRPr="00BA3A56">
        <w:t xml:space="preserve">on </w:t>
      </w:r>
      <w:r w:rsidR="00753AE2" w:rsidRPr="00BA3A56">
        <w:t xml:space="preserve">sätestatud </w:t>
      </w:r>
      <w:r w:rsidRPr="00BA3A56">
        <w:t xml:space="preserve">loetelu andmetest, mida projekteerimistingimuste taotlusel märgitakse. </w:t>
      </w:r>
      <w:r w:rsidR="00D047B8" w:rsidRPr="00BA3A56">
        <w:t xml:space="preserve">Loetellu on lisatud ka maaparandussüsteemi kood ning maaparandusehitise kood ja nimetus, mida saab </w:t>
      </w:r>
      <w:r w:rsidR="00F27599" w:rsidRPr="00BA3A56">
        <w:t xml:space="preserve">projekteerimistingimuste </w:t>
      </w:r>
      <w:r w:rsidR="009D4E04" w:rsidRPr="00BA3A56">
        <w:t xml:space="preserve">taotluses </w:t>
      </w:r>
      <w:r w:rsidR="00D047B8" w:rsidRPr="00BA3A56">
        <w:t>märkida vaid süsteemi rekonstrueerimise korral (</w:t>
      </w:r>
      <w:r w:rsidR="00006B17" w:rsidRPr="00BA3A56">
        <w:t>lg</w:t>
      </w:r>
      <w:r w:rsidR="00D047B8" w:rsidRPr="00BA3A56">
        <w:t xml:space="preserve"> 4)</w:t>
      </w:r>
      <w:r w:rsidRPr="00BA3A56">
        <w:t>. Maaparandussüsteemi kood (13-kohaline number</w:t>
      </w:r>
      <w:r w:rsidR="00001417" w:rsidRPr="00BA3A56">
        <w:t>, näiteks 3101210050030</w:t>
      </w:r>
      <w:r w:rsidRPr="00BA3A56">
        <w:t>) ja ehitise kood (kolmekohaline number</w:t>
      </w:r>
      <w:r w:rsidR="00001417" w:rsidRPr="00BA3A56">
        <w:t>, näiteks 001</w:t>
      </w:r>
      <w:r w:rsidRPr="00BA3A56">
        <w:t xml:space="preserve">) </w:t>
      </w:r>
      <w:r w:rsidR="00F65722" w:rsidRPr="00BA3A56">
        <w:t>märgitakse</w:t>
      </w:r>
      <w:r w:rsidRPr="00BA3A56">
        <w:t xml:space="preserve"> uuele maaparandussüsteemile või uuele maaparandussüsteemi ehitisele kasutusloa andmisel või kasutusteatise esitamise järgselt maaparandussüsteemi kandmisel maaparandussüsteemide registrisse</w:t>
      </w:r>
      <w:r w:rsidR="00D047B8" w:rsidRPr="00BA3A56">
        <w:t>.</w:t>
      </w:r>
      <w:r w:rsidRPr="00BA3A56">
        <w:t xml:space="preserve"> </w:t>
      </w:r>
      <w:r w:rsidR="00001417" w:rsidRPr="00BA3A56">
        <w:t xml:space="preserve">Rekonstrueeritaval maaparandussüsteemil on kood juba </w:t>
      </w:r>
      <w:r w:rsidR="00F65722" w:rsidRPr="00BA3A56">
        <w:t>varasemalt</w:t>
      </w:r>
      <w:r w:rsidR="00001417" w:rsidRPr="00BA3A56">
        <w:t xml:space="preserve"> antud ja leitav</w:t>
      </w:r>
      <w:r w:rsidRPr="00BA3A56">
        <w:t xml:space="preserve"> </w:t>
      </w:r>
      <w:r w:rsidR="00EF2AC1" w:rsidRPr="00BA3A56">
        <w:t>MaRu</w:t>
      </w:r>
      <w:r w:rsidRPr="00BA3A56">
        <w:t xml:space="preserve"> maaparandussüsteemide </w:t>
      </w:r>
      <w:r w:rsidRPr="00BA3A56">
        <w:lastRenderedPageBreak/>
        <w:t>kaardilt</w:t>
      </w:r>
      <w:r w:rsidR="003043E0" w:rsidRPr="00BA3A56">
        <w:rPr>
          <w:rStyle w:val="Allmrkuseviide"/>
        </w:rPr>
        <w:footnoteReference w:id="6"/>
      </w:r>
      <w:r w:rsidRPr="00BA3A56">
        <w:t xml:space="preserve">. </w:t>
      </w:r>
      <w:r w:rsidR="00D047B8" w:rsidRPr="00BA3A56">
        <w:t xml:space="preserve">Muudatus </w:t>
      </w:r>
      <w:r w:rsidR="00001417" w:rsidRPr="00BA3A56">
        <w:t xml:space="preserve">on seotud </w:t>
      </w:r>
      <w:r w:rsidR="00D047B8" w:rsidRPr="00BA3A56">
        <w:t>teatiste ja lubadega esitatavate andmete loetelude ühtlustamise</w:t>
      </w:r>
      <w:r w:rsidR="00483A17" w:rsidRPr="00BA3A56">
        <w:t>ga</w:t>
      </w:r>
      <w:r w:rsidR="00D047B8" w:rsidRPr="00BA3A56">
        <w:t xml:space="preserve"> </w:t>
      </w:r>
      <w:r w:rsidR="003B57DC" w:rsidRPr="00BA3A56">
        <w:t xml:space="preserve">(vt </w:t>
      </w:r>
      <w:r w:rsidR="008335AE" w:rsidRPr="00BA3A56">
        <w:t xml:space="preserve">seletuskirja </w:t>
      </w:r>
      <w:r w:rsidR="00400F0D" w:rsidRPr="00BA3A56">
        <w:t>punktis 3.</w:t>
      </w:r>
      <w:r w:rsidR="00133B61" w:rsidRPr="00BA3A56">
        <w:t>2</w:t>
      </w:r>
      <w:r w:rsidR="00400F0D" w:rsidRPr="00BA3A56">
        <w:t xml:space="preserve"> eespool toodud </w:t>
      </w:r>
      <w:r w:rsidR="003B57DC" w:rsidRPr="00BA3A56">
        <w:t>selgitus</w:t>
      </w:r>
      <w:r w:rsidR="00206849" w:rsidRPr="00BA3A56">
        <w:t>i</w:t>
      </w:r>
      <w:r w:rsidR="003B57DC" w:rsidRPr="00BA3A56">
        <w:t>)</w:t>
      </w:r>
      <w:r w:rsidR="00D047B8" w:rsidRPr="00BA3A56">
        <w:t>.</w:t>
      </w:r>
    </w:p>
    <w:p w14:paraId="5A4596E6" w14:textId="77777777" w:rsidR="00850080" w:rsidRPr="00BA3A56" w:rsidRDefault="00850080" w:rsidP="008F370B">
      <w:pPr>
        <w:jc w:val="both"/>
      </w:pPr>
      <w:bookmarkStart w:id="50" w:name="_Hlk179472718"/>
    </w:p>
    <w:p w14:paraId="0B1DE1A9" w14:textId="7440A04B" w:rsidR="00C707CD" w:rsidRPr="00BA3A56" w:rsidRDefault="00850080" w:rsidP="008F370B">
      <w:pPr>
        <w:jc w:val="both"/>
      </w:pPr>
      <w:r w:rsidRPr="00BA3A56">
        <w:rPr>
          <w:b/>
          <w:bCs/>
        </w:rPr>
        <w:t>Eelnõu</w:t>
      </w:r>
      <w:r w:rsidRPr="00BA3A56" w:rsidDel="006230C7">
        <w:rPr>
          <w:b/>
          <w:bCs/>
        </w:rPr>
        <w:t xml:space="preserve"> </w:t>
      </w:r>
      <w:r w:rsidRPr="00BA3A56">
        <w:rPr>
          <w:b/>
          <w:bCs/>
        </w:rPr>
        <w:t xml:space="preserve">§ 1 punktiga </w:t>
      </w:r>
      <w:r w:rsidR="00160650" w:rsidRPr="00BA3A56">
        <w:rPr>
          <w:b/>
          <w:bCs/>
        </w:rPr>
        <w:t>10</w:t>
      </w:r>
      <w:r w:rsidR="00AD76DC" w:rsidRPr="00BA3A56">
        <w:t xml:space="preserve"> muudetakse </w:t>
      </w:r>
      <w:proofErr w:type="spellStart"/>
      <w:r w:rsidRPr="00BA3A56">
        <w:t>MaaParS</w:t>
      </w:r>
      <w:proofErr w:type="spellEnd"/>
      <w:r w:rsidRPr="00BA3A56">
        <w:t>-i § </w:t>
      </w:r>
      <w:r w:rsidR="007F27E7" w:rsidRPr="00BA3A56">
        <w:t xml:space="preserve">13 </w:t>
      </w:r>
      <w:r w:rsidR="00AD76DC" w:rsidRPr="00BA3A56">
        <w:t>lõige</w:t>
      </w:r>
      <w:r w:rsidR="003B495B" w:rsidRPr="00BA3A56">
        <w:t>t</w:t>
      </w:r>
      <w:r w:rsidR="00AD76DC" w:rsidRPr="00BA3A56">
        <w:t xml:space="preserve"> </w:t>
      </w:r>
      <w:r w:rsidR="000A2C67" w:rsidRPr="00BA3A56">
        <w:t>3</w:t>
      </w:r>
      <w:r w:rsidR="00AD76DC" w:rsidRPr="00BA3A56">
        <w:t>.</w:t>
      </w:r>
      <w:r w:rsidR="000A2C67" w:rsidRPr="00BA3A56">
        <w:t xml:space="preserve"> </w:t>
      </w:r>
      <w:r w:rsidR="00AD76DC" w:rsidRPr="00BA3A56">
        <w:t xml:space="preserve">Loetelu </w:t>
      </w:r>
      <w:r w:rsidR="007F27E7" w:rsidRPr="00BA3A56">
        <w:t>sissejuhatav lause</w:t>
      </w:r>
      <w:r w:rsidR="00AD76DC" w:rsidRPr="00BA3A56">
        <w:t xml:space="preserve"> sõnastatakse selliselt, et projekteerimistingimustes märgitakse loetletud andmetest üksnes asjakohased andmed. </w:t>
      </w:r>
      <w:r w:rsidR="000A2C67" w:rsidRPr="00BA3A56">
        <w:t xml:space="preserve">Näiteks väikesüsteemi puhul ei ole vaja teha uurimistöid. </w:t>
      </w:r>
    </w:p>
    <w:p w14:paraId="62D5A080" w14:textId="77777777" w:rsidR="00C707CD" w:rsidRPr="00BA3A56" w:rsidRDefault="00C707CD" w:rsidP="008F370B">
      <w:pPr>
        <w:jc w:val="both"/>
      </w:pPr>
    </w:p>
    <w:p w14:paraId="3D71B5AC" w14:textId="237EF173" w:rsidR="00A9585E" w:rsidRPr="00BA3A56" w:rsidRDefault="00AD76DC" w:rsidP="008F370B">
      <w:pPr>
        <w:jc w:val="both"/>
      </w:pPr>
      <w:r w:rsidRPr="00BA3A56">
        <w:t xml:space="preserve">Kehtiva </w:t>
      </w:r>
      <w:r w:rsidR="003B495B" w:rsidRPr="00BA3A56">
        <w:t>maaparandus</w:t>
      </w:r>
      <w:r w:rsidRPr="00BA3A56">
        <w:t>seadusega võrreldes on loetelu täiendatud s</w:t>
      </w:r>
      <w:r w:rsidR="00A9585E" w:rsidRPr="00BA3A56">
        <w:t xml:space="preserve">elliselt, et lisaks maaparandussüsteemi uurimistöö ja projekteerimise eritingimustele </w:t>
      </w:r>
      <w:r w:rsidR="00EF4340" w:rsidRPr="00BA3A56">
        <w:t>määratakse ka</w:t>
      </w:r>
      <w:r w:rsidR="00A9585E" w:rsidRPr="00BA3A56">
        <w:t xml:space="preserve"> keskkonna</w:t>
      </w:r>
      <w:r w:rsidR="00502F98" w:rsidRPr="00BA3A56">
        <w:t xml:space="preserve"> kaitseks </w:t>
      </w:r>
      <w:r w:rsidR="00A9585E" w:rsidRPr="00BA3A56">
        <w:t>meetme</w:t>
      </w:r>
      <w:r w:rsidR="00502F98" w:rsidRPr="00BA3A56">
        <w:t xml:space="preserve"> </w:t>
      </w:r>
      <w:r w:rsidR="00EF4340" w:rsidRPr="00BA3A56">
        <w:t xml:space="preserve">ehk keskkonnameetme </w:t>
      </w:r>
      <w:r w:rsidR="003B495B" w:rsidRPr="00BA3A56">
        <w:t xml:space="preserve">rakendamise </w:t>
      </w:r>
      <w:r w:rsidR="00A9585E" w:rsidRPr="00BA3A56">
        <w:t xml:space="preserve">vajadus. </w:t>
      </w:r>
      <w:r w:rsidR="003B495B" w:rsidRPr="00BA3A56">
        <w:rPr>
          <w:rFonts w:eastAsia="Calibri"/>
        </w:rPr>
        <w:t xml:space="preserve">Maaparandussüsteemi ehitamisel järgitakse maaparandussüsteemi ehitusprojekti või ehituskava ja maaparandussüsteemi ehitamise nõudeid ning ehitusseadustiku §-des 7‒10 sätestatud põhimõtteid. </w:t>
      </w:r>
      <w:r w:rsidR="00A9585E" w:rsidRPr="00BA3A56">
        <w:t>Maaparandussüsteemi ehitamisele kohaldub ohutuse põhimõte (ehitusseadustik</w:t>
      </w:r>
      <w:r w:rsidR="003B495B" w:rsidRPr="00BA3A56">
        <w:t>u</w:t>
      </w:r>
      <w:r w:rsidR="00E54374" w:rsidRPr="00BA3A56">
        <w:t xml:space="preserve"> § </w:t>
      </w:r>
      <w:r w:rsidR="00A9585E" w:rsidRPr="00BA3A56">
        <w:t>8), millest tulenevalt on ehitis, ehitamine ja ehitise kasutamine ning ehitamisega seonduv muu tegevus ohutu, kui see ei põhjusta ohtu inimesele, varale, keskkonnale, riigi julgeolekule või riigikaitseobjektile. Ehitise ja ehitamise ohutus hõlmab loodus- ja kultuuriväärtuse kaitset ning asjakohasel juhul ka looma elu ja tervist. Maaparandussüsteemi ehitustegevus mõjutab ümbritsevat keskkonda ja maakasutust ja sellega võivad kaasneda negatiivsed keskkonnamõjud loodusele. Selle mõjuga tuleb arvestada maaparandussüsteemi projekteerimisel ja ehitamise lubamisel. </w:t>
      </w:r>
      <w:r w:rsidR="00502F98" w:rsidRPr="00BA3A56">
        <w:t xml:space="preserve">Keskkonnameede peab </w:t>
      </w:r>
      <w:r w:rsidR="00A9585E" w:rsidRPr="00BA3A56">
        <w:t xml:space="preserve">olema </w:t>
      </w:r>
      <w:r w:rsidR="00502F98" w:rsidRPr="00BA3A56">
        <w:t xml:space="preserve">asjakohane </w:t>
      </w:r>
      <w:r w:rsidR="00A9585E" w:rsidRPr="00BA3A56">
        <w:t xml:space="preserve">ja </w:t>
      </w:r>
      <w:r w:rsidR="00502F98" w:rsidRPr="00BA3A56">
        <w:t>proportsionaalne</w:t>
      </w:r>
      <w:r w:rsidR="00A9585E" w:rsidRPr="00BA3A56">
        <w:t xml:space="preserve">. Näiteks koelmupadjandi rajamine kraavi, mis periooditi põhjani ära kuivab ja muutub lõksuks vee-elustikule, ei ole asjakohane. </w:t>
      </w:r>
    </w:p>
    <w:p w14:paraId="4E53618C" w14:textId="77777777" w:rsidR="00A9585E" w:rsidRPr="00BA3A56" w:rsidRDefault="00A9585E" w:rsidP="008F370B">
      <w:pPr>
        <w:jc w:val="both"/>
      </w:pPr>
    </w:p>
    <w:p w14:paraId="6FD21E6F" w14:textId="18FABD89" w:rsidR="00A9585E" w:rsidRPr="00BA3A56" w:rsidRDefault="00A9585E" w:rsidP="008F370B">
      <w:pPr>
        <w:jc w:val="both"/>
      </w:pPr>
      <w:r w:rsidRPr="00BA3A56">
        <w:t xml:space="preserve">Lisaks võib </w:t>
      </w:r>
      <w:proofErr w:type="spellStart"/>
      <w:r w:rsidR="006E7D81" w:rsidRPr="00BA3A56">
        <w:t>MaRu</w:t>
      </w:r>
      <w:proofErr w:type="spellEnd"/>
      <w:r w:rsidRPr="00BA3A56">
        <w:t xml:space="preserve"> projekteerimise eritingimustes määrata vajaduse kaasata erialaekspert, kes nõustab ja hindab projekti teostatavust kaitstava loodusobjekti läheduses. Oluline on määrata kavandatava tegevuse mõjuala ulatus kaitstavatele loodusobjektidele ja muud olulist väärtust omavatele objektidele, ebasoodsa mõju avaldumise vältimis- ja </w:t>
      </w:r>
      <w:r w:rsidR="00C8517B" w:rsidRPr="00BA3A56">
        <w:t xml:space="preserve">leevendusmeede </w:t>
      </w:r>
      <w:r w:rsidRPr="00BA3A56">
        <w:t xml:space="preserve">võimalikele kaitsealuste objektidele ja -aladele, selle püsielupaikadele ja leiukohtadele, piirnevatele </w:t>
      </w:r>
      <w:proofErr w:type="spellStart"/>
      <w:r w:rsidRPr="00BA3A56">
        <w:t>vääriselupaikadele</w:t>
      </w:r>
      <w:proofErr w:type="spellEnd"/>
      <w:r w:rsidRPr="00BA3A56">
        <w:t xml:space="preserve"> ja loodusdirektiivi elupaigatüüpidele. </w:t>
      </w:r>
    </w:p>
    <w:p w14:paraId="6AE67BB6" w14:textId="77777777" w:rsidR="00A9585E" w:rsidRPr="00BA3A56" w:rsidRDefault="00A9585E" w:rsidP="008F370B">
      <w:pPr>
        <w:jc w:val="both"/>
      </w:pPr>
    </w:p>
    <w:p w14:paraId="0536552F" w14:textId="0E790EEB" w:rsidR="00AD76DC" w:rsidRPr="00BA3A56" w:rsidRDefault="00B220A4" w:rsidP="00AD76DC">
      <w:pPr>
        <w:jc w:val="both"/>
      </w:pPr>
      <w:r w:rsidRPr="00BA3A56">
        <w:t>Oluline on k</w:t>
      </w:r>
      <w:r w:rsidR="00A9585E" w:rsidRPr="00BA3A56">
        <w:t xml:space="preserve">eskkonnameetme vajaduse väljaselgitamine ja selle teabe põhjal asjakohase </w:t>
      </w:r>
      <w:r w:rsidRPr="00BA3A56">
        <w:t>ja asukohale sobiliku</w:t>
      </w:r>
      <w:r w:rsidR="00A9585E" w:rsidRPr="00BA3A56">
        <w:t xml:space="preserve"> keskkonnameetme </w:t>
      </w:r>
      <w:r w:rsidR="00EF4340" w:rsidRPr="00BA3A56">
        <w:t>ehitusprojektis kirjeldamine</w:t>
      </w:r>
      <w:r w:rsidR="00A9585E" w:rsidRPr="00BA3A56">
        <w:t xml:space="preserve">. Muudatuse tulemusena määratakse projekteerimistingimustes </w:t>
      </w:r>
      <w:r w:rsidR="006D7554" w:rsidRPr="00BA3A56">
        <w:t>keskkonnamee</w:t>
      </w:r>
      <w:r w:rsidR="00DD4393" w:rsidRPr="00BA3A56">
        <w:t>tme rakendamise vajadus</w:t>
      </w:r>
      <w:r w:rsidR="00A9585E" w:rsidRPr="00BA3A56">
        <w:t xml:space="preserve">, </w:t>
      </w:r>
      <w:r w:rsidR="003A3E7D" w:rsidRPr="00BA3A56">
        <w:t>eesmärgiga</w:t>
      </w:r>
      <w:r w:rsidR="00A9585E" w:rsidRPr="00BA3A56">
        <w:t xml:space="preserve"> taga</w:t>
      </w:r>
      <w:r w:rsidR="003A3E7D" w:rsidRPr="00BA3A56">
        <w:t>d</w:t>
      </w:r>
      <w:r w:rsidR="00A9585E" w:rsidRPr="00BA3A56">
        <w:t>a kavandatava tegevuse võimalikult minimaal</w:t>
      </w:r>
      <w:r w:rsidR="003A3E7D" w:rsidRPr="00BA3A56">
        <w:t>n</w:t>
      </w:r>
      <w:r w:rsidR="00A9585E" w:rsidRPr="00BA3A56">
        <w:t xml:space="preserve">e </w:t>
      </w:r>
      <w:r w:rsidR="003A3E7D" w:rsidRPr="00BA3A56">
        <w:t>keskkonna</w:t>
      </w:r>
      <w:r w:rsidR="00A9585E" w:rsidRPr="00BA3A56">
        <w:t>mõju (</w:t>
      </w:r>
      <w:r w:rsidR="006D7554" w:rsidRPr="00BA3A56">
        <w:t xml:space="preserve">maaparandusliku </w:t>
      </w:r>
      <w:r w:rsidR="00A9585E" w:rsidRPr="00BA3A56">
        <w:t>keskkonnakaitse</w:t>
      </w:r>
      <w:r w:rsidR="003B495B" w:rsidRPr="00BA3A56">
        <w:t xml:space="preserve">ks vajaliku </w:t>
      </w:r>
      <w:r w:rsidR="00A9585E" w:rsidRPr="00BA3A56">
        <w:t>rajatise tüüp, vajadus, sobivus, teostatavus), sest projekteerimistingimustega määratakse siduvalt kindlaks alused, millest tuleb lähtuda ehitusprojekti koostamisel. </w:t>
      </w:r>
    </w:p>
    <w:p w14:paraId="5F637546" w14:textId="77777777" w:rsidR="00AD76DC" w:rsidRPr="00BA3A56" w:rsidRDefault="00AD76DC" w:rsidP="00AD76DC">
      <w:pPr>
        <w:jc w:val="both"/>
      </w:pPr>
    </w:p>
    <w:p w14:paraId="076A6EE9" w14:textId="2A61F152" w:rsidR="00576286" w:rsidRPr="00BA3A56" w:rsidRDefault="00AD76DC" w:rsidP="008F370B">
      <w:pPr>
        <w:jc w:val="both"/>
      </w:pPr>
      <w:r w:rsidRPr="00BA3A56">
        <w:t>Muudatus on seotud ka teatiste ja lubadega esitatavate andmete loetelude ühtlustamise</w:t>
      </w:r>
      <w:r w:rsidR="003B495B" w:rsidRPr="00BA3A56">
        <w:t>ga</w:t>
      </w:r>
      <w:r w:rsidRPr="00BA3A56">
        <w:t xml:space="preserve"> </w:t>
      </w:r>
      <w:r w:rsidR="00AD2D97" w:rsidRPr="00BA3A56">
        <w:t xml:space="preserve">(vt </w:t>
      </w:r>
      <w:r w:rsidR="008335AE" w:rsidRPr="00BA3A56">
        <w:t xml:space="preserve">seletuskirja </w:t>
      </w:r>
      <w:r w:rsidR="00400F0D" w:rsidRPr="00BA3A56">
        <w:t>punktis 3.</w:t>
      </w:r>
      <w:r w:rsidR="00133B61" w:rsidRPr="00BA3A56">
        <w:t>2</w:t>
      </w:r>
      <w:r w:rsidR="00400F0D" w:rsidRPr="00BA3A56">
        <w:t xml:space="preserve"> eespool toodud </w:t>
      </w:r>
      <w:r w:rsidR="00AD2D97" w:rsidRPr="00BA3A56">
        <w:t>selgitus</w:t>
      </w:r>
      <w:r w:rsidR="00206849" w:rsidRPr="00BA3A56">
        <w:t>i</w:t>
      </w:r>
      <w:r w:rsidR="00AD2D97" w:rsidRPr="00BA3A56">
        <w:t>)</w:t>
      </w:r>
      <w:r w:rsidRPr="00BA3A56">
        <w:t xml:space="preserve">. </w:t>
      </w:r>
    </w:p>
    <w:p w14:paraId="2FE7C099" w14:textId="77777777" w:rsidR="00905D82" w:rsidRPr="00BA3A56" w:rsidRDefault="00905D82" w:rsidP="008F370B">
      <w:pPr>
        <w:jc w:val="both"/>
      </w:pPr>
    </w:p>
    <w:p w14:paraId="0BAA2952" w14:textId="4EA6D5A1" w:rsidR="00012B51" w:rsidRPr="00BA3A56" w:rsidRDefault="00012B51" w:rsidP="008F370B">
      <w:pPr>
        <w:jc w:val="both"/>
      </w:pPr>
      <w:r w:rsidRPr="00BA3A56">
        <w:rPr>
          <w:b/>
          <w:bCs/>
        </w:rPr>
        <w:t>Eelnõu</w:t>
      </w:r>
      <w:r w:rsidRPr="00BA3A56" w:rsidDel="006230C7">
        <w:rPr>
          <w:b/>
          <w:bCs/>
        </w:rPr>
        <w:t xml:space="preserve"> </w:t>
      </w:r>
      <w:r w:rsidRPr="00BA3A56">
        <w:rPr>
          <w:b/>
          <w:bCs/>
        </w:rPr>
        <w:t xml:space="preserve">§ 1 punktiga </w:t>
      </w:r>
      <w:r w:rsidR="00160650" w:rsidRPr="00BA3A56">
        <w:rPr>
          <w:b/>
          <w:bCs/>
        </w:rPr>
        <w:t>11</w:t>
      </w:r>
      <w:r w:rsidR="00160650" w:rsidRPr="00BA3A56">
        <w:t xml:space="preserve"> </w:t>
      </w:r>
      <w:r w:rsidRPr="00BA3A56">
        <w:t xml:space="preserve">täiendatakse </w:t>
      </w:r>
      <w:proofErr w:type="spellStart"/>
      <w:r w:rsidRPr="00BA3A56">
        <w:t>MaaParS</w:t>
      </w:r>
      <w:proofErr w:type="spellEnd"/>
      <w:r w:rsidRPr="00BA3A56">
        <w:t>-i § 13 lõiget 5 punktiga 1</w:t>
      </w:r>
      <w:r w:rsidRPr="00BA3A56">
        <w:rPr>
          <w:vertAlign w:val="superscript"/>
        </w:rPr>
        <w:t>1</w:t>
      </w:r>
      <w:r w:rsidRPr="00BA3A56">
        <w:t xml:space="preserve">,  mille kohaselt esitab </w:t>
      </w:r>
      <w:proofErr w:type="spellStart"/>
      <w:r w:rsidR="006E7D81" w:rsidRPr="00BA3A56">
        <w:t>MaRu</w:t>
      </w:r>
      <w:proofErr w:type="spellEnd"/>
      <w:r w:rsidRPr="00BA3A56">
        <w:t xml:space="preserve"> projekteerimistingimuste eelnõu kooskõlastamiseks Keskkonnaametile, kui projekteerimistingimuste taotluse ese käsitleb eesvoolu, mis kattub looduskaitseseaduse § 51 lõike 2 alusel kehtestatud lõhe, jõeforelli, meriforelli ja harjuse kudemis- ja elupaikade nimistusse kuuluva veekoguga. Antud nõue on toodud kehtiva regulatsiooni § 22 lõike 4 punktist 2 ehitusloa menetlusest üle projekteerimistingimuste menetlusse. </w:t>
      </w:r>
      <w:r w:rsidR="00D31B20" w:rsidRPr="00BA3A56">
        <w:t>Muudatuse eesmärk on anda Keskkonnaametile võimalus seada projekteerimiseks tingimusi ja vähendada isikute halduskoormust ehitusteatise staadiumis</w:t>
      </w:r>
      <w:r w:rsidR="00592124" w:rsidRPr="00BA3A56">
        <w:t>. Seni on küsitud Keskkonnaametilt kooskõlastus</w:t>
      </w:r>
      <w:r w:rsidR="007B745D" w:rsidRPr="00BA3A56">
        <w:t>t</w:t>
      </w:r>
      <w:r w:rsidR="00592124" w:rsidRPr="00BA3A56">
        <w:t xml:space="preserve"> </w:t>
      </w:r>
      <w:r w:rsidR="00592124" w:rsidRPr="00BA3A56">
        <w:lastRenderedPageBreak/>
        <w:t xml:space="preserve">ehitusloa andmise eelselt, kui </w:t>
      </w:r>
      <w:r w:rsidR="007B745D" w:rsidRPr="00BA3A56">
        <w:t>ehitus</w:t>
      </w:r>
      <w:r w:rsidR="00592124" w:rsidRPr="00BA3A56">
        <w:t>projekt on juba valminud ja seda tuleb vastavalt kooskõlastuse tingimustele hakata muutma</w:t>
      </w:r>
      <w:r w:rsidR="00D31B20" w:rsidRPr="00BA3A56">
        <w:t>.</w:t>
      </w:r>
    </w:p>
    <w:p w14:paraId="044DAB49" w14:textId="77777777" w:rsidR="00012B51" w:rsidRPr="00BA3A56" w:rsidRDefault="00012B51" w:rsidP="008F370B">
      <w:pPr>
        <w:jc w:val="both"/>
      </w:pPr>
    </w:p>
    <w:p w14:paraId="2F64215D" w14:textId="2FE0E7E0" w:rsidR="000A7841" w:rsidRPr="00BA3A56" w:rsidRDefault="000A7841" w:rsidP="008F370B">
      <w:pPr>
        <w:jc w:val="both"/>
      </w:pPr>
      <w:r w:rsidRPr="00BA3A56">
        <w:rPr>
          <w:b/>
          <w:bCs/>
        </w:rPr>
        <w:t>Eelnõu</w:t>
      </w:r>
      <w:r w:rsidRPr="00BA3A56" w:rsidDel="006230C7">
        <w:rPr>
          <w:b/>
          <w:bCs/>
        </w:rPr>
        <w:t xml:space="preserve"> </w:t>
      </w:r>
      <w:r w:rsidRPr="00BA3A56">
        <w:rPr>
          <w:b/>
          <w:bCs/>
        </w:rPr>
        <w:t xml:space="preserve">§ 1 punktiga </w:t>
      </w:r>
      <w:r w:rsidR="00160650" w:rsidRPr="00BA3A56">
        <w:rPr>
          <w:b/>
          <w:bCs/>
        </w:rPr>
        <w:t>12</w:t>
      </w:r>
      <w:r w:rsidR="00160650" w:rsidRPr="00BA3A56">
        <w:t xml:space="preserve"> </w:t>
      </w:r>
      <w:r w:rsidR="00FB4CF4" w:rsidRPr="00BA3A56">
        <w:t xml:space="preserve">täiendatakse </w:t>
      </w:r>
      <w:proofErr w:type="spellStart"/>
      <w:r w:rsidRPr="00BA3A56">
        <w:t>MaaParS</w:t>
      </w:r>
      <w:proofErr w:type="spellEnd"/>
      <w:r w:rsidRPr="00BA3A56">
        <w:t xml:space="preserve">-i § 14 lõike 1 punktis 3 </w:t>
      </w:r>
      <w:r w:rsidR="00FB4CF4" w:rsidRPr="00BA3A56">
        <w:t xml:space="preserve">toodud </w:t>
      </w:r>
      <w:r w:rsidRPr="00BA3A56">
        <w:t xml:space="preserve">viidet </w:t>
      </w:r>
      <w:r w:rsidR="00FB4CF4" w:rsidRPr="00BA3A56">
        <w:t xml:space="preserve">viitega maaparandusseaduse </w:t>
      </w:r>
      <w:r w:rsidRPr="00BA3A56">
        <w:t>§ 13 lõike 5 punkti</w:t>
      </w:r>
      <w:r w:rsidR="00FB4CF4" w:rsidRPr="00BA3A56">
        <w:t>le</w:t>
      </w:r>
      <w:r w:rsidRPr="00BA3A56">
        <w:t xml:space="preserve"> </w:t>
      </w:r>
      <w:r w:rsidR="00FB4CF4" w:rsidRPr="00BA3A56">
        <w:t>1</w:t>
      </w:r>
      <w:r w:rsidR="00FB4CF4" w:rsidRPr="00BA3A56">
        <w:rPr>
          <w:vertAlign w:val="superscript"/>
        </w:rPr>
        <w:t xml:space="preserve">1 </w:t>
      </w:r>
      <w:r w:rsidRPr="00BA3A56">
        <w:t>tulenevalt eelnõu eelmises punktis kirjeldatud muudatuse</w:t>
      </w:r>
      <w:r w:rsidR="00006B17" w:rsidRPr="00BA3A56">
        <w:t>st</w:t>
      </w:r>
      <w:r w:rsidRPr="00BA3A56">
        <w:t>.</w:t>
      </w:r>
    </w:p>
    <w:p w14:paraId="71942815" w14:textId="77777777" w:rsidR="000A7841" w:rsidRPr="00BA3A56" w:rsidRDefault="000A7841" w:rsidP="008F370B">
      <w:pPr>
        <w:jc w:val="both"/>
      </w:pPr>
    </w:p>
    <w:p w14:paraId="22E433D5" w14:textId="614B7523" w:rsidR="00D6488A" w:rsidRPr="00BA3A56" w:rsidRDefault="00DD4393" w:rsidP="008F370B">
      <w:pPr>
        <w:jc w:val="both"/>
      </w:pPr>
      <w:r w:rsidRPr="00BA3A56">
        <w:rPr>
          <w:b/>
          <w:bCs/>
        </w:rPr>
        <w:t>Eelnõu §</w:t>
      </w:r>
      <w:r w:rsidR="00A75520" w:rsidRPr="00BA3A56">
        <w:rPr>
          <w:b/>
          <w:bCs/>
        </w:rPr>
        <w:t xml:space="preserve"> 1 punkti</w:t>
      </w:r>
      <w:r w:rsidRPr="00BA3A56">
        <w:rPr>
          <w:b/>
          <w:bCs/>
        </w:rPr>
        <w:t>ga</w:t>
      </w:r>
      <w:r w:rsidR="00A75520" w:rsidRPr="00BA3A56">
        <w:rPr>
          <w:b/>
          <w:bCs/>
        </w:rPr>
        <w:t xml:space="preserve"> </w:t>
      </w:r>
      <w:r w:rsidR="00160650" w:rsidRPr="00BA3A56">
        <w:rPr>
          <w:b/>
          <w:bCs/>
        </w:rPr>
        <w:t>13</w:t>
      </w:r>
      <w:r w:rsidR="00160650" w:rsidRPr="00BA3A56">
        <w:t xml:space="preserve"> </w:t>
      </w:r>
      <w:r w:rsidR="00A75520" w:rsidRPr="00BA3A56">
        <w:t xml:space="preserve">täiendatakse </w:t>
      </w:r>
      <w:proofErr w:type="spellStart"/>
      <w:r w:rsidR="00A75520" w:rsidRPr="00BA3A56">
        <w:t>MaaParS</w:t>
      </w:r>
      <w:proofErr w:type="spellEnd"/>
      <w:r w:rsidR="00F0052C" w:rsidRPr="00BA3A56">
        <w:t>-</w:t>
      </w:r>
      <w:r w:rsidR="00707723" w:rsidRPr="00BA3A56">
        <w:t>i</w:t>
      </w:r>
      <w:r w:rsidR="00A75520" w:rsidRPr="00BA3A56">
        <w:t xml:space="preserve"> §</w:t>
      </w:r>
      <w:r w:rsidR="00B71898" w:rsidRPr="00BA3A56">
        <w:t> </w:t>
      </w:r>
      <w:r w:rsidR="00707723" w:rsidRPr="00BA3A56">
        <w:t>1</w:t>
      </w:r>
      <w:r w:rsidR="00D6488A" w:rsidRPr="00BA3A56">
        <w:t>6</w:t>
      </w:r>
      <w:r w:rsidR="00B71898" w:rsidRPr="00BA3A56">
        <w:rPr>
          <w:b/>
          <w:bCs/>
        </w:rPr>
        <w:t xml:space="preserve"> </w:t>
      </w:r>
      <w:r w:rsidR="00D6488A" w:rsidRPr="00BA3A56">
        <w:t>lõiget 3 punktiga 5, mille kohaselt ehitusprojekt peab võimaldama </w:t>
      </w:r>
      <w:r w:rsidR="00CE088A" w:rsidRPr="00BA3A56">
        <w:t xml:space="preserve">hinnata </w:t>
      </w:r>
      <w:r w:rsidR="00D6488A" w:rsidRPr="00BA3A56">
        <w:t xml:space="preserve">maaparandussüsteemi ehitamisega kaasnevat keskkonnamõju ja </w:t>
      </w:r>
      <w:r w:rsidR="00CE088A" w:rsidRPr="00BA3A56">
        <w:t>rakendada</w:t>
      </w:r>
      <w:r w:rsidR="00D6488A" w:rsidRPr="00BA3A56">
        <w:t xml:space="preserve"> </w:t>
      </w:r>
      <w:r w:rsidR="00761A90" w:rsidRPr="00BA3A56">
        <w:t>asjakohast keskkonnameedet</w:t>
      </w:r>
      <w:r w:rsidR="00D6488A" w:rsidRPr="00BA3A56">
        <w:t xml:space="preserve">. </w:t>
      </w:r>
    </w:p>
    <w:p w14:paraId="27A528C7" w14:textId="77777777" w:rsidR="00D6488A" w:rsidRPr="00BA3A56" w:rsidRDefault="00D6488A" w:rsidP="008F370B">
      <w:pPr>
        <w:jc w:val="both"/>
      </w:pPr>
    </w:p>
    <w:p w14:paraId="0637C105" w14:textId="53A09C0B" w:rsidR="00905D82" w:rsidRPr="00BA3A56" w:rsidRDefault="00D6488A" w:rsidP="008F370B">
      <w:pPr>
        <w:jc w:val="both"/>
      </w:pPr>
      <w:bookmarkStart w:id="51" w:name="para9lg3p2"/>
      <w:bookmarkEnd w:id="51"/>
      <w:r w:rsidRPr="00BA3A56">
        <w:t xml:space="preserve">Ehitusprojekt peab olema selline, et selle alusel ehitades vastab ehitatav </w:t>
      </w:r>
      <w:r w:rsidR="00B220A4" w:rsidRPr="00BA3A56">
        <w:t xml:space="preserve">ehitis </w:t>
      </w:r>
      <w:r w:rsidR="00B01AE9" w:rsidRPr="00BA3A56">
        <w:t>muuhulgas</w:t>
      </w:r>
      <w:r w:rsidR="0013521F" w:rsidRPr="00BA3A56">
        <w:t xml:space="preserve"> </w:t>
      </w:r>
      <w:r w:rsidRPr="00BA3A56">
        <w:t>maaparandus</w:t>
      </w:r>
      <w:r w:rsidR="00E204BE" w:rsidRPr="00BA3A56">
        <w:t>s</w:t>
      </w:r>
      <w:r w:rsidRPr="00BA3A56">
        <w:t xml:space="preserve">üsteemi projekteerimisnormidele ja on ohutu. Ehitusprojekt peab andma olulist keskkonnaalast teavet, sisaldama </w:t>
      </w:r>
      <w:r w:rsidR="00375296" w:rsidRPr="00BA3A56">
        <w:t xml:space="preserve">asjakohast keskkonnameedet </w:t>
      </w:r>
      <w:r w:rsidRPr="00BA3A56">
        <w:t xml:space="preserve">nii </w:t>
      </w:r>
      <w:proofErr w:type="spellStart"/>
      <w:r w:rsidRPr="00BA3A56">
        <w:t>hajukoormuse</w:t>
      </w:r>
      <w:proofErr w:type="spellEnd"/>
      <w:r w:rsidRPr="00BA3A56">
        <w:t xml:space="preserve"> vähendamiseks ja kinni püüdmiseks kui ka</w:t>
      </w:r>
      <w:r w:rsidR="009C5195" w:rsidRPr="00BA3A56">
        <w:t xml:space="preserve"> elurikkus</w:t>
      </w:r>
      <w:r w:rsidR="00411772" w:rsidRPr="00BA3A56">
        <w:t>e</w:t>
      </w:r>
      <w:r w:rsidR="009C5195" w:rsidRPr="00BA3A56">
        <w:t xml:space="preserve"> toeta</w:t>
      </w:r>
      <w:r w:rsidR="00F35943" w:rsidRPr="00BA3A56">
        <w:t xml:space="preserve">miseks. </w:t>
      </w:r>
      <w:r w:rsidRPr="00BA3A56">
        <w:t xml:space="preserve">Ehitusprojekt peab kajastama </w:t>
      </w:r>
      <w:r w:rsidR="00375296" w:rsidRPr="00BA3A56">
        <w:t>asjakohast</w:t>
      </w:r>
      <w:r w:rsidR="00356571" w:rsidRPr="00BA3A56">
        <w:t xml:space="preserve">, </w:t>
      </w:r>
      <w:r w:rsidR="00375296" w:rsidRPr="00BA3A56">
        <w:t xml:space="preserve">teostatavat </w:t>
      </w:r>
      <w:r w:rsidR="00356571" w:rsidRPr="00BA3A56">
        <w:t xml:space="preserve">ja asukohta sobivat </w:t>
      </w:r>
      <w:r w:rsidR="00375296" w:rsidRPr="00BA3A56">
        <w:t>keskkonnameedet</w:t>
      </w:r>
      <w:r w:rsidRPr="00BA3A56">
        <w:t xml:space="preserve">, mille alusel </w:t>
      </w:r>
      <w:r w:rsidR="004827CD" w:rsidRPr="00BA3A56">
        <w:t xml:space="preserve">saab jõuda </w:t>
      </w:r>
      <w:r w:rsidRPr="00BA3A56">
        <w:t xml:space="preserve">parima </w:t>
      </w:r>
      <w:r w:rsidR="00F243C5" w:rsidRPr="00BA3A56">
        <w:t>tulem</w:t>
      </w:r>
      <w:r w:rsidRPr="00BA3A56">
        <w:t>useni, leides seejuures tasakaalu keskkonnakaitse huvide ja eeldatava majandusliku kasu vahel.</w:t>
      </w:r>
      <w:bookmarkEnd w:id="50"/>
    </w:p>
    <w:p w14:paraId="1EE9914B" w14:textId="77777777" w:rsidR="00D50EEE" w:rsidRPr="00BA3A56" w:rsidRDefault="00D50EEE" w:rsidP="008F370B">
      <w:pPr>
        <w:jc w:val="both"/>
      </w:pPr>
    </w:p>
    <w:p w14:paraId="2488A74E" w14:textId="03931288" w:rsidR="00E11D04" w:rsidRPr="00BA3A56" w:rsidRDefault="00D50EEE" w:rsidP="00007DD7">
      <w:pPr>
        <w:jc w:val="both"/>
      </w:pPr>
      <w:commentRangeStart w:id="52"/>
      <w:r w:rsidRPr="5E643174">
        <w:rPr>
          <w:b/>
          <w:bCs/>
        </w:rPr>
        <w:t xml:space="preserve">Eelnõu § 1 punktiga </w:t>
      </w:r>
      <w:r w:rsidR="00160650" w:rsidRPr="5E643174">
        <w:rPr>
          <w:b/>
          <w:bCs/>
        </w:rPr>
        <w:t>14</w:t>
      </w:r>
      <w:commentRangeEnd w:id="52"/>
      <w:r>
        <w:commentReference w:id="52"/>
      </w:r>
      <w:r w:rsidR="00160650">
        <w:t xml:space="preserve"> </w:t>
      </w:r>
      <w:r>
        <w:t>täiendatakse MaaParS-i §-ga 16</w:t>
      </w:r>
      <w:r w:rsidRPr="5E643174">
        <w:rPr>
          <w:vertAlign w:val="superscript"/>
        </w:rPr>
        <w:t>1</w:t>
      </w:r>
      <w:r w:rsidR="006A4D93">
        <w:t xml:space="preserve">, kus sätestatakse </w:t>
      </w:r>
      <w:r w:rsidR="00E11D04">
        <w:t xml:space="preserve">väikesüsteemi ja üksikrajatise </w:t>
      </w:r>
      <w:r w:rsidR="00ED538D">
        <w:t xml:space="preserve">ehituskava </w:t>
      </w:r>
      <w:commentRangeStart w:id="53"/>
      <w:r w:rsidR="006A4D93">
        <w:t>nõuded</w:t>
      </w:r>
      <w:commentRangeEnd w:id="53"/>
      <w:r>
        <w:commentReference w:id="53"/>
      </w:r>
      <w:r w:rsidR="00ED538D">
        <w:t>.</w:t>
      </w:r>
      <w:r w:rsidR="00E11D04">
        <w:t xml:space="preserve"> </w:t>
      </w:r>
      <w:r w:rsidR="006A4D93">
        <w:t>Ehituskava on üksikrajatise või väiksesüsteemi ehitamiseks vajalik</w:t>
      </w:r>
      <w:r w:rsidR="00E11D04">
        <w:t>e</w:t>
      </w:r>
      <w:r w:rsidR="006A4D93">
        <w:t xml:space="preserve"> dokument</w:t>
      </w:r>
      <w:r w:rsidR="00E11D04">
        <w:t>ide kogum</w:t>
      </w:r>
      <w:r w:rsidR="006A4D93">
        <w:t xml:space="preserve">, mis  koosneb seletuskirjast ja sobivas mõõtkavas plaanist ning </w:t>
      </w:r>
      <w:commentRangeStart w:id="54"/>
      <w:r w:rsidR="006A4D93">
        <w:t>asjakohasel juhul</w:t>
      </w:r>
      <w:commentRangeEnd w:id="54"/>
      <w:r>
        <w:commentReference w:id="54"/>
      </w:r>
      <w:r w:rsidR="006A4D93">
        <w:t xml:space="preserve"> tehnilistest joonistest </w:t>
      </w:r>
      <w:commentRangeStart w:id="55"/>
      <w:r w:rsidR="006A4D93">
        <w:t>ja muudest asjakohastest dokumentidest</w:t>
      </w:r>
      <w:r w:rsidR="00E11D04">
        <w:t xml:space="preserve"> </w:t>
      </w:r>
      <w:commentRangeEnd w:id="55"/>
      <w:r>
        <w:commentReference w:id="55"/>
      </w:r>
      <w:r w:rsidR="00E11D04">
        <w:t>(lg 1)</w:t>
      </w:r>
      <w:r w:rsidR="006A4D93">
        <w:t xml:space="preserve">. </w:t>
      </w:r>
      <w:r w:rsidR="00E11D04">
        <w:t>Väikesüsteemi ehituskava peab vastama projekteerimistingimustele, projekteerimisnormidele ja ehituskava nõuetele (lg 2)</w:t>
      </w:r>
      <w:del w:id="56" w:author="Maarja-Liis Lall - JUSTDIGI" w:date="2026-02-19T17:30:00Z" w16du:dateUtc="2026-02-19T17:30:01Z">
        <w:r w:rsidDel="00E11D04">
          <w:delText>. )</w:delText>
        </w:r>
      </w:del>
      <w:r w:rsidR="00E11D04">
        <w:t xml:space="preserve"> Üksikrajatise ehituskava peab vastama projekteerimisnormidele ja ehituskava nõuetele (lg 3). </w:t>
      </w:r>
      <w:commentRangeStart w:id="57"/>
      <w:r w:rsidR="00E11D04">
        <w:t>Maaparandussüsteemi ehituskava nõuded kehtestab </w:t>
      </w:r>
      <w:hyperlink r:id="rId20">
        <w:r w:rsidR="00E11D04">
          <w:t>valdkonna eest vastutav minister</w:t>
        </w:r>
      </w:hyperlink>
      <w:r w:rsidR="00E11D04">
        <w:t> määrusega (lg 4).</w:t>
      </w:r>
      <w:r w:rsidR="00F752DD">
        <w:t xml:space="preserve"> </w:t>
      </w:r>
      <w:commentRangeEnd w:id="57"/>
      <w:r>
        <w:commentReference w:id="57"/>
      </w:r>
      <w:r w:rsidR="00F752DD">
        <w:t>Sobiv mõõtkava on selline mõõtkava, mis tagab plaanile märgitud andmete loetavuse.</w:t>
      </w:r>
      <w:r w:rsidR="00D61785">
        <w:t xml:space="preserve"> </w:t>
      </w:r>
    </w:p>
    <w:p w14:paraId="48942D79" w14:textId="77777777" w:rsidR="009E04FA" w:rsidRPr="00BA3A56" w:rsidRDefault="009E04FA" w:rsidP="008F370B">
      <w:pPr>
        <w:jc w:val="both"/>
      </w:pPr>
    </w:p>
    <w:p w14:paraId="17B39FAF" w14:textId="1CE7C225" w:rsidR="009E04FA" w:rsidRPr="00BA3A56" w:rsidRDefault="009E04FA" w:rsidP="008F370B">
      <w:pPr>
        <w:jc w:val="both"/>
      </w:pPr>
      <w:r w:rsidRPr="5E643174">
        <w:rPr>
          <w:b/>
          <w:bCs/>
        </w:rPr>
        <w:t xml:space="preserve">Eelnõu § 1 punktiga </w:t>
      </w:r>
      <w:r w:rsidR="00160650" w:rsidRPr="5E643174">
        <w:rPr>
          <w:b/>
          <w:bCs/>
        </w:rPr>
        <w:t>15</w:t>
      </w:r>
      <w:r w:rsidR="00160650">
        <w:t xml:space="preserve"> </w:t>
      </w:r>
      <w:r w:rsidR="00A25DAF">
        <w:t xml:space="preserve">tunnistatakse </w:t>
      </w:r>
      <w:r w:rsidR="00FB2617">
        <w:t>MaaParS-i § 17 lõige 4</w:t>
      </w:r>
      <w:r w:rsidR="00A25DAF">
        <w:t xml:space="preserve"> kehtetuks. </w:t>
      </w:r>
      <w:r w:rsidR="005B7237">
        <w:t xml:space="preserve"> Uurimistöö on oluline </w:t>
      </w:r>
      <w:r w:rsidR="006E7D81">
        <w:t>MaRu</w:t>
      </w:r>
      <w:r w:rsidR="005B7237">
        <w:t xml:space="preserve">-le </w:t>
      </w:r>
      <w:r w:rsidR="00A25DAF">
        <w:t>ehitusteatise esitamisel</w:t>
      </w:r>
      <w:ins w:id="58" w:author="Maarja-Liis Lall - JUSTDIGI" w:date="2026-02-19T17:35:00Z" w16du:dateUtc="2026-02-19T17:35:05Z">
        <w:r w:rsidR="12047482">
          <w:t>,</w:t>
        </w:r>
      </w:ins>
      <w:r w:rsidR="00CD38EF">
        <w:t xml:space="preserve"> </w:t>
      </w:r>
      <w:r w:rsidR="005B7237">
        <w:t xml:space="preserve">mistõttu ei ole </w:t>
      </w:r>
      <w:r w:rsidR="00EF59B7">
        <w:t xml:space="preserve">selle </w:t>
      </w:r>
      <w:r w:rsidR="005B7237">
        <w:t xml:space="preserve">varasem esitamine vajalik. Muudatus vähendab nii isikute halduskoormust kui ka </w:t>
      </w:r>
      <w:r w:rsidR="006E7D81">
        <w:t>MaRu</w:t>
      </w:r>
      <w:r w:rsidR="005B7237">
        <w:t xml:space="preserve"> töökoormust.</w:t>
      </w:r>
    </w:p>
    <w:p w14:paraId="13ADDA7A" w14:textId="77777777" w:rsidR="00EF59B7" w:rsidRPr="00BA3A56" w:rsidRDefault="00EF59B7" w:rsidP="008F370B">
      <w:pPr>
        <w:jc w:val="both"/>
      </w:pPr>
    </w:p>
    <w:p w14:paraId="207B304C" w14:textId="2399848C" w:rsidR="00811BDA" w:rsidRPr="00BA3A56" w:rsidRDefault="00743DF4" w:rsidP="00811BDA">
      <w:pPr>
        <w:jc w:val="both"/>
      </w:pPr>
      <w:r w:rsidRPr="00BA3A56">
        <w:rPr>
          <w:b/>
          <w:bCs/>
        </w:rPr>
        <w:t>Eelnõu</w:t>
      </w:r>
      <w:r w:rsidRPr="00BA3A56" w:rsidDel="006230C7">
        <w:rPr>
          <w:b/>
          <w:bCs/>
        </w:rPr>
        <w:t xml:space="preserve"> </w:t>
      </w:r>
      <w:r w:rsidRPr="00BA3A56">
        <w:rPr>
          <w:b/>
          <w:bCs/>
        </w:rPr>
        <w:t xml:space="preserve">§ 1 punktiga </w:t>
      </w:r>
      <w:r w:rsidR="00160650" w:rsidRPr="00BA3A56">
        <w:rPr>
          <w:b/>
          <w:bCs/>
        </w:rPr>
        <w:t xml:space="preserve">16 </w:t>
      </w:r>
      <w:r w:rsidR="00811BDA" w:rsidRPr="00BA3A56">
        <w:t>täiendatakse</w:t>
      </w:r>
      <w:r w:rsidR="00811BDA" w:rsidRPr="00BA3A56">
        <w:rPr>
          <w:b/>
          <w:bCs/>
        </w:rPr>
        <w:t xml:space="preserve"> </w:t>
      </w:r>
      <w:proofErr w:type="spellStart"/>
      <w:r w:rsidRPr="00BA3A56">
        <w:t>MaaParS</w:t>
      </w:r>
      <w:proofErr w:type="spellEnd"/>
      <w:r w:rsidRPr="00BA3A56">
        <w:t>-i § 18 lõike 2 punkti</w:t>
      </w:r>
      <w:r w:rsidR="00811BDA" w:rsidRPr="00BA3A56">
        <w:t>s</w:t>
      </w:r>
      <w:r w:rsidRPr="00BA3A56">
        <w:t xml:space="preserve"> 2</w:t>
      </w:r>
      <w:r w:rsidR="00811BDA" w:rsidRPr="00BA3A56">
        <w:t xml:space="preserve"> toodud viidet viitega maaparandusseaduse § 13 lõike 5 punktile 1</w:t>
      </w:r>
      <w:r w:rsidR="00811BDA" w:rsidRPr="00BA3A56">
        <w:rPr>
          <w:vertAlign w:val="superscript"/>
        </w:rPr>
        <w:t xml:space="preserve">1 </w:t>
      </w:r>
      <w:r w:rsidR="00811BDA" w:rsidRPr="00BA3A56">
        <w:t>tulenevalt eelnõu punktis 11 kirjeldatud muudatusest.</w:t>
      </w:r>
    </w:p>
    <w:p w14:paraId="25D24538" w14:textId="77777777" w:rsidR="0073080C" w:rsidRPr="00BA3A56" w:rsidRDefault="0073080C" w:rsidP="008F370B">
      <w:pPr>
        <w:jc w:val="both"/>
      </w:pPr>
    </w:p>
    <w:p w14:paraId="455796BC" w14:textId="33266099" w:rsidR="00C1075D" w:rsidRPr="00BA3A56" w:rsidRDefault="0073080C" w:rsidP="002B05C4">
      <w:pPr>
        <w:autoSpaceDE/>
        <w:autoSpaceDN/>
        <w:spacing w:after="160"/>
        <w:jc w:val="both"/>
      </w:pPr>
      <w:r w:rsidRPr="00BA3A56">
        <w:rPr>
          <w:b/>
          <w:bCs/>
        </w:rPr>
        <w:t>Eelnõu</w:t>
      </w:r>
      <w:r w:rsidRPr="00BA3A56" w:rsidDel="006230C7">
        <w:rPr>
          <w:b/>
          <w:bCs/>
        </w:rPr>
        <w:t xml:space="preserve"> </w:t>
      </w:r>
      <w:r w:rsidRPr="00BA3A56">
        <w:rPr>
          <w:b/>
          <w:bCs/>
        </w:rPr>
        <w:t xml:space="preserve">§ 1 punktiga </w:t>
      </w:r>
      <w:r w:rsidR="00160650" w:rsidRPr="00BA3A56">
        <w:rPr>
          <w:b/>
          <w:bCs/>
        </w:rPr>
        <w:t xml:space="preserve">17 </w:t>
      </w:r>
      <w:r w:rsidR="00811BDA" w:rsidRPr="00BA3A56">
        <w:t>täiendatakse</w:t>
      </w:r>
      <w:r w:rsidR="00811BDA" w:rsidRPr="00BA3A56">
        <w:rPr>
          <w:b/>
          <w:bCs/>
        </w:rPr>
        <w:t xml:space="preserve"> </w:t>
      </w:r>
      <w:proofErr w:type="spellStart"/>
      <w:r w:rsidRPr="00BA3A56">
        <w:t>MaaParS</w:t>
      </w:r>
      <w:proofErr w:type="spellEnd"/>
      <w:r w:rsidRPr="00BA3A56">
        <w:t>-i §</w:t>
      </w:r>
      <w:r w:rsidR="00811BDA" w:rsidRPr="00BA3A56">
        <w:t>-ga</w:t>
      </w:r>
      <w:r w:rsidRPr="00BA3A56">
        <w:t xml:space="preserve"> 20</w:t>
      </w:r>
      <w:r w:rsidRPr="00BA3A56">
        <w:rPr>
          <w:vertAlign w:val="superscript"/>
        </w:rPr>
        <w:t>1</w:t>
      </w:r>
      <w:r w:rsidR="00954ED0" w:rsidRPr="00BA3A56">
        <w:t xml:space="preserve"> </w:t>
      </w:r>
      <w:r w:rsidR="00CD38EF" w:rsidRPr="00BA3A56">
        <w:t>maaparandussüsteemi ehitamisest teavitamise</w:t>
      </w:r>
      <w:r w:rsidR="00954ED0" w:rsidRPr="00BA3A56">
        <w:t xml:space="preserve"> kohta</w:t>
      </w:r>
      <w:r w:rsidR="00673CD3" w:rsidRPr="00BA3A56">
        <w:t xml:space="preserve"> (vt </w:t>
      </w:r>
      <w:r w:rsidR="008335AE" w:rsidRPr="00BA3A56">
        <w:t xml:space="preserve">seletuskirja </w:t>
      </w:r>
      <w:r w:rsidR="0042745A" w:rsidRPr="00BA3A56">
        <w:t>punktis 3.</w:t>
      </w:r>
      <w:r w:rsidR="00133B61" w:rsidRPr="00BA3A56">
        <w:t>2</w:t>
      </w:r>
      <w:r w:rsidR="0042745A" w:rsidRPr="00BA3A56">
        <w:t xml:space="preserve"> eespool toodud </w:t>
      </w:r>
      <w:r w:rsidR="00673CD3" w:rsidRPr="00BA3A56">
        <w:t>selgitus</w:t>
      </w:r>
      <w:r w:rsidR="00206849" w:rsidRPr="00BA3A56">
        <w:t>i</w:t>
      </w:r>
      <w:r w:rsidR="00673CD3" w:rsidRPr="00BA3A56">
        <w:t>)</w:t>
      </w:r>
      <w:r w:rsidR="00954ED0" w:rsidRPr="00BA3A56">
        <w:t>.</w:t>
      </w:r>
      <w:r w:rsidR="00E977B3" w:rsidRPr="00BA3A56">
        <w:t xml:space="preserve"> Ehitusluba asendatakse ehitamisest teavitamisega. Teatud juhtudel läheb teavitamine üle loamenetluseks. Kümne päeva möödumisel võib alustada ehitusteatises kirjeldatud ehitise ehitamisega, kui </w:t>
      </w:r>
      <w:proofErr w:type="spellStart"/>
      <w:r w:rsidR="00E977B3" w:rsidRPr="00BA3A56">
        <w:t>MaRu</w:t>
      </w:r>
      <w:proofErr w:type="spellEnd"/>
      <w:r w:rsidR="00E977B3" w:rsidRPr="00BA3A56">
        <w:t xml:space="preserve"> ei ole isikut teavitanud, et vajalikum on põhjalikum menetlus. </w:t>
      </w:r>
      <w:r w:rsidR="00F60667" w:rsidRPr="00BA3A56">
        <w:t>Ü</w:t>
      </w:r>
      <w:r w:rsidR="00C1075D" w:rsidRPr="00BA3A56">
        <w:t>ksikrajatiste (</w:t>
      </w:r>
      <w:r w:rsidR="00BF3A35" w:rsidRPr="00BA3A56">
        <w:t xml:space="preserve">välja arvatud </w:t>
      </w:r>
      <w:r w:rsidR="00C1075D" w:rsidRPr="00BA3A56">
        <w:t xml:space="preserve">keskkonnakaitseks vajalik rajatis, </w:t>
      </w:r>
      <w:r w:rsidR="00F60667" w:rsidRPr="00BA3A56">
        <w:t xml:space="preserve">eesvoolul paiknev truup, </w:t>
      </w:r>
      <w:r w:rsidR="00C1075D" w:rsidRPr="00BA3A56">
        <w:t xml:space="preserve">regulaatorkaev) ehitamiseks ning väikesüsteemi, millel asukohast tulenevalt ei ole avalik-õiguslikke kitsendusi, </w:t>
      </w:r>
      <w:r w:rsidR="00E977B3" w:rsidRPr="00BA3A56">
        <w:t xml:space="preserve">ei ole vaja ka ehitusteatist esitada. </w:t>
      </w:r>
    </w:p>
    <w:p w14:paraId="48AB6A74" w14:textId="31EEE50A" w:rsidR="00BD5940" w:rsidRPr="00BA3A56" w:rsidRDefault="00E06A8A" w:rsidP="00BD5940">
      <w:pPr>
        <w:jc w:val="both"/>
      </w:pPr>
      <w:r w:rsidRPr="00BA3A56">
        <w:t>Maaparandussüsteemi e</w:t>
      </w:r>
      <w:r w:rsidR="00CB664A" w:rsidRPr="00BA3A56">
        <w:t>hitamise</w:t>
      </w:r>
      <w:r w:rsidR="00D04A4A" w:rsidRPr="00BA3A56">
        <w:t>st teavitamiseks</w:t>
      </w:r>
      <w:r w:rsidR="00CB664A" w:rsidRPr="00BA3A56">
        <w:t xml:space="preserve"> esitatakse </w:t>
      </w:r>
      <w:proofErr w:type="spellStart"/>
      <w:r w:rsidR="006E7D81" w:rsidRPr="00BA3A56">
        <w:t>MaRu</w:t>
      </w:r>
      <w:r w:rsidR="00CB664A" w:rsidRPr="00BA3A56">
        <w:t>-le</w:t>
      </w:r>
      <w:proofErr w:type="spellEnd"/>
      <w:r w:rsidR="00CD38EF" w:rsidRPr="00BA3A56">
        <w:t xml:space="preserve"> kolme aasta jooksul projekteerimistingimuste saamisest arvates ja </w:t>
      </w:r>
      <w:r w:rsidR="00CB664A" w:rsidRPr="00BA3A56">
        <w:t>vähemalt kümme päeva enne ehitamise alustamist ehitusteatis (lg 1)</w:t>
      </w:r>
      <w:r w:rsidR="00BD5940" w:rsidRPr="00BA3A56">
        <w:t xml:space="preserve">, kus märgitakse </w:t>
      </w:r>
      <w:r w:rsidR="00CB664A" w:rsidRPr="00BA3A56">
        <w:t xml:space="preserve"> </w:t>
      </w:r>
      <w:r w:rsidR="00BD5940" w:rsidRPr="00BA3A56">
        <w:t>asjakohased andmed (lg 2):</w:t>
      </w:r>
    </w:p>
    <w:p w14:paraId="731FCB2A" w14:textId="34D56CA7" w:rsidR="00BD5940" w:rsidRPr="00BA3A56" w:rsidRDefault="00BD5940" w:rsidP="00BD5940">
      <w:pPr>
        <w:jc w:val="both"/>
      </w:pPr>
      <w:r w:rsidRPr="00BA3A56">
        <w:t>1) käesoleva seaduse § 12 lõike 3 punktides 1 ja 2 ning 4</w:t>
      </w:r>
      <w:r w:rsidR="00D04A4A" w:rsidRPr="00BA3A56">
        <w:rPr>
          <w:rFonts w:eastAsia="Calibri"/>
        </w:rPr>
        <w:t>‒</w:t>
      </w:r>
      <w:r w:rsidRPr="00BA3A56">
        <w:t>9 nimetatud andmed;</w:t>
      </w:r>
    </w:p>
    <w:p w14:paraId="25C20119" w14:textId="29B13BA9" w:rsidR="00BD5940" w:rsidRPr="00BA3A56" w:rsidRDefault="00BD5940" w:rsidP="00BD5940">
      <w:pPr>
        <w:jc w:val="both"/>
      </w:pPr>
      <w:r w:rsidRPr="00BA3A56">
        <w:t>2) ehitatava maaparandussüsteemi maa-ala pindala ja eesvoolu pikkus;</w:t>
      </w:r>
    </w:p>
    <w:p w14:paraId="1EB0D2DB" w14:textId="0F4A7B0B" w:rsidR="00BD5940" w:rsidRPr="00BA3A56" w:rsidRDefault="00BD5940" w:rsidP="00BD5940">
      <w:pPr>
        <w:jc w:val="both"/>
      </w:pPr>
      <w:r w:rsidRPr="00BA3A56">
        <w:lastRenderedPageBreak/>
        <w:t>3) ehitatava maaparandussüsteemi teenindava tee klass, pikkus ja olemasolu korral nimetus;</w:t>
      </w:r>
    </w:p>
    <w:p w14:paraId="0095ECEF" w14:textId="375F14C3" w:rsidR="00BD5940" w:rsidRPr="00BA3A56" w:rsidRDefault="00BD5940" w:rsidP="00BD5940">
      <w:pPr>
        <w:jc w:val="both"/>
      </w:pPr>
      <w:r w:rsidRPr="00BA3A56">
        <w:t>4) ehitatava kaitsetammi pikkus ja pumbajaamade arv;</w:t>
      </w:r>
    </w:p>
    <w:p w14:paraId="12AF4A58" w14:textId="55AC466B" w:rsidR="00BD5940" w:rsidRPr="00BA3A56" w:rsidRDefault="00BD5940" w:rsidP="00BD5940">
      <w:pPr>
        <w:jc w:val="both"/>
      </w:pPr>
      <w:r w:rsidRPr="00BA3A56">
        <w:t>5) ehitatavad keskkonnakaitseks vajalikud rajatised ja nende arv;</w:t>
      </w:r>
    </w:p>
    <w:p w14:paraId="69C3CA50" w14:textId="77777777" w:rsidR="00BD5940" w:rsidRPr="00BA3A56" w:rsidRDefault="00BD5940" w:rsidP="00BD5940">
      <w:pPr>
        <w:jc w:val="both"/>
      </w:pPr>
      <w:r w:rsidRPr="00BA3A56">
        <w:t>6) ehitusprojekti või ehituskava koostanud ning uurimistöö ja ehitusprojekti ekspertiisi teinud isikute andmed;</w:t>
      </w:r>
    </w:p>
    <w:p w14:paraId="17355B2F" w14:textId="77777777" w:rsidR="00BD5940" w:rsidRPr="00BA3A56" w:rsidRDefault="00BD5940" w:rsidP="00BD5940">
      <w:pPr>
        <w:jc w:val="both"/>
      </w:pPr>
      <w:r w:rsidRPr="00BA3A56">
        <w:t>7) maaparandussüsteemi ehitaja andmed;</w:t>
      </w:r>
    </w:p>
    <w:p w14:paraId="74F7DC75" w14:textId="77777777" w:rsidR="00BD5940" w:rsidRPr="00BA3A56" w:rsidRDefault="00BD5940" w:rsidP="00BD5940">
      <w:pPr>
        <w:spacing w:after="240"/>
        <w:jc w:val="both"/>
      </w:pPr>
      <w:r w:rsidRPr="00BA3A56">
        <w:t>8) maaparandussüsteemi omanikujärelevalve tegija ja vastutava spetsialisti andmed.</w:t>
      </w:r>
    </w:p>
    <w:p w14:paraId="63D17228" w14:textId="7AB60919" w:rsidR="00BD5940" w:rsidRPr="00BA3A56" w:rsidRDefault="00BD5940" w:rsidP="00BD5940">
      <w:pPr>
        <w:jc w:val="both"/>
      </w:pPr>
      <w:r w:rsidRPr="00BA3A56">
        <w:t>Näiteks üksikrajatise puhul on asjakohased punktides 1 ja 6</w:t>
      </w:r>
      <w:r w:rsidR="00D04A4A" w:rsidRPr="00BA3A56">
        <w:rPr>
          <w:rFonts w:eastAsia="Calibri"/>
        </w:rPr>
        <w:t>‒</w:t>
      </w:r>
      <w:r w:rsidRPr="00BA3A56">
        <w:t>8 nimetatud andmed.</w:t>
      </w:r>
    </w:p>
    <w:p w14:paraId="0A1B04F2" w14:textId="77777777" w:rsidR="00BD5940" w:rsidRPr="00BA3A56" w:rsidRDefault="00BD5940" w:rsidP="008F370B">
      <w:pPr>
        <w:jc w:val="both"/>
      </w:pPr>
    </w:p>
    <w:p w14:paraId="7CD43895" w14:textId="4ABD3DF2" w:rsidR="00CB664A" w:rsidRPr="00BA3A56" w:rsidRDefault="00BD5940" w:rsidP="00BD5940">
      <w:pPr>
        <w:jc w:val="both"/>
      </w:pPr>
      <w:r w:rsidRPr="00BA3A56">
        <w:t>Ehitusteatisega k</w:t>
      </w:r>
      <w:r w:rsidR="00CB664A" w:rsidRPr="00BA3A56">
        <w:t xml:space="preserve">oos </w:t>
      </w:r>
      <w:r w:rsidRPr="00BA3A56">
        <w:t xml:space="preserve">esitatakse ka </w:t>
      </w:r>
      <w:r w:rsidR="00CB664A" w:rsidRPr="00BA3A56">
        <w:t>asjakohase</w:t>
      </w:r>
      <w:r w:rsidR="00A536DB" w:rsidRPr="00BA3A56">
        <w:t xml:space="preserve">d dokumendid: </w:t>
      </w:r>
      <w:r w:rsidR="00CB664A" w:rsidRPr="00BA3A56">
        <w:t>ehitusprojekt</w:t>
      </w:r>
      <w:r w:rsidR="00A536DB" w:rsidRPr="00BA3A56">
        <w:t>, uurimistööde aruanne ja ekspertiisiakt</w:t>
      </w:r>
      <w:r w:rsidR="00E06A8A" w:rsidRPr="00BA3A56">
        <w:t xml:space="preserve"> </w:t>
      </w:r>
      <w:r w:rsidR="005D2EC7" w:rsidRPr="00BA3A56">
        <w:t xml:space="preserve">ning </w:t>
      </w:r>
      <w:r w:rsidR="00E06A8A" w:rsidRPr="00BA3A56">
        <w:t xml:space="preserve">muud asjakohased dokumendid (lg </w:t>
      </w:r>
      <w:r w:rsidRPr="00BA3A56">
        <w:t>3</w:t>
      </w:r>
      <w:r w:rsidR="00E06A8A" w:rsidRPr="00BA3A56">
        <w:t xml:space="preserve">). Väikesüsteemi, </w:t>
      </w:r>
      <w:r w:rsidR="005D2EC7" w:rsidRPr="00BA3A56">
        <w:t>mille</w:t>
      </w:r>
      <w:r w:rsidR="006A1B6C" w:rsidRPr="00BA3A56">
        <w:t>l</w:t>
      </w:r>
      <w:r w:rsidR="005D2EC7" w:rsidRPr="00BA3A56">
        <w:t xml:space="preserve"> asukohast tulenevalt ei ole avalik-õiguslikke kitsendusi</w:t>
      </w:r>
      <w:r w:rsidR="00E06A8A" w:rsidRPr="00BA3A56">
        <w:t xml:space="preserve">, ehitamisest ei ole vaja teavitada. Väikesüsteemi, </w:t>
      </w:r>
      <w:r w:rsidR="005D2EC7" w:rsidRPr="00BA3A56">
        <w:t>mille</w:t>
      </w:r>
      <w:r w:rsidR="006A1B6C" w:rsidRPr="00BA3A56">
        <w:t>l</w:t>
      </w:r>
      <w:r w:rsidR="005D2EC7" w:rsidRPr="00BA3A56">
        <w:t xml:space="preserve"> asukohast tulenevalt </w:t>
      </w:r>
      <w:r w:rsidR="00E06A8A" w:rsidRPr="00BA3A56">
        <w:t>on avalik-</w:t>
      </w:r>
      <w:r w:rsidR="006A1B6C" w:rsidRPr="00BA3A56">
        <w:t xml:space="preserve">õiguslikud </w:t>
      </w:r>
      <w:r w:rsidR="00E06A8A" w:rsidRPr="00BA3A56">
        <w:t>kitsendus</w:t>
      </w:r>
      <w:r w:rsidR="006A1B6C" w:rsidRPr="00BA3A56">
        <w:t>ed</w:t>
      </w:r>
      <w:r w:rsidR="00E06A8A" w:rsidRPr="00BA3A56">
        <w:t xml:space="preserve">, ehitusteatisega koos esitatakse </w:t>
      </w:r>
      <w:proofErr w:type="spellStart"/>
      <w:r w:rsidR="006E7D81" w:rsidRPr="00BA3A56">
        <w:t>MaRu</w:t>
      </w:r>
      <w:r w:rsidR="00E06A8A" w:rsidRPr="00BA3A56">
        <w:t>-le</w:t>
      </w:r>
      <w:proofErr w:type="spellEnd"/>
      <w:r w:rsidR="00E06A8A" w:rsidRPr="00BA3A56">
        <w:t xml:space="preserve"> kolme aasta jooksul projekteerimistingimuste saamisest arvates ehituskava (lg </w:t>
      </w:r>
      <w:r w:rsidRPr="00BA3A56">
        <w:t>4</w:t>
      </w:r>
      <w:r w:rsidR="00E06A8A" w:rsidRPr="00BA3A56">
        <w:t xml:space="preserve">). </w:t>
      </w:r>
      <w:r w:rsidR="009D4309" w:rsidRPr="00BA3A56">
        <w:t xml:space="preserve">Ka </w:t>
      </w:r>
      <w:r w:rsidR="00B76D66" w:rsidRPr="00BA3A56">
        <w:t xml:space="preserve">eesvoolul paikneva </w:t>
      </w:r>
      <w:r w:rsidR="00E06A8A" w:rsidRPr="00BA3A56">
        <w:t>truubi või regulaatorkaevu või maaparandussüsteemile keskkonnakaitse</w:t>
      </w:r>
      <w:r w:rsidR="00D04A4A" w:rsidRPr="00BA3A56">
        <w:t xml:space="preserve">ks vajaliku </w:t>
      </w:r>
      <w:r w:rsidR="00E06A8A" w:rsidRPr="00BA3A56">
        <w:t xml:space="preserve">rajatise ehitamiseks ei ole vaja </w:t>
      </w:r>
      <w:r w:rsidR="00D04A4A" w:rsidRPr="00BA3A56">
        <w:t xml:space="preserve">taotleda </w:t>
      </w:r>
      <w:r w:rsidR="00E06A8A" w:rsidRPr="00BA3A56">
        <w:t xml:space="preserve">projekteerimistingimusi, mistõttu </w:t>
      </w:r>
      <w:r w:rsidR="009D4309" w:rsidRPr="00BA3A56">
        <w:t xml:space="preserve">esimese ehitamise dokumendina </w:t>
      </w:r>
      <w:r w:rsidR="00E06A8A" w:rsidRPr="00BA3A56">
        <w:t xml:space="preserve">esitatakse </w:t>
      </w:r>
      <w:proofErr w:type="spellStart"/>
      <w:r w:rsidR="006E7D81" w:rsidRPr="00BA3A56">
        <w:t>MaRu</w:t>
      </w:r>
      <w:r w:rsidR="00E06A8A" w:rsidRPr="00BA3A56">
        <w:t>-le</w:t>
      </w:r>
      <w:proofErr w:type="spellEnd"/>
      <w:r w:rsidR="00E06A8A" w:rsidRPr="00BA3A56">
        <w:t xml:space="preserve"> ehitusteatis vähemalt kümme päeva enne ehitamise alustamist (lg </w:t>
      </w:r>
      <w:r w:rsidRPr="00BA3A56">
        <w:t>5</w:t>
      </w:r>
      <w:r w:rsidR="00E06A8A" w:rsidRPr="00BA3A56">
        <w:t>). Muid üksikrajatisi võib</w:t>
      </w:r>
      <w:r w:rsidR="006A1B6C" w:rsidRPr="00BA3A56">
        <w:t xml:space="preserve"> edaspidi</w:t>
      </w:r>
      <w:r w:rsidR="00E06A8A" w:rsidRPr="00BA3A56">
        <w:t xml:space="preserve"> ehitada ilma ehitamisest teavitamata.</w:t>
      </w:r>
      <w:r w:rsidR="002A56C2" w:rsidRPr="00BA3A56">
        <w:t xml:space="preserve"> </w:t>
      </w:r>
      <w:r w:rsidR="001C79E7" w:rsidRPr="00BA3A56">
        <w:t>Reguleerivat võrku ja eesvoolu ei loeta üksikrajatisteks.</w:t>
      </w:r>
    </w:p>
    <w:p w14:paraId="722E8738" w14:textId="77777777" w:rsidR="00111277" w:rsidRPr="00BA3A56" w:rsidRDefault="00111277" w:rsidP="008F370B">
      <w:pPr>
        <w:jc w:val="both"/>
      </w:pPr>
    </w:p>
    <w:p w14:paraId="54FBE16F" w14:textId="1D21F935" w:rsidR="00C5018B" w:rsidRPr="00BA3A56" w:rsidRDefault="00D04A4A" w:rsidP="008F370B">
      <w:pPr>
        <w:jc w:val="both"/>
      </w:pPr>
      <w:r w:rsidRPr="00BA3A56">
        <w:rPr>
          <w:rFonts w:eastAsia="Calibri"/>
        </w:rPr>
        <w:t xml:space="preserve">Kui </w:t>
      </w:r>
      <w:proofErr w:type="spellStart"/>
      <w:r w:rsidR="00EF2AC1" w:rsidRPr="00BA3A56">
        <w:rPr>
          <w:rFonts w:eastAsia="Calibri"/>
        </w:rPr>
        <w:t>MaRu</w:t>
      </w:r>
      <w:proofErr w:type="spellEnd"/>
      <w:r w:rsidRPr="00BA3A56">
        <w:rPr>
          <w:rFonts w:eastAsia="Calibri"/>
        </w:rPr>
        <w:t xml:space="preserve"> ei teavita ehitusteatise esitajat kümne päeva jooksul ehitusteatise saamisest arvates vajadusest teha selles esitatud andmete lisakontrolli,</w:t>
      </w:r>
      <w:r w:rsidRPr="00BA3A56">
        <w:rPr>
          <w:rFonts w:ascii="Calibri" w:eastAsia="Calibri" w:hAnsi="Calibri"/>
          <w:sz w:val="22"/>
          <w:szCs w:val="22"/>
        </w:rPr>
        <w:t xml:space="preserve"> </w:t>
      </w:r>
      <w:r w:rsidRPr="00BA3A56">
        <w:rPr>
          <w:rFonts w:eastAsia="Calibri"/>
        </w:rPr>
        <w:t xml:space="preserve">võib alustada maaparandussüsteemi ehitamist </w:t>
      </w:r>
      <w:r w:rsidRPr="00BA3A56">
        <w:t>(lg 6).</w:t>
      </w:r>
      <w:r w:rsidR="00D755C6" w:rsidRPr="00BA3A56">
        <w:t xml:space="preserve"> </w:t>
      </w:r>
      <w:r w:rsidR="00C5018B" w:rsidRPr="00BA3A56">
        <w:t xml:space="preserve">Vajaduse korral kontrollib </w:t>
      </w:r>
      <w:proofErr w:type="spellStart"/>
      <w:r w:rsidR="006A1B6C" w:rsidRPr="00BA3A56">
        <w:t>MaRu</w:t>
      </w:r>
      <w:proofErr w:type="spellEnd"/>
      <w:r w:rsidR="006A1B6C" w:rsidRPr="00BA3A56">
        <w:t xml:space="preserve"> </w:t>
      </w:r>
      <w:r w:rsidR="00992B9C" w:rsidRPr="00BA3A56">
        <w:t xml:space="preserve">muu hulgas </w:t>
      </w:r>
      <w:r w:rsidR="00C5018B" w:rsidRPr="00BA3A56">
        <w:t>(lg 7), kas seoses ehitusteatises märgitud ehitise või ehitamisega tuleb:</w:t>
      </w:r>
    </w:p>
    <w:p w14:paraId="013A8DCF" w14:textId="77777777" w:rsidR="00992B9C" w:rsidRPr="00BA3A56" w:rsidRDefault="00992B9C" w:rsidP="00992B9C">
      <w:pPr>
        <w:shd w:val="clear" w:color="auto" w:fill="FFFFFF" w:themeFill="background1"/>
        <w:jc w:val="both"/>
      </w:pPr>
      <w:r w:rsidRPr="00BA3A56">
        <w:t>1) ehitusteatisega kavandatav ehitamine viia vastavusse õigusaktist või maaparandussüsteemi asukohast tulenevate avalik-õiguslike kitsendustega;</w:t>
      </w:r>
    </w:p>
    <w:p w14:paraId="3E5EFC2A" w14:textId="61E3DD9D" w:rsidR="00992B9C" w:rsidRPr="00BA3A56" w:rsidRDefault="00992B9C" w:rsidP="00992B9C">
      <w:pPr>
        <w:shd w:val="clear" w:color="auto" w:fill="FFFFFF" w:themeFill="background1"/>
        <w:jc w:val="both"/>
      </w:pPr>
      <w:r w:rsidRPr="00BA3A56">
        <w:t>2</w:t>
      </w:r>
      <w:r w:rsidR="0006568F" w:rsidRPr="00BA3A56">
        <w:t>)</w:t>
      </w:r>
      <w:r w:rsidR="000872F5" w:rsidRPr="00BA3A56">
        <w:t xml:space="preserve"> </w:t>
      </w:r>
      <w:r w:rsidRPr="00BA3A56">
        <w:t xml:space="preserve">ehitusprojekt või ehituskava viia vastavusse maaparandussüsteemi ja selle ehitamise nõuetega, projekteerimistingimustega, projekteerimisnormidega, ehitusprojekti või ehituskava nõuetega; </w:t>
      </w:r>
    </w:p>
    <w:p w14:paraId="5CFCB96A" w14:textId="77777777" w:rsidR="00992B9C" w:rsidRPr="00BA3A56" w:rsidRDefault="00992B9C" w:rsidP="00992B9C">
      <w:pPr>
        <w:shd w:val="clear" w:color="auto" w:fill="FFFFFF" w:themeFill="background1"/>
        <w:jc w:val="both"/>
      </w:pPr>
      <w:r w:rsidRPr="00BA3A56">
        <w:t>3) ehitusprojekt viia vastavusse maaparanduse uurimistöö tulemustega või selle nõuetega;</w:t>
      </w:r>
    </w:p>
    <w:p w14:paraId="6661FADC" w14:textId="77777777" w:rsidR="00992B9C" w:rsidRPr="00BA3A56" w:rsidRDefault="00992B9C" w:rsidP="00992B9C">
      <w:pPr>
        <w:shd w:val="clear" w:color="auto" w:fill="FFFFFF" w:themeFill="background1"/>
        <w:jc w:val="both"/>
      </w:pPr>
      <w:r w:rsidRPr="00BA3A56">
        <w:t>4) kooskõlastada ehitis või ehitamine asutusega, kelle seadusest tulenev pädevus on seotud ehitusteatise esemega;</w:t>
      </w:r>
    </w:p>
    <w:p w14:paraId="57E1C494" w14:textId="77777777" w:rsidR="00992B9C" w:rsidRPr="00BA3A56" w:rsidRDefault="00992B9C" w:rsidP="00992B9C">
      <w:pPr>
        <w:shd w:val="clear" w:color="auto" w:fill="FFFFFF" w:themeFill="background1"/>
        <w:jc w:val="both"/>
      </w:pPr>
      <w:r w:rsidRPr="00BA3A56">
        <w:t>5) kooskõlastada ehitis või ehitamine Keskkonnaametiga, kui ehitusteatis käsitleb eesvoolu, mis kattub looduskaitseseaduse § 51 lõike 2 alusel kehtestatud lõhe, jõeforelli, meriforelli ja harjuse kudemis- ja elupaikade nimistusse kuuluva veekoguga;</w:t>
      </w:r>
    </w:p>
    <w:p w14:paraId="0B3F48DF" w14:textId="77777777" w:rsidR="00992B9C" w:rsidRPr="00BA3A56" w:rsidRDefault="00992B9C" w:rsidP="00992B9C">
      <w:pPr>
        <w:shd w:val="clear" w:color="auto" w:fill="FFFFFF" w:themeFill="background1"/>
        <w:jc w:val="both"/>
      </w:pPr>
      <w:r w:rsidRPr="00BA3A56">
        <w:t>6) esitada ehitusteatis arvamuse avaldamiseks asutusele või isikule, kelle huve kavandatav maaparandussüsteem või selle ehitamine võib mõjutada;</w:t>
      </w:r>
    </w:p>
    <w:p w14:paraId="3F2756E4" w14:textId="1B8F0673" w:rsidR="00992B9C" w:rsidRPr="00BA3A56" w:rsidRDefault="00992B9C" w:rsidP="00992B9C">
      <w:pPr>
        <w:jc w:val="both"/>
      </w:pPr>
      <w:r w:rsidRPr="00BA3A56">
        <w:t>7) kaasata menetlusse kinnisasja omanik, kelle kinnisasjale ehitamist kavandatakse, kui taotlust ei ole esitanud kinnisasja omanik, ja vajaduse korral kinnisasjaga piirneva kinnisasja omanik.</w:t>
      </w:r>
    </w:p>
    <w:p w14:paraId="6F8CF840" w14:textId="77777777" w:rsidR="00992B9C" w:rsidRPr="00BA3A56" w:rsidRDefault="00992B9C" w:rsidP="00992B9C">
      <w:pPr>
        <w:jc w:val="both"/>
      </w:pPr>
    </w:p>
    <w:p w14:paraId="78B495E2" w14:textId="31A69FF4" w:rsidR="002B4E48" w:rsidRPr="00BA3A56" w:rsidRDefault="00D04A4A" w:rsidP="2CA297D7">
      <w:pPr>
        <w:shd w:val="clear" w:color="auto" w:fill="FFFFFF" w:themeFill="background1"/>
        <w:autoSpaceDE/>
        <w:autoSpaceDN/>
        <w:jc w:val="both"/>
        <w:rPr>
          <w:ins w:id="59" w:author="Maarja-Liis Lall - JUSTDIGI" w:date="2026-02-20T15:01:00Z" w16du:dateUtc="2026-02-20T15:01:26Z"/>
          <w:rFonts w:eastAsia="Calibri"/>
        </w:rPr>
      </w:pPr>
      <w:r w:rsidRPr="2CA297D7">
        <w:rPr>
          <w:rFonts w:eastAsia="Calibri"/>
        </w:rPr>
        <w:t xml:space="preserve">Kui ei esine ühtegi käesoleva paragrahvi lõikes 7 sätestatud alust ega käesoleva seaduse § 23 lõikes 3 sätestatud alust, toimetab </w:t>
      </w:r>
      <w:r w:rsidR="00EF2AC1" w:rsidRPr="2CA297D7">
        <w:rPr>
          <w:rFonts w:eastAsia="Calibri"/>
        </w:rPr>
        <w:t>MaRu</w:t>
      </w:r>
      <w:r w:rsidRPr="2CA297D7">
        <w:rPr>
          <w:rFonts w:eastAsia="Calibri"/>
        </w:rPr>
        <w:t xml:space="preserve"> ehitusteatise esitajale mõistliku aja jooksul kätte teatise selle kohta, et võib alustada maaparandussüsteemi ehitamist</w:t>
      </w:r>
      <w:r w:rsidR="002B4E48" w:rsidRPr="2CA297D7">
        <w:rPr>
          <w:rFonts w:eastAsia="Calibri"/>
        </w:rPr>
        <w:t xml:space="preserve"> (lg 8)</w:t>
      </w:r>
      <w:r w:rsidRPr="2CA297D7">
        <w:rPr>
          <w:rFonts w:eastAsia="Calibri"/>
        </w:rPr>
        <w:t xml:space="preserve">. </w:t>
      </w:r>
      <w:r w:rsidR="002B4E48" w:rsidRPr="2CA297D7">
        <w:rPr>
          <w:rFonts w:eastAsia="Calibri"/>
        </w:rPr>
        <w:t>Kirjeldatud juhul ei ole muu hulgas vaja ehitusprojekti maaparandussüsteemi ja selle ehitamise nõuetega vastavusse viia, ehitust või ehitamist Keskkonnaametiga kooskõlastada ega esine ka ühtegi ehitusloa andmisest keeldumise alust.</w:t>
      </w:r>
    </w:p>
    <w:p w14:paraId="22992EEA" w14:textId="1D790893" w:rsidR="2CA297D7" w:rsidRDefault="2CA297D7" w:rsidP="2CA297D7">
      <w:pPr>
        <w:shd w:val="clear" w:color="auto" w:fill="FFFFFF" w:themeFill="background1"/>
        <w:jc w:val="both"/>
        <w:rPr>
          <w:rFonts w:eastAsia="Calibri"/>
        </w:rPr>
      </w:pPr>
    </w:p>
    <w:p w14:paraId="0E7CD2DF" w14:textId="67BA6D09" w:rsidR="002B4E48" w:rsidRPr="00BA3A56" w:rsidRDefault="00D04A4A" w:rsidP="00D04A4A">
      <w:pPr>
        <w:shd w:val="clear" w:color="auto" w:fill="FFFFFF"/>
        <w:autoSpaceDE/>
        <w:autoSpaceDN/>
        <w:jc w:val="both"/>
        <w:rPr>
          <w:rFonts w:eastAsia="Calibri"/>
        </w:rPr>
      </w:pPr>
      <w:r w:rsidRPr="00BA3A56">
        <w:rPr>
          <w:rFonts w:eastAsia="Calibri"/>
        </w:rPr>
        <w:t xml:space="preserve">Kui </w:t>
      </w:r>
      <w:proofErr w:type="spellStart"/>
      <w:r w:rsidR="00EF2AC1" w:rsidRPr="00BA3A56">
        <w:rPr>
          <w:rFonts w:eastAsia="Calibri"/>
        </w:rPr>
        <w:t>MaRu</w:t>
      </w:r>
      <w:proofErr w:type="spellEnd"/>
      <w:r w:rsidRPr="00BA3A56">
        <w:rPr>
          <w:rFonts w:eastAsia="Calibri"/>
        </w:rPr>
        <w:t xml:space="preserve"> on ehitusteatise esitajat teavitanud vajadusest viia ehitamine, ehitusprojekt või ehituskava käesoleva paragrahvi lõike 7 punktides 1–3 sätestatuga vastavusse ja ehitusteatise </w:t>
      </w:r>
      <w:r w:rsidRPr="00BA3A56">
        <w:rPr>
          <w:rFonts w:eastAsia="Calibri"/>
        </w:rPr>
        <w:lastRenderedPageBreak/>
        <w:t xml:space="preserve">esitaja on ettenähtud tähtpäevaks ehitamise, ehitusprojekti ja ehituskava nimetatud nõuetega vastavusse viinud ning ei esine ühtegi lõike 7 punktides 4–7 sätestatud alust ega käesoleva seaduse § 23 lõike 3 punktides 2–10 sätestatud alust, toimetab </w:t>
      </w:r>
      <w:proofErr w:type="spellStart"/>
      <w:r w:rsidR="00EF2AC1" w:rsidRPr="00BA3A56">
        <w:rPr>
          <w:rFonts w:eastAsia="Calibri"/>
        </w:rPr>
        <w:t>MaRu</w:t>
      </w:r>
      <w:proofErr w:type="spellEnd"/>
      <w:r w:rsidRPr="00BA3A56">
        <w:rPr>
          <w:rFonts w:eastAsia="Calibri"/>
        </w:rPr>
        <w:t xml:space="preserve"> ehitusteatise esitajale mõistliku aja jooksul kätte teatise selle kohta, et võib alustada maaparandussüsteemi ehitamist</w:t>
      </w:r>
      <w:r w:rsidR="002B4E48" w:rsidRPr="00BA3A56">
        <w:rPr>
          <w:rFonts w:eastAsia="Calibri"/>
        </w:rPr>
        <w:t xml:space="preserve"> (lg 9)</w:t>
      </w:r>
      <w:r w:rsidRPr="00BA3A56">
        <w:rPr>
          <w:rFonts w:eastAsia="Calibri"/>
        </w:rPr>
        <w:t xml:space="preserve">. </w:t>
      </w:r>
      <w:r w:rsidR="00342FBE" w:rsidRPr="00BA3A56">
        <w:rPr>
          <w:rFonts w:eastAsia="Calibri"/>
        </w:rPr>
        <w:t>Kirjeldatud juhul on ehitusteatise esitaja n</w:t>
      </w:r>
      <w:r w:rsidR="00AD6202" w:rsidRPr="00BA3A56">
        <w:rPr>
          <w:rFonts w:eastAsia="Calibri"/>
        </w:rPr>
        <w:t>äi</w:t>
      </w:r>
      <w:r w:rsidR="00342FBE" w:rsidRPr="00BA3A56">
        <w:rPr>
          <w:rFonts w:eastAsia="Calibri"/>
        </w:rPr>
        <w:t>t</w:t>
      </w:r>
      <w:r w:rsidR="00AD6202" w:rsidRPr="00BA3A56">
        <w:rPr>
          <w:rFonts w:eastAsia="Calibri"/>
        </w:rPr>
        <w:t>eks</w:t>
      </w:r>
      <w:r w:rsidR="00342FBE" w:rsidRPr="00BA3A56">
        <w:rPr>
          <w:rFonts w:eastAsia="Calibri"/>
        </w:rPr>
        <w:t xml:space="preserve"> </w:t>
      </w:r>
      <w:r w:rsidR="00342FBE" w:rsidRPr="00BA3A56">
        <w:t xml:space="preserve">ehitusprojekti või ehituskava maaparandussüsteemi ja selle ehitamise nõuetega vastavusse viinud, ei esine </w:t>
      </w:r>
      <w:r w:rsidR="00342FBE" w:rsidRPr="00BA3A56">
        <w:rPr>
          <w:rFonts w:eastAsia="Calibri"/>
        </w:rPr>
        <w:t>ühtegi ehitusloa andmisest keeldumise alust ning ehitamist ei ole vaja ka Keskkonnaametiga kooskõlastada.</w:t>
      </w:r>
    </w:p>
    <w:p w14:paraId="562B0D4C" w14:textId="77777777" w:rsidR="002B4E48" w:rsidRPr="00BA3A56" w:rsidRDefault="002B4E48" w:rsidP="00D04A4A">
      <w:pPr>
        <w:shd w:val="clear" w:color="auto" w:fill="FFFFFF"/>
        <w:autoSpaceDE/>
        <w:autoSpaceDN/>
        <w:jc w:val="both"/>
        <w:rPr>
          <w:rFonts w:eastAsia="Calibri"/>
        </w:rPr>
      </w:pPr>
    </w:p>
    <w:p w14:paraId="72A0ED80" w14:textId="4D2A3699" w:rsidR="00A9022C" w:rsidRPr="00BA3A56" w:rsidRDefault="006978FA" w:rsidP="006978FA">
      <w:pPr>
        <w:shd w:val="clear" w:color="auto" w:fill="FFFFFF" w:themeFill="background1"/>
        <w:jc w:val="both"/>
      </w:pPr>
      <w:r w:rsidRPr="00BA3A56">
        <w:t xml:space="preserve">Ehitusteatise alusel võib maaparandussüsteemi ehitada seitse aastat lõikes 6 sätestatud juhul ehitusteatise esitamisest või lõigetes 8 ja 9 sätestatud juhul </w:t>
      </w:r>
      <w:proofErr w:type="spellStart"/>
      <w:r w:rsidR="00A9022C" w:rsidRPr="00BA3A56">
        <w:t>MaRu</w:t>
      </w:r>
      <w:proofErr w:type="spellEnd"/>
      <w:r w:rsidRPr="00BA3A56">
        <w:t xml:space="preserve"> ehitamisega alustamist lubava teatise kättetoimetamisest (lg 10). </w:t>
      </w:r>
    </w:p>
    <w:p w14:paraId="5D265781" w14:textId="77777777" w:rsidR="00A9022C" w:rsidRPr="00BA3A56" w:rsidRDefault="00A9022C" w:rsidP="006978FA">
      <w:pPr>
        <w:shd w:val="clear" w:color="auto" w:fill="FFFFFF" w:themeFill="background1"/>
        <w:jc w:val="both"/>
      </w:pPr>
    </w:p>
    <w:p w14:paraId="776EE18B" w14:textId="4AC985BA" w:rsidR="006978FA" w:rsidRPr="00BA3A56" w:rsidRDefault="00A9022C" w:rsidP="006978FA">
      <w:pPr>
        <w:shd w:val="clear" w:color="auto" w:fill="FFFFFF" w:themeFill="background1"/>
        <w:jc w:val="both"/>
      </w:pPr>
      <w:r w:rsidRPr="00BA3A56">
        <w:t xml:space="preserve">Asjakohasel juhul esitab </w:t>
      </w:r>
      <w:proofErr w:type="spellStart"/>
      <w:r w:rsidRPr="00BA3A56">
        <w:t>MaRu</w:t>
      </w:r>
      <w:proofErr w:type="spellEnd"/>
      <w:r w:rsidRPr="00BA3A56">
        <w:t xml:space="preserve"> </w:t>
      </w:r>
      <w:r w:rsidR="006978FA" w:rsidRPr="00BA3A56">
        <w:t>ehitusteatise samades punktides nimetatud asutustele ja isikutele kooskõlastamiseks või arvamuse andmiseks (</w:t>
      </w:r>
      <w:r w:rsidRPr="00BA3A56">
        <w:t xml:space="preserve">lg </w:t>
      </w:r>
      <w:r w:rsidR="006978FA" w:rsidRPr="00BA3A56">
        <w:t xml:space="preserve">11). Ehitusteatis loetakse </w:t>
      </w:r>
      <w:proofErr w:type="spellStart"/>
      <w:r w:rsidR="006978FA" w:rsidRPr="00BA3A56">
        <w:t>kooskõlastaja</w:t>
      </w:r>
      <w:proofErr w:type="spellEnd"/>
      <w:r w:rsidR="006978FA" w:rsidRPr="00BA3A56">
        <w:t xml:space="preserve"> poolt vaikimisi kooskõlastatuks, </w:t>
      </w:r>
      <w:bookmarkStart w:id="60" w:name="_Hlk211936081"/>
      <w:r w:rsidR="006978FA" w:rsidRPr="00BA3A56">
        <w:t xml:space="preserve">kui </w:t>
      </w:r>
      <w:bookmarkEnd w:id="60"/>
      <w:r w:rsidR="006978FA" w:rsidRPr="00BA3A56">
        <w:t>kooskõlastus või arvamus ei ole laekunud kümne päeva jooksul ehitusteatise saamisest arvates, välja arvatud juhul, kui seaduses on sätestatud pikem tähtaeg või tähtaja pikendamist on põhjendatult taotletud (lg 12).</w:t>
      </w:r>
    </w:p>
    <w:p w14:paraId="1E991FD2" w14:textId="73CF7A05" w:rsidR="00495FF5" w:rsidRPr="00BA3A56" w:rsidRDefault="00495FF5" w:rsidP="008F370B">
      <w:pPr>
        <w:jc w:val="both"/>
      </w:pPr>
    </w:p>
    <w:p w14:paraId="5C42E0B6" w14:textId="0D6E8B94" w:rsidR="00E06A8A" w:rsidRPr="00BA3A56" w:rsidRDefault="00D52AB7" w:rsidP="008F370B">
      <w:pPr>
        <w:jc w:val="both"/>
      </w:pPr>
      <w:r w:rsidRPr="00BA3A56">
        <w:t xml:space="preserve">Kui </w:t>
      </w:r>
      <w:r w:rsidR="00A9022C" w:rsidRPr="00BA3A56">
        <w:t xml:space="preserve">aga </w:t>
      </w:r>
      <w:r w:rsidRPr="00BA3A56">
        <w:t xml:space="preserve">esineb vähemalt üks lõike 7 punktides 4–7 sätestatud alus, annab </w:t>
      </w:r>
      <w:proofErr w:type="spellStart"/>
      <w:r w:rsidR="00A9022C" w:rsidRPr="00BA3A56">
        <w:t>MaRu</w:t>
      </w:r>
      <w:proofErr w:type="spellEnd"/>
      <w:r w:rsidRPr="00BA3A56">
        <w:t xml:space="preserve"> </w:t>
      </w:r>
      <w:r w:rsidR="00A9022C" w:rsidRPr="00BA3A56">
        <w:t xml:space="preserve">alati </w:t>
      </w:r>
      <w:r w:rsidRPr="00BA3A56">
        <w:t>maaparandussüsteemi ehitusloa, milles muu hulgas esitab kontrolli tulemusel esitatavad nõuded, või keeldub ehitusloa andmisest (lg 13).</w:t>
      </w:r>
      <w:r w:rsidR="00E25CAA" w:rsidRPr="00BA3A56">
        <w:t xml:space="preserve"> Sellisel juhul lõpeb menetlus alati ehitusloaga.</w:t>
      </w:r>
      <w:r w:rsidR="007C24AC" w:rsidRPr="00BA3A56">
        <w:t xml:space="preserve"> Ehitusloalt nähtuvad ka kooskõlastamise käigus esitatud nõuded</w:t>
      </w:r>
      <w:r w:rsidR="00335741" w:rsidRPr="00BA3A56">
        <w:t xml:space="preserve"> ehit</w:t>
      </w:r>
      <w:r w:rsidR="00450CB6" w:rsidRPr="00BA3A56">
        <w:t>isele</w:t>
      </w:r>
      <w:r w:rsidR="007C24AC" w:rsidRPr="00BA3A56">
        <w:t>.</w:t>
      </w:r>
    </w:p>
    <w:p w14:paraId="23968C20" w14:textId="77777777" w:rsidR="00D156FF" w:rsidRPr="00BA3A56" w:rsidRDefault="00D156FF" w:rsidP="008F370B">
      <w:pPr>
        <w:jc w:val="both"/>
      </w:pPr>
    </w:p>
    <w:p w14:paraId="48DF5874" w14:textId="6BE72383" w:rsidR="00D156FF" w:rsidRPr="00BA3A56" w:rsidRDefault="00D156FF" w:rsidP="008F370B">
      <w:pPr>
        <w:jc w:val="both"/>
      </w:pPr>
      <w:r w:rsidRPr="00BA3A56">
        <w:t>Lõigetes 6, 8 ja 9 sätestatud juhul teave ehitusteatise esitamise ja lõikes 13 sätestatud juhul ehitusloa andmise kohta tehakse kättesaadavaks asjaomasele kohaliku omavalitsuse üksusele</w:t>
      </w:r>
      <w:r w:rsidR="00DD2E1C" w:rsidRPr="00BA3A56">
        <w:t xml:space="preserve"> </w:t>
      </w:r>
      <w:r w:rsidRPr="00BA3A56">
        <w:t>(lg 14).</w:t>
      </w:r>
      <w:r w:rsidR="00450CB6" w:rsidRPr="00BA3A56">
        <w:t xml:space="preserve"> See teave tehakse kättesaadavaks </w:t>
      </w:r>
      <w:r w:rsidR="00726B6C" w:rsidRPr="00BA3A56">
        <w:t>ehitisregistris</w:t>
      </w:r>
      <w:r w:rsidR="0015798B" w:rsidRPr="00BA3A56">
        <w:t xml:space="preserve"> või vajadusel muul kirjalikku taasesitamist võimaldaval viisil.</w:t>
      </w:r>
    </w:p>
    <w:p w14:paraId="01D482ED" w14:textId="77777777" w:rsidR="00D52AB7" w:rsidRPr="00BA3A56" w:rsidRDefault="00D52AB7" w:rsidP="008F370B">
      <w:pPr>
        <w:jc w:val="both"/>
      </w:pPr>
    </w:p>
    <w:p w14:paraId="1A885547" w14:textId="06EFA036" w:rsidR="0073080C" w:rsidRPr="00BA3A56" w:rsidRDefault="0073080C" w:rsidP="008F370B">
      <w:pPr>
        <w:jc w:val="both"/>
      </w:pPr>
      <w:r w:rsidRPr="5E643174">
        <w:rPr>
          <w:b/>
          <w:bCs/>
        </w:rPr>
        <w:t xml:space="preserve">Eelnõu § 1 punktiga </w:t>
      </w:r>
      <w:r w:rsidR="00160650" w:rsidRPr="5E643174">
        <w:rPr>
          <w:b/>
          <w:bCs/>
        </w:rPr>
        <w:t xml:space="preserve">18 </w:t>
      </w:r>
      <w:r w:rsidR="00FF1106">
        <w:t>muudetakse</w:t>
      </w:r>
      <w:r w:rsidRPr="5E643174">
        <w:rPr>
          <w:b/>
          <w:bCs/>
        </w:rPr>
        <w:t xml:space="preserve"> </w:t>
      </w:r>
      <w:r>
        <w:t>MaaParS-i</w:t>
      </w:r>
      <w:r w:rsidR="00FF1106">
        <w:t xml:space="preserve"> § 21 lõi</w:t>
      </w:r>
      <w:r w:rsidR="003962A3">
        <w:t>gete</w:t>
      </w:r>
      <w:r w:rsidR="00FF1106">
        <w:t xml:space="preserve"> 1 </w:t>
      </w:r>
      <w:r w:rsidR="003962A3">
        <w:t xml:space="preserve">ja 2 </w:t>
      </w:r>
      <w:r w:rsidR="00FF1106">
        <w:t>sõnastust</w:t>
      </w:r>
      <w:r w:rsidR="00F95E55">
        <w:t>.</w:t>
      </w:r>
      <w:r w:rsidR="00FF1106">
        <w:t xml:space="preserve"> </w:t>
      </w:r>
      <w:r w:rsidR="00F95E55">
        <w:t xml:space="preserve">Lõiget 1 muudetakse </w:t>
      </w:r>
      <w:r w:rsidR="00FF1106">
        <w:t>selliselt</w:t>
      </w:r>
      <w:r w:rsidR="00CA22C5">
        <w:t>,</w:t>
      </w:r>
      <w:r w:rsidR="00FF1106">
        <w:t xml:space="preserve"> et </w:t>
      </w:r>
      <w:r w:rsidR="00CA22C5">
        <w:t>edaspidi annab</w:t>
      </w:r>
      <w:r w:rsidR="00FF1106">
        <w:t xml:space="preserve"> ehitusl</w:t>
      </w:r>
      <w:r w:rsidR="00CA22C5">
        <w:t>oa olemasolu</w:t>
      </w:r>
      <w:r w:rsidR="00FF1106">
        <w:t xml:space="preserve"> õiguse ehitada ehitusloale märgitud kinnisasjale ka ehituskavale vastava üksikrajatise või väikesüsteemi </w:t>
      </w:r>
      <w:r w:rsidR="007D5964">
        <w:t xml:space="preserve">(vt </w:t>
      </w:r>
      <w:r w:rsidR="008335AE">
        <w:t xml:space="preserve">seletuskirja </w:t>
      </w:r>
      <w:r w:rsidR="00E10BCF">
        <w:t>punktis 3.</w:t>
      </w:r>
      <w:r w:rsidR="00133B61">
        <w:t>2</w:t>
      </w:r>
      <w:r w:rsidR="00E10BCF">
        <w:t xml:space="preserve"> eespool toodud selgitus</w:t>
      </w:r>
      <w:r w:rsidR="00206849">
        <w:t>i</w:t>
      </w:r>
      <w:r w:rsidR="00FF1106">
        <w:t>).</w:t>
      </w:r>
      <w:r w:rsidR="003962A3">
        <w:t xml:space="preserve"> </w:t>
      </w:r>
      <w:commentRangeStart w:id="61"/>
      <w:r w:rsidR="00F95E55">
        <w:t xml:space="preserve">Lõikes 2 </w:t>
      </w:r>
      <w:r w:rsidR="003962A3">
        <w:t xml:space="preserve">muudetakse ehitusloa </w:t>
      </w:r>
      <w:r w:rsidR="005B0001">
        <w:t>kehtivus</w:t>
      </w:r>
      <w:r w:rsidR="003962A3">
        <w:t>e määratlust</w:t>
      </w:r>
      <w:r w:rsidR="00CA22C5">
        <w:t>, millega</w:t>
      </w:r>
      <w:r w:rsidR="003962A3">
        <w:t xml:space="preserve"> </w:t>
      </w:r>
      <w:r w:rsidR="00CA22C5">
        <w:t xml:space="preserve">kaotatakse </w:t>
      </w:r>
      <w:r w:rsidR="003962A3">
        <w:t xml:space="preserve">nõue alustada ehitamist kahe aasta jooksul ehitusloa kehtima hakkamisest arvates. </w:t>
      </w:r>
      <w:commentRangeEnd w:id="61"/>
      <w:r>
        <w:commentReference w:id="61"/>
      </w:r>
      <w:r w:rsidR="00CA22C5">
        <w:t>Muudatuse kohaselt loetakse e</w:t>
      </w:r>
      <w:r w:rsidR="003962A3">
        <w:t>hitusloa kehtivuseks</w:t>
      </w:r>
      <w:r w:rsidR="005B0001">
        <w:t xml:space="preserve"> seitse aastat. </w:t>
      </w:r>
    </w:p>
    <w:p w14:paraId="05064296" w14:textId="77777777" w:rsidR="00E44C06" w:rsidRPr="00BA3A56" w:rsidRDefault="00E44C06" w:rsidP="008F370B">
      <w:pPr>
        <w:jc w:val="both"/>
      </w:pPr>
    </w:p>
    <w:p w14:paraId="7DC36532" w14:textId="49994FA5" w:rsidR="003C1ED7" w:rsidRPr="00BA3A56" w:rsidRDefault="0073080C" w:rsidP="5E643174">
      <w:pPr>
        <w:jc w:val="both"/>
        <w:rPr>
          <w:highlight w:val="yellow"/>
        </w:rPr>
      </w:pPr>
      <w:r w:rsidRPr="5E643174">
        <w:rPr>
          <w:b/>
          <w:bCs/>
        </w:rPr>
        <w:t xml:space="preserve">Eelnõu § 1 punktiga </w:t>
      </w:r>
      <w:r w:rsidR="00160650" w:rsidRPr="5E643174">
        <w:rPr>
          <w:b/>
          <w:bCs/>
        </w:rPr>
        <w:t xml:space="preserve">19 </w:t>
      </w:r>
      <w:r w:rsidR="00E601D2">
        <w:t>tunnistatakse</w:t>
      </w:r>
      <w:r w:rsidR="00E601D2" w:rsidRPr="5E643174">
        <w:rPr>
          <w:b/>
          <w:bCs/>
        </w:rPr>
        <w:t xml:space="preserve"> </w:t>
      </w:r>
      <w:bookmarkStart w:id="62" w:name="_Hlk217318434"/>
      <w:r>
        <w:t>MaaParS-i</w:t>
      </w:r>
      <w:r w:rsidR="005B0001">
        <w:t xml:space="preserve"> </w:t>
      </w:r>
      <w:bookmarkEnd w:id="62"/>
      <w:r w:rsidR="005B0001">
        <w:t>§ 21 lõi</w:t>
      </w:r>
      <w:r w:rsidR="002C1B06">
        <w:t>ked</w:t>
      </w:r>
      <w:r w:rsidR="005B0001">
        <w:t xml:space="preserve"> 3</w:t>
      </w:r>
      <w:r w:rsidR="002C1B06">
        <w:t xml:space="preserve"> ja 4</w:t>
      </w:r>
      <w:r w:rsidR="005B0001">
        <w:t xml:space="preserve"> </w:t>
      </w:r>
      <w:r w:rsidR="00E601D2">
        <w:t xml:space="preserve">ning § 22 </w:t>
      </w:r>
      <w:r w:rsidR="005B0001">
        <w:t>kehtetuks</w:t>
      </w:r>
      <w:r w:rsidR="00435393">
        <w:t>.</w:t>
      </w:r>
      <w:r w:rsidR="005B0001">
        <w:t xml:space="preserve"> </w:t>
      </w:r>
      <w:r w:rsidR="00435393">
        <w:t>Ehitamise alustamise päeva ei ole vaja</w:t>
      </w:r>
      <w:r w:rsidR="00DF68B5">
        <w:t xml:space="preserve"> fikseer</w:t>
      </w:r>
      <w:ins w:id="63" w:author="Maarja-Liis Lall - JUSTDIGI" w:date="2026-02-19T17:42:00Z" w16du:dateUtc="2026-02-19T17:42:44Z">
        <w:r w:rsidR="2FB15377">
          <w:t>i</w:t>
        </w:r>
      </w:ins>
      <w:r w:rsidR="00DF68B5">
        <w:t>da</w:t>
      </w:r>
      <w:r w:rsidR="00435393">
        <w:t>, sest e</w:t>
      </w:r>
      <w:r w:rsidR="005B0001">
        <w:t>hitamist ei pea alustama kahe aasta jooksul ehitusloa andmisest arvates</w:t>
      </w:r>
      <w:r w:rsidR="00881769">
        <w:t xml:space="preserve"> (§ 21 lg 3)</w:t>
      </w:r>
      <w:r w:rsidR="00435393">
        <w:t>.</w:t>
      </w:r>
      <w:r w:rsidR="002C1B06">
        <w:t xml:space="preserve"> </w:t>
      </w:r>
      <w:commentRangeStart w:id="64"/>
      <w:r w:rsidR="0076205E">
        <w:t>MaaParS-i §</w:t>
      </w:r>
      <w:r w:rsidR="00881769">
        <w:t xml:space="preserve"> 21 l</w:t>
      </w:r>
      <w:r w:rsidR="0068280C">
        <w:t>õi</w:t>
      </w:r>
      <w:r w:rsidR="002C1B06">
        <w:t>k</w:t>
      </w:r>
      <w:r w:rsidR="0068280C">
        <w:t xml:space="preserve">e 4 </w:t>
      </w:r>
      <w:r w:rsidR="002C1B06">
        <w:t>m</w:t>
      </w:r>
      <w:r w:rsidR="0068280C">
        <w:t xml:space="preserve">uudatus on </w:t>
      </w:r>
      <w:r w:rsidR="003C1ED7">
        <w:t>seotud maaparandussüsteemi mõjutava</w:t>
      </w:r>
      <w:r w:rsidR="00DF68B5">
        <w:t xml:space="preserve"> muu</w:t>
      </w:r>
      <w:r w:rsidR="003C1ED7">
        <w:t xml:space="preserve"> tegevuse käigus maaparandussüsteemi rekonstrueerimise sätete koondamisega</w:t>
      </w:r>
      <w:r w:rsidR="00D06DF3">
        <w:t xml:space="preserve"> </w:t>
      </w:r>
      <w:r w:rsidR="00DF68B5">
        <w:t>§-desse 50</w:t>
      </w:r>
      <w:r w:rsidR="00C37ED2" w:rsidRPr="5E643174">
        <w:rPr>
          <w:vertAlign w:val="superscript"/>
        </w:rPr>
        <w:t>1</w:t>
      </w:r>
      <w:r w:rsidR="00881769">
        <w:t>–</w:t>
      </w:r>
      <w:r w:rsidR="00C37ED2">
        <w:t>5</w:t>
      </w:r>
      <w:r w:rsidR="00DF68B5">
        <w:t>0</w:t>
      </w:r>
      <w:r w:rsidR="00DF68B5" w:rsidRPr="5E643174">
        <w:rPr>
          <w:vertAlign w:val="superscript"/>
        </w:rPr>
        <w:t>4</w:t>
      </w:r>
      <w:r w:rsidR="003C1ED7">
        <w:t xml:space="preserve"> </w:t>
      </w:r>
      <w:r w:rsidR="00C37ED2">
        <w:t xml:space="preserve">(vt </w:t>
      </w:r>
      <w:r w:rsidR="008335AE">
        <w:t xml:space="preserve">seletuskirja </w:t>
      </w:r>
      <w:r w:rsidR="00424060">
        <w:t>punktis 3</w:t>
      </w:r>
      <w:r w:rsidR="00B97C15">
        <w:t>.</w:t>
      </w:r>
      <w:r w:rsidR="007F55C8">
        <w:t>5</w:t>
      </w:r>
      <w:r w:rsidR="00424060">
        <w:t xml:space="preserve"> toodud </w:t>
      </w:r>
      <w:r w:rsidR="00C37ED2">
        <w:t>selgitus</w:t>
      </w:r>
      <w:r w:rsidR="00206849">
        <w:t>i</w:t>
      </w:r>
      <w:r w:rsidR="007D5964">
        <w:t>).</w:t>
      </w:r>
      <w:commentRangeEnd w:id="64"/>
      <w:r>
        <w:commentReference w:id="64"/>
      </w:r>
      <w:r w:rsidR="007D5964">
        <w:t xml:space="preserve"> </w:t>
      </w:r>
      <w:r w:rsidR="00E601D2">
        <w:t xml:space="preserve"> </w:t>
      </w:r>
      <w:r w:rsidR="0076205E" w:rsidRPr="00A95A99">
        <w:t>MaaParS-i § 22 tunnistatakse kehtetuks, kuna ehitusluba ei ole vaja enam taotleda</w:t>
      </w:r>
      <w:r w:rsidR="00424060" w:rsidRPr="00A95A99">
        <w:t xml:space="preserve"> (vt </w:t>
      </w:r>
      <w:r w:rsidR="008335AE" w:rsidRPr="00A95A99">
        <w:t xml:space="preserve">seletuskirja </w:t>
      </w:r>
      <w:r w:rsidR="00424060" w:rsidRPr="00A95A99">
        <w:t>punktis 3.</w:t>
      </w:r>
      <w:r w:rsidR="00133B61" w:rsidRPr="00A95A99">
        <w:t>2</w:t>
      </w:r>
      <w:r w:rsidR="00424060" w:rsidRPr="00A95A99">
        <w:t xml:space="preserve"> eespool toodud selgitus</w:t>
      </w:r>
      <w:r w:rsidR="00206849" w:rsidRPr="00A95A99">
        <w:t>i</w:t>
      </w:r>
      <w:r w:rsidR="00424060" w:rsidRPr="00A95A99">
        <w:t>)</w:t>
      </w:r>
      <w:r w:rsidR="0076205E" w:rsidRPr="00A95A99">
        <w:t>.</w:t>
      </w:r>
    </w:p>
    <w:p w14:paraId="402CBB7C" w14:textId="77777777" w:rsidR="004A378A" w:rsidRPr="00BA3A56" w:rsidRDefault="004A378A" w:rsidP="008F370B">
      <w:pPr>
        <w:jc w:val="both"/>
      </w:pPr>
    </w:p>
    <w:p w14:paraId="6442B918" w14:textId="7929BCCA" w:rsidR="006500A5" w:rsidRPr="00BA3A56" w:rsidRDefault="00C95B38" w:rsidP="008F370B">
      <w:pPr>
        <w:jc w:val="both"/>
      </w:pPr>
      <w:r w:rsidRPr="00BA3A56">
        <w:rPr>
          <w:b/>
          <w:bCs/>
        </w:rPr>
        <w:t>Eelnõu</w:t>
      </w:r>
      <w:r w:rsidRPr="00BA3A56" w:rsidDel="006230C7">
        <w:rPr>
          <w:b/>
          <w:bCs/>
        </w:rPr>
        <w:t xml:space="preserve"> </w:t>
      </w:r>
      <w:r w:rsidRPr="00BA3A56">
        <w:rPr>
          <w:b/>
          <w:bCs/>
        </w:rPr>
        <w:t xml:space="preserve">§ 1 punktiga </w:t>
      </w:r>
      <w:r w:rsidR="00160650" w:rsidRPr="00BA3A56">
        <w:rPr>
          <w:b/>
          <w:bCs/>
        </w:rPr>
        <w:t xml:space="preserve">20 </w:t>
      </w:r>
      <w:r w:rsidR="00D06DF3" w:rsidRPr="00BA3A56">
        <w:t xml:space="preserve">sõnastatakse </w:t>
      </w:r>
      <w:r w:rsidR="00316F08" w:rsidRPr="00BA3A56">
        <w:t>uuesti</w:t>
      </w:r>
      <w:r w:rsidR="00316F08" w:rsidRPr="00BA3A56">
        <w:rPr>
          <w:b/>
          <w:bCs/>
        </w:rPr>
        <w:t xml:space="preserve"> </w:t>
      </w:r>
      <w:proofErr w:type="spellStart"/>
      <w:r w:rsidRPr="00BA3A56">
        <w:t>MaaParS</w:t>
      </w:r>
      <w:proofErr w:type="spellEnd"/>
      <w:r w:rsidRPr="00BA3A56">
        <w:t>-i §</w:t>
      </w:r>
      <w:r w:rsidR="00BE1F25" w:rsidRPr="00BA3A56">
        <w:t xml:space="preserve"> 23 </w:t>
      </w:r>
      <w:r w:rsidR="006500A5" w:rsidRPr="00BA3A56">
        <w:t xml:space="preserve">tekst. </w:t>
      </w:r>
    </w:p>
    <w:p w14:paraId="2378515A" w14:textId="77777777" w:rsidR="006500A5" w:rsidRPr="00BA3A56" w:rsidRDefault="006500A5" w:rsidP="008F370B">
      <w:pPr>
        <w:jc w:val="both"/>
      </w:pPr>
    </w:p>
    <w:p w14:paraId="010F1C1E" w14:textId="1BA9F93E" w:rsidR="00316F08" w:rsidRPr="00BA3A56" w:rsidRDefault="00D06FBB" w:rsidP="008F370B">
      <w:pPr>
        <w:jc w:val="both"/>
      </w:pPr>
      <w:r>
        <w:t xml:space="preserve">Ehitusluba antakse, kui ehitamine ja ehitusprojekt või ehituskava </w:t>
      </w:r>
      <w:commentRangeStart w:id="65"/>
      <w:r>
        <w:t xml:space="preserve">vastab õigusaktides sätestatud nõuetele </w:t>
      </w:r>
      <w:commentRangeEnd w:id="65"/>
      <w:r>
        <w:commentReference w:id="65"/>
      </w:r>
      <w:r>
        <w:t xml:space="preserve">(lg 1). </w:t>
      </w:r>
      <w:r w:rsidR="00316F08">
        <w:t xml:space="preserve">Lõiget oli vaja täiendada </w:t>
      </w:r>
      <w:r w:rsidR="00AB2CBF">
        <w:t xml:space="preserve">seoses </w:t>
      </w:r>
      <w:r w:rsidR="007358C3">
        <w:t>sättesse ehituskava lisandumisega.</w:t>
      </w:r>
    </w:p>
    <w:p w14:paraId="4A2DD1F5" w14:textId="3301AD6C" w:rsidR="007358C3" w:rsidRDefault="00D06FBB" w:rsidP="008F370B">
      <w:pPr>
        <w:jc w:val="both"/>
      </w:pPr>
      <w:r w:rsidRPr="00BA3A56">
        <w:t xml:space="preserve">Lõikes 2 on loetletud </w:t>
      </w:r>
      <w:r w:rsidR="007358C3" w:rsidRPr="00BA3A56">
        <w:t xml:space="preserve">andmed, mis tuleb ehitusloale </w:t>
      </w:r>
      <w:r w:rsidRPr="00BA3A56">
        <w:t>kan</w:t>
      </w:r>
      <w:r w:rsidR="007358C3" w:rsidRPr="00BA3A56">
        <w:t>da</w:t>
      </w:r>
      <w:r w:rsidRPr="00BA3A56">
        <w:t>:</w:t>
      </w:r>
    </w:p>
    <w:p w14:paraId="17773A0B" w14:textId="109DB8EA" w:rsidR="00B32554" w:rsidRPr="00AA3753" w:rsidRDefault="00B32554" w:rsidP="00AA3753">
      <w:pPr>
        <w:pStyle w:val="Loendilik"/>
        <w:numPr>
          <w:ilvl w:val="0"/>
          <w:numId w:val="47"/>
        </w:numPr>
        <w:jc w:val="both"/>
        <w:rPr>
          <w:rFonts w:ascii="Times New Roman" w:hAnsi="Times New Roman"/>
          <w:sz w:val="24"/>
          <w:szCs w:val="24"/>
        </w:rPr>
      </w:pPr>
      <w:r w:rsidRPr="00AA3753">
        <w:rPr>
          <w:rFonts w:ascii="Times New Roman" w:hAnsi="Times New Roman"/>
          <w:sz w:val="24"/>
          <w:szCs w:val="24"/>
        </w:rPr>
        <w:t>ehitusteatise number ja kuupäev;</w:t>
      </w:r>
    </w:p>
    <w:p w14:paraId="7DDAA5D8" w14:textId="643CEA91" w:rsidR="00D06FBB" w:rsidRPr="00BA3A56" w:rsidRDefault="00D06FBB" w:rsidP="00007DD7">
      <w:pPr>
        <w:pStyle w:val="Loendilik"/>
        <w:numPr>
          <w:ilvl w:val="0"/>
          <w:numId w:val="35"/>
        </w:numPr>
        <w:shd w:val="clear" w:color="auto" w:fill="FFFFFF" w:themeFill="background1"/>
        <w:jc w:val="both"/>
      </w:pPr>
      <w:r w:rsidRPr="00BA3A56">
        <w:rPr>
          <w:rFonts w:ascii="Times New Roman" w:hAnsi="Times New Roman"/>
          <w:sz w:val="24"/>
          <w:szCs w:val="24"/>
        </w:rPr>
        <w:t xml:space="preserve">ehitamisega hõlmatava kinnisasja andmed, sealhulgas katastritunnus; </w:t>
      </w:r>
    </w:p>
    <w:p w14:paraId="48194B1A" w14:textId="48D1D5B8" w:rsidR="00D06FBB" w:rsidRPr="00BA3A56" w:rsidRDefault="00D06FBB" w:rsidP="00007DD7">
      <w:pPr>
        <w:pStyle w:val="Loendilik"/>
        <w:numPr>
          <w:ilvl w:val="0"/>
          <w:numId w:val="35"/>
        </w:numPr>
        <w:shd w:val="clear" w:color="auto" w:fill="FFFFFF" w:themeFill="background1"/>
        <w:jc w:val="both"/>
      </w:pPr>
      <w:r w:rsidRPr="00BA3A56">
        <w:rPr>
          <w:rFonts w:ascii="Times New Roman" w:hAnsi="Times New Roman"/>
          <w:sz w:val="24"/>
          <w:szCs w:val="24"/>
        </w:rPr>
        <w:lastRenderedPageBreak/>
        <w:t>maaparandussüsteemi kuivendus- või niisutusviis;</w:t>
      </w:r>
    </w:p>
    <w:p w14:paraId="0D62F333" w14:textId="434C51A7" w:rsidR="00D06FBB" w:rsidRPr="00BA3A56" w:rsidRDefault="00D06FBB" w:rsidP="00007DD7">
      <w:pPr>
        <w:pStyle w:val="Loendilik"/>
        <w:numPr>
          <w:ilvl w:val="0"/>
          <w:numId w:val="35"/>
        </w:numPr>
        <w:jc w:val="both"/>
      </w:pPr>
      <w:r w:rsidRPr="00BA3A56">
        <w:rPr>
          <w:rFonts w:ascii="Times New Roman" w:hAnsi="Times New Roman"/>
          <w:sz w:val="24"/>
          <w:szCs w:val="24"/>
        </w:rPr>
        <w:t>maaparandussüsteemi maakasutusviis;</w:t>
      </w:r>
    </w:p>
    <w:p w14:paraId="28189B55" w14:textId="5A6DAD86" w:rsidR="00D06FBB" w:rsidRPr="00BA3A56" w:rsidRDefault="00D06FBB" w:rsidP="00007DD7">
      <w:pPr>
        <w:pStyle w:val="Loendilik"/>
        <w:numPr>
          <w:ilvl w:val="0"/>
          <w:numId w:val="35"/>
        </w:numPr>
        <w:jc w:val="both"/>
      </w:pPr>
      <w:r w:rsidRPr="00BA3A56">
        <w:rPr>
          <w:rFonts w:ascii="Times New Roman" w:hAnsi="Times New Roman"/>
          <w:sz w:val="24"/>
          <w:szCs w:val="24"/>
        </w:rPr>
        <w:t xml:space="preserve">maaparandussüsteemi kood </w:t>
      </w:r>
      <w:bookmarkStart w:id="66" w:name="_Hlk216092910"/>
      <w:r w:rsidRPr="00BA3A56">
        <w:rPr>
          <w:rFonts w:ascii="Times New Roman" w:hAnsi="Times New Roman"/>
          <w:sz w:val="24"/>
          <w:szCs w:val="24"/>
        </w:rPr>
        <w:t>ning maaparandusehitise kood ja nimetus</w:t>
      </w:r>
      <w:bookmarkEnd w:id="66"/>
      <w:r w:rsidRPr="00BA3A56">
        <w:rPr>
          <w:rFonts w:ascii="Times New Roman" w:hAnsi="Times New Roman"/>
          <w:sz w:val="24"/>
          <w:szCs w:val="24"/>
        </w:rPr>
        <w:t xml:space="preserve">; </w:t>
      </w:r>
    </w:p>
    <w:p w14:paraId="530BE15F" w14:textId="6B067BFC" w:rsidR="00D06FBB" w:rsidRPr="00BA3A56" w:rsidRDefault="00D06FBB" w:rsidP="00007DD7">
      <w:pPr>
        <w:pStyle w:val="Loendilik"/>
        <w:numPr>
          <w:ilvl w:val="0"/>
          <w:numId w:val="35"/>
        </w:numPr>
        <w:jc w:val="both"/>
      </w:pPr>
      <w:r w:rsidRPr="00BA3A56">
        <w:rPr>
          <w:rFonts w:ascii="Times New Roman" w:hAnsi="Times New Roman"/>
          <w:sz w:val="24"/>
          <w:szCs w:val="24"/>
        </w:rPr>
        <w:t>maaparandussüsteemi asukoht;</w:t>
      </w:r>
    </w:p>
    <w:p w14:paraId="09D1DD05" w14:textId="14C7C5EA" w:rsidR="00D06FBB" w:rsidRPr="00BA3A56" w:rsidRDefault="00D06FBB" w:rsidP="00007DD7">
      <w:pPr>
        <w:pStyle w:val="Loendilik"/>
        <w:numPr>
          <w:ilvl w:val="0"/>
          <w:numId w:val="35"/>
        </w:numPr>
        <w:shd w:val="clear" w:color="auto" w:fill="FFFFFF" w:themeFill="background1"/>
        <w:jc w:val="both"/>
      </w:pPr>
      <w:r w:rsidRPr="00BA3A56">
        <w:rPr>
          <w:rFonts w:ascii="Times New Roman" w:hAnsi="Times New Roman"/>
          <w:sz w:val="24"/>
          <w:szCs w:val="24"/>
        </w:rPr>
        <w:t>muud vajalikud andmed;</w:t>
      </w:r>
    </w:p>
    <w:p w14:paraId="4C92421E" w14:textId="7263A87A" w:rsidR="00D06FBB" w:rsidRPr="00BA3A56" w:rsidRDefault="00D06FBB" w:rsidP="00007DD7">
      <w:pPr>
        <w:pStyle w:val="Loendilik"/>
        <w:numPr>
          <w:ilvl w:val="0"/>
          <w:numId w:val="35"/>
        </w:numPr>
        <w:shd w:val="clear" w:color="auto" w:fill="FFFFFF" w:themeFill="background1"/>
        <w:jc w:val="both"/>
      </w:pPr>
      <w:bookmarkStart w:id="67" w:name="_Hlk216097958"/>
      <w:r w:rsidRPr="00BA3A56">
        <w:rPr>
          <w:rFonts w:ascii="Times New Roman" w:hAnsi="Times New Roman"/>
          <w:sz w:val="24"/>
          <w:szCs w:val="24"/>
        </w:rPr>
        <w:t xml:space="preserve">ehitatava maaparandussüsteemi </w:t>
      </w:r>
      <w:bookmarkEnd w:id="67"/>
      <w:r w:rsidRPr="00BA3A56">
        <w:rPr>
          <w:rFonts w:ascii="Times New Roman" w:hAnsi="Times New Roman"/>
          <w:sz w:val="24"/>
          <w:szCs w:val="24"/>
        </w:rPr>
        <w:t>maa-ala pindala ja eesvoolu pikkus;</w:t>
      </w:r>
    </w:p>
    <w:p w14:paraId="21FF65EC" w14:textId="17EAB529" w:rsidR="00D06FBB" w:rsidRPr="00BA3A56" w:rsidRDefault="00D06FBB" w:rsidP="00007DD7">
      <w:pPr>
        <w:pStyle w:val="Loendilik"/>
        <w:numPr>
          <w:ilvl w:val="0"/>
          <w:numId w:val="35"/>
        </w:numPr>
        <w:shd w:val="clear" w:color="auto" w:fill="FFFFFF" w:themeFill="background1"/>
        <w:jc w:val="both"/>
      </w:pPr>
      <w:r w:rsidRPr="00BA3A56">
        <w:rPr>
          <w:rFonts w:ascii="Times New Roman" w:hAnsi="Times New Roman"/>
          <w:sz w:val="24"/>
          <w:szCs w:val="24"/>
        </w:rPr>
        <w:t>ehitatava maaparandussüsteemi teenindava tee klass, pikkus ja olemasolu korral nimetus;</w:t>
      </w:r>
    </w:p>
    <w:p w14:paraId="5DF5CD39" w14:textId="6370018B" w:rsidR="00D06FBB" w:rsidRPr="00BA3A56" w:rsidRDefault="00D06FBB" w:rsidP="00007DD7">
      <w:pPr>
        <w:pStyle w:val="Loendilik"/>
        <w:numPr>
          <w:ilvl w:val="0"/>
          <w:numId w:val="35"/>
        </w:numPr>
        <w:shd w:val="clear" w:color="auto" w:fill="FFFFFF" w:themeFill="background1"/>
        <w:jc w:val="both"/>
      </w:pPr>
      <w:bookmarkStart w:id="68" w:name="_Hlk216097973"/>
      <w:r w:rsidRPr="00BA3A56">
        <w:rPr>
          <w:rFonts w:ascii="Times New Roman" w:hAnsi="Times New Roman"/>
          <w:sz w:val="24"/>
          <w:szCs w:val="24"/>
        </w:rPr>
        <w:t xml:space="preserve">ehitatava </w:t>
      </w:r>
      <w:bookmarkEnd w:id="68"/>
      <w:r w:rsidRPr="00BA3A56">
        <w:rPr>
          <w:rFonts w:ascii="Times New Roman" w:hAnsi="Times New Roman"/>
          <w:sz w:val="24"/>
          <w:szCs w:val="24"/>
        </w:rPr>
        <w:t>kaitsetammi pikkus ja pumbajaamade arv;</w:t>
      </w:r>
    </w:p>
    <w:p w14:paraId="39CEF047" w14:textId="6FABB8AE" w:rsidR="00D06FBB" w:rsidRPr="00BA3A56" w:rsidRDefault="00D06FBB" w:rsidP="00007DD7">
      <w:pPr>
        <w:pStyle w:val="Loendilik"/>
        <w:numPr>
          <w:ilvl w:val="0"/>
          <w:numId w:val="35"/>
        </w:numPr>
        <w:shd w:val="clear" w:color="auto" w:fill="FFFFFF" w:themeFill="background1"/>
        <w:jc w:val="both"/>
      </w:pPr>
      <w:bookmarkStart w:id="69" w:name="_Hlk216097982"/>
      <w:r w:rsidRPr="00BA3A56">
        <w:rPr>
          <w:rFonts w:ascii="Times New Roman" w:hAnsi="Times New Roman"/>
          <w:sz w:val="24"/>
          <w:szCs w:val="24"/>
        </w:rPr>
        <w:t xml:space="preserve">ehitatavad </w:t>
      </w:r>
      <w:bookmarkEnd w:id="69"/>
      <w:r w:rsidRPr="00BA3A56">
        <w:rPr>
          <w:rFonts w:ascii="Times New Roman" w:hAnsi="Times New Roman"/>
          <w:sz w:val="24"/>
          <w:szCs w:val="24"/>
        </w:rPr>
        <w:t>keskkonnakaitseks vajalikud rajatised ja nende arv;</w:t>
      </w:r>
    </w:p>
    <w:p w14:paraId="52E4B533" w14:textId="6C0DE456" w:rsidR="00D06FBB" w:rsidRPr="00BA3A56" w:rsidRDefault="007358C3" w:rsidP="00007DD7">
      <w:pPr>
        <w:pStyle w:val="Loendilik"/>
        <w:numPr>
          <w:ilvl w:val="0"/>
          <w:numId w:val="35"/>
        </w:numPr>
        <w:shd w:val="clear" w:color="auto" w:fill="FFFFFF" w:themeFill="background1"/>
        <w:jc w:val="both"/>
      </w:pPr>
      <w:r w:rsidRPr="00BA3A56">
        <w:rPr>
          <w:rFonts w:ascii="Times New Roman" w:hAnsi="Times New Roman"/>
          <w:sz w:val="24"/>
          <w:szCs w:val="24"/>
        </w:rPr>
        <w:t>ehitusteatise number ja kuupäev</w:t>
      </w:r>
      <w:r w:rsidR="00D06FBB" w:rsidRPr="00BA3A56">
        <w:rPr>
          <w:rFonts w:ascii="Times New Roman" w:hAnsi="Times New Roman"/>
          <w:sz w:val="24"/>
          <w:szCs w:val="24"/>
        </w:rPr>
        <w:t>.</w:t>
      </w:r>
    </w:p>
    <w:p w14:paraId="2298C2CF" w14:textId="31A6B722" w:rsidR="008828E3" w:rsidRPr="00BA3A56" w:rsidRDefault="008828E3" w:rsidP="008828E3">
      <w:pPr>
        <w:jc w:val="both"/>
      </w:pPr>
      <w:r w:rsidRPr="00BA3A56">
        <w:t>Lõikes 3 on loetletud  ehitusloa andmise</w:t>
      </w:r>
      <w:r w:rsidR="007358C3" w:rsidRPr="00BA3A56">
        <w:t>st</w:t>
      </w:r>
      <w:r w:rsidRPr="00BA3A56">
        <w:t xml:space="preserve"> keeldumise alused. Võrreldes kehtiva seadusega ei ole </w:t>
      </w:r>
      <w:r w:rsidR="00D06DF3" w:rsidRPr="00BA3A56">
        <w:t>keeldumise aluseks olevaid</w:t>
      </w:r>
      <w:r w:rsidRPr="00BA3A56">
        <w:t xml:space="preserve"> põhimõtteid </w:t>
      </w:r>
      <w:r w:rsidR="007358C3" w:rsidRPr="00BA3A56">
        <w:t xml:space="preserve">olulises osas </w:t>
      </w:r>
      <w:r w:rsidRPr="00BA3A56">
        <w:t>muudetud.</w:t>
      </w:r>
      <w:r w:rsidRPr="00BA3A56">
        <w:rPr>
          <w:b/>
          <w:bCs/>
        </w:rPr>
        <w:t xml:space="preserve"> </w:t>
      </w:r>
      <w:r w:rsidRPr="00BA3A56">
        <w:t>Sõnastuse muudatused on seotud maaparandussüsteemi ja väikesüsteemi ehitamist reguleerivate sätete koondamise</w:t>
      </w:r>
      <w:r w:rsidR="00D06DF3" w:rsidRPr="00BA3A56">
        <w:t>ga</w:t>
      </w:r>
      <w:r w:rsidR="00857AB4" w:rsidRPr="00BA3A56">
        <w:t xml:space="preserve"> ja ehitusloa asendamisest ehitusteatisega. Nõuete dubleerimise vähendamiseks käsitletakse eelnõus maaparandussüsteemi ja väikesüsteemi ehitamist koos. </w:t>
      </w:r>
      <w:r w:rsidRPr="00BA3A56">
        <w:t xml:space="preserve">Kui ehitusprojekt ei vasta näiteks projekteerimistingimustele, saab </w:t>
      </w:r>
      <w:proofErr w:type="spellStart"/>
      <w:r w:rsidR="006E7D81" w:rsidRPr="00BA3A56">
        <w:t>MaRu</w:t>
      </w:r>
      <w:proofErr w:type="spellEnd"/>
      <w:r w:rsidRPr="00BA3A56">
        <w:t xml:space="preserve"> anda tähtaja ehitusprojekti nõuetega vastavusse viimiseks</w:t>
      </w:r>
      <w:r w:rsidR="007358C3" w:rsidRPr="00BA3A56">
        <w:t xml:space="preserve">. </w:t>
      </w:r>
      <w:r w:rsidRPr="00BA3A56">
        <w:t>Samas</w:t>
      </w:r>
      <w:r w:rsidR="007358C3" w:rsidRPr="00BA3A56">
        <w:t>,</w:t>
      </w:r>
      <w:r w:rsidRPr="00BA3A56">
        <w:t xml:space="preserve"> kui projekteerimistingimuste väljaandmisest on möödunud üle kolme aasta, siis </w:t>
      </w:r>
      <w:r w:rsidR="007358C3" w:rsidRPr="00BA3A56">
        <w:t>on tegemist sellise alusega, mil e</w:t>
      </w:r>
      <w:r w:rsidR="001B2613" w:rsidRPr="00BA3A56">
        <w:t>hitusluba ei ole võimalik anda</w:t>
      </w:r>
      <w:r w:rsidRPr="00BA3A56">
        <w:t>.</w:t>
      </w:r>
      <w:r w:rsidR="001B2613" w:rsidRPr="00BA3A56">
        <w:t xml:space="preserve"> Keeldumise alused on sellised alused, mis ei võimalda ehitamist lubada – põhjus võib muu hulgas olla ehituskeelus, olulises keskkonnamõjus või uurimistöö tegemata jätmises.</w:t>
      </w:r>
    </w:p>
    <w:p w14:paraId="1A334B55" w14:textId="77777777" w:rsidR="00BF448A" w:rsidRPr="00BA3A56" w:rsidRDefault="00BF448A" w:rsidP="008828E3">
      <w:pPr>
        <w:jc w:val="both"/>
      </w:pPr>
    </w:p>
    <w:p w14:paraId="4DEDD9EB" w14:textId="7D6138FB" w:rsidR="00D06FBB" w:rsidRPr="00BA3A56" w:rsidRDefault="00FF40E6" w:rsidP="008F370B">
      <w:pPr>
        <w:jc w:val="both"/>
      </w:pPr>
      <w:commentRangeStart w:id="70"/>
      <w:r>
        <w:t xml:space="preserve">Lõikes 4 </w:t>
      </w:r>
      <w:commentRangeEnd w:id="70"/>
      <w:r>
        <w:commentReference w:id="70"/>
      </w:r>
      <w:r>
        <w:t xml:space="preserve">sätestatakse ehitusloa andmise või selle andmisest keeldumise tähtajaks 60 päeva. Kehtiva </w:t>
      </w:r>
      <w:r w:rsidR="00FC4D1F">
        <w:t>maaparandus</w:t>
      </w:r>
      <w:r>
        <w:t xml:space="preserve">seaduse kohaselt teeb </w:t>
      </w:r>
      <w:r w:rsidR="006E7D81">
        <w:t>MaRu</w:t>
      </w:r>
      <w:r>
        <w:t xml:space="preserve"> ehitusloa andmise või selle andmisest keeldumise otsuse 30 päeva jooksul nõuetekohaste dokumentide saamisest arvates. Kuigi nimetatud tähtaja arvestus algab sellest hetkest, kui </w:t>
      </w:r>
      <w:r w:rsidR="006E7D81">
        <w:t>MaRu</w:t>
      </w:r>
      <w:r>
        <w:t xml:space="preserve">-le laekuvad nõuetekohased ehk otsuse tegemist võimaldava kvaliteediga dokumendid, esineb siiski olukordi, kus </w:t>
      </w:r>
      <w:r w:rsidR="006E7D81">
        <w:t>MaRu</w:t>
      </w:r>
      <w:r>
        <w:t xml:space="preserve"> ei suuda tähtajast kinni pidada. Põhjuseid on mitmeid. Kuivenduse ehitusprojektidega hõlmatav maa-ala ulatub sadadesse hektaritesse, mistõttu on </w:t>
      </w:r>
      <w:r w:rsidR="001E59BA">
        <w:t>kavandatavate tegevuste</w:t>
      </w:r>
      <w:r>
        <w:t xml:space="preserve"> projekteerimistingimustele ja -normidele vastavuse kontrollimine ajamahukas. Suurte maa-alade kohta tehtavad ehitusprojektid suurendavad oluliselt kaasamist vajavate isikute arvu, mis ulatub kümneteni või üksikutel juhtudel sadadeni. Suurenenud on ka keskkonnaorganisatsioonide huvi olla ehitusloa menetlusse kaasatud. Eelnevast lähtuvalt tekib oht, et kõiki vajalikke huvigruppe ja menetlusosalisi, ennekõike neid maaomanikke, kellel ei ole elektronposti aadressi rahvastikuregistris märgitud, ei suudeta õigeaegselt kaasata. Muudatusega antakse ehitusloa menetlejale võimalus ehituslubasid menetleda 60 päeva jooksul, et loa andmisel või selle andmisest keeldumisel oleks võimalik võtta arvesse kõiki asjaolusid</w:t>
      </w:r>
      <w:r w:rsidR="001E59BA">
        <w:t xml:space="preserve"> ja arvestada isikute seisukohtadega</w:t>
      </w:r>
      <w:r>
        <w:t>. Kuigi menetlemise tähtaeg</w:t>
      </w:r>
      <w:r w:rsidR="00FC4D1F">
        <w:t>a pikendatakse</w:t>
      </w:r>
      <w:r>
        <w:t xml:space="preserve">, tuleb </w:t>
      </w:r>
      <w:r w:rsidR="006E7D81">
        <w:t>MaRu</w:t>
      </w:r>
      <w:r>
        <w:t>-l endiselt teha otsused esimesel võimalusel, võimalikult lühikese aja jooksul.</w:t>
      </w:r>
      <w:r w:rsidR="008450D3">
        <w:t xml:space="preserve"> Haldusmenetlus tuleb viia läbi eesmärgipäraselt ja efektiivselt, samuti võimalikult lihtsalt ja kiirelt, vältides üleliigseid kulutusi ja ebameeldivusi isikutele.</w:t>
      </w:r>
    </w:p>
    <w:p w14:paraId="12427164" w14:textId="77777777" w:rsidR="008E3804" w:rsidRPr="00BA3A56" w:rsidRDefault="008E3804" w:rsidP="008F370B">
      <w:pPr>
        <w:jc w:val="both"/>
      </w:pPr>
    </w:p>
    <w:p w14:paraId="1A04D456" w14:textId="7AF2D852" w:rsidR="008E3804" w:rsidRPr="00BA3A56" w:rsidRDefault="008E3804" w:rsidP="008F370B">
      <w:pPr>
        <w:jc w:val="both"/>
      </w:pPr>
      <w:r w:rsidRPr="00BA3A56">
        <w:rPr>
          <w:b/>
          <w:bCs/>
        </w:rPr>
        <w:t>Eelnõu</w:t>
      </w:r>
      <w:r w:rsidRPr="00BA3A56" w:rsidDel="006230C7">
        <w:rPr>
          <w:b/>
          <w:bCs/>
        </w:rPr>
        <w:t xml:space="preserve"> </w:t>
      </w:r>
      <w:r w:rsidRPr="00BA3A56">
        <w:rPr>
          <w:b/>
          <w:bCs/>
        </w:rPr>
        <w:t>§ 1 punkti</w:t>
      </w:r>
      <w:r w:rsidR="007F733E" w:rsidRPr="00BA3A56">
        <w:rPr>
          <w:b/>
          <w:bCs/>
        </w:rPr>
        <w:t>de</w:t>
      </w:r>
      <w:r w:rsidRPr="00BA3A56">
        <w:rPr>
          <w:b/>
          <w:bCs/>
        </w:rPr>
        <w:t xml:space="preserve">ga </w:t>
      </w:r>
      <w:r w:rsidR="00160650" w:rsidRPr="00BA3A56">
        <w:rPr>
          <w:b/>
          <w:bCs/>
        </w:rPr>
        <w:t xml:space="preserve">21 </w:t>
      </w:r>
      <w:r w:rsidR="007F733E" w:rsidRPr="00BA3A56">
        <w:rPr>
          <w:b/>
          <w:bCs/>
        </w:rPr>
        <w:t xml:space="preserve">ja </w:t>
      </w:r>
      <w:r w:rsidR="00160650" w:rsidRPr="00BA3A56">
        <w:rPr>
          <w:b/>
          <w:bCs/>
        </w:rPr>
        <w:t xml:space="preserve">22 </w:t>
      </w:r>
      <w:proofErr w:type="spellStart"/>
      <w:r w:rsidR="00E278B8" w:rsidRPr="00BA3A56">
        <w:t>MaaParS</w:t>
      </w:r>
      <w:proofErr w:type="spellEnd"/>
      <w:r w:rsidR="00E278B8" w:rsidRPr="00BA3A56">
        <w:t xml:space="preserve">-i § 24 lõigetes 1 ja 2 tehtud muudatused </w:t>
      </w:r>
      <w:r w:rsidR="007F35E5" w:rsidRPr="00BA3A56">
        <w:t xml:space="preserve">sõnastuses </w:t>
      </w:r>
      <w:r w:rsidR="00E278B8" w:rsidRPr="00BA3A56">
        <w:t xml:space="preserve">tulenevad </w:t>
      </w:r>
      <w:r w:rsidR="007F35E5" w:rsidRPr="00BA3A56">
        <w:t>ehitusloa taotluse asendamisest ehitusteatisega (lg 1 p</w:t>
      </w:r>
      <w:r w:rsidR="00A0535C" w:rsidRPr="00BA3A56">
        <w:t>-d</w:t>
      </w:r>
      <w:r w:rsidR="007F35E5" w:rsidRPr="00BA3A56">
        <w:t xml:space="preserve"> 1 ja 2) </w:t>
      </w:r>
      <w:r w:rsidR="00511F27" w:rsidRPr="00BA3A56">
        <w:t xml:space="preserve">ning </w:t>
      </w:r>
      <w:r w:rsidR="00E278B8" w:rsidRPr="00BA3A56">
        <w:t xml:space="preserve">maaparandussüsteemi ja väikesüsteemi ehitamist reguleerivate sätete koondamisest </w:t>
      </w:r>
      <w:r w:rsidR="007F35E5" w:rsidRPr="00BA3A56">
        <w:t xml:space="preserve">(lg 1 p </w:t>
      </w:r>
      <w:r w:rsidR="00D15E4C" w:rsidRPr="00BA3A56">
        <w:t xml:space="preserve">3 </w:t>
      </w:r>
      <w:r w:rsidR="007F35E5" w:rsidRPr="00BA3A56">
        <w:t xml:space="preserve">ja lg 2) </w:t>
      </w:r>
      <w:r w:rsidR="00846BFB" w:rsidRPr="00BA3A56">
        <w:t xml:space="preserve">(vt </w:t>
      </w:r>
      <w:r w:rsidR="008335AE" w:rsidRPr="00BA3A56">
        <w:t xml:space="preserve">seletuskirja </w:t>
      </w:r>
      <w:r w:rsidR="00A805C3" w:rsidRPr="00BA3A56">
        <w:t>punktis 3.</w:t>
      </w:r>
      <w:r w:rsidR="00133B61" w:rsidRPr="00BA3A56">
        <w:t>2</w:t>
      </w:r>
      <w:r w:rsidR="00A805C3" w:rsidRPr="00BA3A56">
        <w:t xml:space="preserve"> eespool toodud </w:t>
      </w:r>
      <w:r w:rsidR="00846BFB" w:rsidRPr="00BA3A56">
        <w:t>selgitus</w:t>
      </w:r>
      <w:r w:rsidR="00206849" w:rsidRPr="00BA3A56">
        <w:t>i</w:t>
      </w:r>
      <w:r w:rsidR="00846BFB" w:rsidRPr="00BA3A56">
        <w:t>)</w:t>
      </w:r>
      <w:r w:rsidR="00E278B8" w:rsidRPr="00BA3A56">
        <w:t xml:space="preserve">. </w:t>
      </w:r>
    </w:p>
    <w:p w14:paraId="66C74D34" w14:textId="77777777" w:rsidR="007F733E" w:rsidRPr="00BA3A56" w:rsidRDefault="007F733E" w:rsidP="008F370B">
      <w:pPr>
        <w:jc w:val="both"/>
      </w:pPr>
    </w:p>
    <w:p w14:paraId="465293E6" w14:textId="41D26883" w:rsidR="008E3804" w:rsidRPr="00BA3A56" w:rsidRDefault="008E3804" w:rsidP="008F370B">
      <w:pPr>
        <w:jc w:val="both"/>
      </w:pPr>
      <w:commentRangeStart w:id="71"/>
      <w:r w:rsidRPr="2CA297D7">
        <w:rPr>
          <w:b/>
          <w:bCs/>
        </w:rPr>
        <w:t xml:space="preserve">Eelnõu § 1 punktiga </w:t>
      </w:r>
      <w:r w:rsidR="004F32A8" w:rsidRPr="2CA297D7">
        <w:rPr>
          <w:b/>
          <w:bCs/>
        </w:rPr>
        <w:t xml:space="preserve">23 </w:t>
      </w:r>
      <w:commentRangeEnd w:id="71"/>
      <w:r>
        <w:commentReference w:id="71"/>
      </w:r>
      <w:r w:rsidR="00C26360">
        <w:t>tunnistatakse</w:t>
      </w:r>
      <w:r w:rsidRPr="2CA297D7">
        <w:rPr>
          <w:b/>
          <w:bCs/>
        </w:rPr>
        <w:t xml:space="preserve"> </w:t>
      </w:r>
      <w:r>
        <w:t>MaaParS-i §</w:t>
      </w:r>
      <w:r w:rsidR="00A0535C">
        <w:t>-d</w:t>
      </w:r>
      <w:r w:rsidR="00C26360">
        <w:t xml:space="preserve"> 25</w:t>
      </w:r>
      <w:r w:rsidR="00A0535C">
        <w:t>–</w:t>
      </w:r>
      <w:r w:rsidR="00C26360">
        <w:t>2</w:t>
      </w:r>
      <w:r w:rsidR="00B33270">
        <w:t>8</w:t>
      </w:r>
      <w:r w:rsidR="00C26360">
        <w:t xml:space="preserve"> kehtetuks</w:t>
      </w:r>
      <w:r w:rsidR="00F24A9B">
        <w:t>. Muudatus on seotud maaparandussüsteemi ja väikesüsteemi ehitamist reguleerivate sätete koondamise</w:t>
      </w:r>
      <w:r w:rsidR="00A0535C">
        <w:t>ga</w:t>
      </w:r>
      <w:r w:rsidR="00F24A9B">
        <w:t xml:space="preserve"> </w:t>
      </w:r>
      <w:r w:rsidR="00846BFB">
        <w:t xml:space="preserve">(vt </w:t>
      </w:r>
      <w:r w:rsidR="008335AE">
        <w:t>seletuskirja punktis 3.</w:t>
      </w:r>
      <w:r w:rsidR="00133B61">
        <w:t>2</w:t>
      </w:r>
      <w:r w:rsidR="008335AE">
        <w:t xml:space="preserve"> eespool toodud </w:t>
      </w:r>
      <w:r w:rsidR="00846BFB">
        <w:t>selgitus</w:t>
      </w:r>
      <w:r w:rsidR="00206849">
        <w:t>i</w:t>
      </w:r>
      <w:r w:rsidR="00846BFB">
        <w:t>)</w:t>
      </w:r>
      <w:r w:rsidR="00F24A9B">
        <w:t>.</w:t>
      </w:r>
    </w:p>
    <w:p w14:paraId="2A172927" w14:textId="77777777" w:rsidR="00846BFB" w:rsidRPr="00BA3A56" w:rsidRDefault="00846BFB" w:rsidP="008F370B">
      <w:pPr>
        <w:jc w:val="both"/>
      </w:pPr>
    </w:p>
    <w:p w14:paraId="54AA7E67" w14:textId="1AAA4CDB" w:rsidR="00FC5168" w:rsidRPr="00BA3A56" w:rsidRDefault="00B62B21" w:rsidP="008F370B">
      <w:pPr>
        <w:jc w:val="both"/>
      </w:pPr>
      <w:r>
        <w:t>Paragrahv</w:t>
      </w:r>
      <w:r w:rsidR="003E2622">
        <w:t>i</w:t>
      </w:r>
      <w:r>
        <w:t xml:space="preserve"> </w:t>
      </w:r>
      <w:r w:rsidR="007143C3">
        <w:t>25 lõigete</w:t>
      </w:r>
      <w:r w:rsidR="003E2622">
        <w:t>s</w:t>
      </w:r>
      <w:r w:rsidR="007143C3">
        <w:t xml:space="preserve"> 3 ja 4 </w:t>
      </w:r>
      <w:r w:rsidR="003E2622">
        <w:t xml:space="preserve">sätestatud andmete loetelud sätestatakse </w:t>
      </w:r>
      <w:commentRangeStart w:id="72"/>
      <w:r w:rsidR="003E2622">
        <w:t xml:space="preserve">edaspidi </w:t>
      </w:r>
      <w:r w:rsidR="007143C3">
        <w:t xml:space="preserve">maaeluministri </w:t>
      </w:r>
      <w:r w:rsidR="003E2622">
        <w:t xml:space="preserve">25. veebruari 2019. a </w:t>
      </w:r>
      <w:r w:rsidR="007143C3">
        <w:t>määruses nr 14 „Maaparandussüsteemi ehitusprojekti nõuded“,</w:t>
      </w:r>
      <w:commentRangeEnd w:id="72"/>
      <w:r>
        <w:commentReference w:id="72"/>
      </w:r>
      <w:r w:rsidR="007143C3">
        <w:t xml:space="preserve"> kusjuures lõike 3 punktis 6 esitatud nõuet leevendatakse. </w:t>
      </w:r>
      <w:r w:rsidR="00FC5168">
        <w:t>Väikesüsteemi ehitusloa menetlemisel on osutunud ebavajalikuks MaaParS</w:t>
      </w:r>
      <w:r w:rsidR="00F0052C">
        <w:t>-</w:t>
      </w:r>
      <w:r w:rsidR="00480300">
        <w:t>i</w:t>
      </w:r>
      <w:r w:rsidR="00FC5168">
        <w:t xml:space="preserve"> § 25 lõike 3 punktis 6 toodud </w:t>
      </w:r>
      <w:r w:rsidR="00932BF9">
        <w:t xml:space="preserve">ehituskava plaanile kantavate </w:t>
      </w:r>
      <w:r w:rsidR="00FC5168">
        <w:t>andme</w:t>
      </w:r>
      <w:r w:rsidR="00932BF9">
        <w:t>tena</w:t>
      </w:r>
      <w:r w:rsidR="00FC5168">
        <w:t xml:space="preserve"> </w:t>
      </w:r>
      <w:r w:rsidR="00932BF9">
        <w:t xml:space="preserve">andmed </w:t>
      </w:r>
      <w:r w:rsidR="00FC5168">
        <w:t xml:space="preserve">kavandatava väikesüsteemi suubumiskohas suubla põhja kõrgusarvu kohta. </w:t>
      </w:r>
      <w:r w:rsidR="00932BF9">
        <w:t xml:space="preserve">Kuna tegemist </w:t>
      </w:r>
      <w:r w:rsidR="008B7297">
        <w:t>on</w:t>
      </w:r>
      <w:r w:rsidR="00932BF9">
        <w:t xml:space="preserve"> </w:t>
      </w:r>
      <w:r w:rsidR="00FE7001">
        <w:t>väikese süsteemiga</w:t>
      </w:r>
      <w:r w:rsidR="00932BF9">
        <w:t>, siis piisab suubla veevastuvõtuvõime hindamisest. Ehituskava koostajal ei ole vaja esitada suubla põhja kõrgusarvu.</w:t>
      </w:r>
      <w:r w:rsidR="002D7DB8">
        <w:t xml:space="preserve"> Muudatus leevendab väikesüsteemi ehitamise nõudeid.</w:t>
      </w:r>
      <w:r w:rsidR="00B33270">
        <w:t xml:space="preserve"> Paragrahv</w:t>
      </w:r>
      <w:r w:rsidR="003E2622">
        <w:t>i</w:t>
      </w:r>
      <w:r w:rsidR="00B33270">
        <w:t xml:space="preserve"> 28 kehtetuks tunnistamine tuleneb kooskõlastamise ja loa andmise muudatustest </w:t>
      </w:r>
      <w:r w:rsidR="000B56B4">
        <w:t xml:space="preserve">(vt </w:t>
      </w:r>
      <w:r w:rsidR="008335AE">
        <w:t>seletuskirja punktis 3</w:t>
      </w:r>
      <w:r w:rsidR="00B97C15">
        <w:t>.</w:t>
      </w:r>
      <w:r w:rsidR="00133B61">
        <w:t>5</w:t>
      </w:r>
      <w:r w:rsidR="008335AE">
        <w:t xml:space="preserve"> toodud </w:t>
      </w:r>
      <w:r w:rsidR="000B56B4">
        <w:t>selgitus</w:t>
      </w:r>
      <w:r w:rsidR="00206849">
        <w:t>i</w:t>
      </w:r>
      <w:r w:rsidR="003E2622">
        <w:t>).</w:t>
      </w:r>
    </w:p>
    <w:p w14:paraId="03086DDF" w14:textId="77777777" w:rsidR="00D664C5" w:rsidRPr="00BA3A56" w:rsidRDefault="00D664C5" w:rsidP="008F370B">
      <w:pPr>
        <w:jc w:val="both"/>
        <w:rPr>
          <w:b/>
        </w:rPr>
      </w:pPr>
    </w:p>
    <w:p w14:paraId="581FEAC0" w14:textId="354CB0F9" w:rsidR="003336BE" w:rsidRPr="00BA3A56" w:rsidRDefault="003336BE" w:rsidP="008F370B">
      <w:pPr>
        <w:jc w:val="both"/>
        <w:rPr>
          <w:b/>
          <w:bCs/>
        </w:rPr>
      </w:pPr>
      <w:bookmarkStart w:id="73" w:name="_Hlk159584508"/>
      <w:r w:rsidRPr="2CA297D7">
        <w:rPr>
          <w:b/>
          <w:bCs/>
        </w:rPr>
        <w:t xml:space="preserve">Eelnõu § 1 </w:t>
      </w:r>
      <w:r w:rsidR="008A0051" w:rsidRPr="2CA297D7">
        <w:rPr>
          <w:b/>
          <w:bCs/>
        </w:rPr>
        <w:t>punkti</w:t>
      </w:r>
      <w:r w:rsidR="005E4F1C" w:rsidRPr="2CA297D7">
        <w:rPr>
          <w:b/>
          <w:bCs/>
        </w:rPr>
        <w:t>de</w:t>
      </w:r>
      <w:r w:rsidR="001E5FF0" w:rsidRPr="2CA297D7">
        <w:rPr>
          <w:b/>
          <w:bCs/>
        </w:rPr>
        <w:t>ga</w:t>
      </w:r>
      <w:r w:rsidR="008A0051" w:rsidRPr="2CA297D7">
        <w:rPr>
          <w:b/>
          <w:bCs/>
        </w:rPr>
        <w:t xml:space="preserve"> </w:t>
      </w:r>
      <w:r w:rsidR="004F32A8" w:rsidRPr="2CA297D7">
        <w:rPr>
          <w:b/>
          <w:bCs/>
        </w:rPr>
        <w:t>24</w:t>
      </w:r>
      <w:r w:rsidR="001E5FF0" w:rsidRPr="2CA297D7">
        <w:rPr>
          <w:b/>
          <w:bCs/>
        </w:rPr>
        <w:t>–</w:t>
      </w:r>
      <w:r w:rsidR="005E4F1C" w:rsidRPr="2CA297D7">
        <w:rPr>
          <w:b/>
          <w:bCs/>
        </w:rPr>
        <w:t>26</w:t>
      </w:r>
      <w:r w:rsidR="008A0051">
        <w:t xml:space="preserve"> </w:t>
      </w:r>
      <w:r w:rsidRPr="2CA297D7">
        <w:rPr>
          <w:b/>
          <w:bCs/>
        </w:rPr>
        <w:t xml:space="preserve"> </w:t>
      </w:r>
      <w:r>
        <w:t>MaaParS-i § 29 lõike</w:t>
      </w:r>
      <w:r w:rsidR="001E5FF0">
        <w:t>s</w:t>
      </w:r>
      <w:r>
        <w:t xml:space="preserve"> 1 </w:t>
      </w:r>
      <w:r w:rsidR="001E5FF0">
        <w:t>tehtavad</w:t>
      </w:r>
      <w:r w:rsidR="004F32A8">
        <w:t xml:space="preserve"> </w:t>
      </w:r>
      <w:r>
        <w:t xml:space="preserve">muudatused tulenevad </w:t>
      </w:r>
      <w:r w:rsidR="0056783E">
        <w:t>sellest, et loobutakse ehitusloa kehtivust määravast tingimusest, et ehitamist tuleb alustada kahe aasta jooksul alates selleks loa saamisest (</w:t>
      </w:r>
      <w:commentRangeStart w:id="74"/>
      <w:r w:rsidR="0056783E">
        <w:t>p 2</w:t>
      </w:r>
      <w:commentRangeEnd w:id="74"/>
      <w:r>
        <w:commentReference w:id="74"/>
      </w:r>
      <w:r w:rsidR="0056783E">
        <w:t xml:space="preserve">), </w:t>
      </w:r>
      <w:r w:rsidR="008A0051">
        <w:t xml:space="preserve">ehitusloa </w:t>
      </w:r>
      <w:r>
        <w:t xml:space="preserve">taotluse asendamisest </w:t>
      </w:r>
      <w:r w:rsidR="008A0051">
        <w:t xml:space="preserve">ehitusteatisega </w:t>
      </w:r>
      <w:r>
        <w:t xml:space="preserve">(p </w:t>
      </w:r>
      <w:r w:rsidR="0056783E">
        <w:t>3</w:t>
      </w:r>
      <w:r>
        <w:t>)</w:t>
      </w:r>
      <w:r w:rsidR="005E4F1C">
        <w:t xml:space="preserve"> </w:t>
      </w:r>
      <w:r w:rsidR="0056783E">
        <w:t>ning</w:t>
      </w:r>
      <w:r>
        <w:t xml:space="preserve"> maaparandussüsteemi ja väikesüsteemi kasutamist reguleerivate sätete koondamisest (</w:t>
      </w:r>
      <w:commentRangeStart w:id="75"/>
      <w:r>
        <w:t xml:space="preserve">p </w:t>
      </w:r>
      <w:r w:rsidR="005E4F1C">
        <w:t>6</w:t>
      </w:r>
      <w:commentRangeEnd w:id="75"/>
      <w:r>
        <w:commentReference w:id="75"/>
      </w:r>
      <w:r>
        <w:t xml:space="preserve">) </w:t>
      </w:r>
      <w:r w:rsidR="00460926">
        <w:t xml:space="preserve">(vt </w:t>
      </w:r>
      <w:r w:rsidR="001E5FF0">
        <w:t>seletuskirja punktis 3.</w:t>
      </w:r>
      <w:r w:rsidR="00133B61">
        <w:t>2</w:t>
      </w:r>
      <w:r w:rsidR="001E5FF0">
        <w:t xml:space="preserve"> eespool toodud</w:t>
      </w:r>
      <w:r w:rsidR="00206849">
        <w:t xml:space="preserve"> selgitusi</w:t>
      </w:r>
      <w:r w:rsidR="00460926">
        <w:t>)</w:t>
      </w:r>
      <w:r>
        <w:t xml:space="preserve">. </w:t>
      </w:r>
    </w:p>
    <w:p w14:paraId="5B7DA6C2" w14:textId="77777777" w:rsidR="003336BE" w:rsidRPr="00BA3A56" w:rsidRDefault="003336BE" w:rsidP="008F370B">
      <w:pPr>
        <w:jc w:val="both"/>
      </w:pPr>
    </w:p>
    <w:p w14:paraId="71AFFF4F" w14:textId="68F563E9" w:rsidR="008E0ABD" w:rsidRPr="00BA3A56" w:rsidRDefault="00ED3F47" w:rsidP="008F370B">
      <w:pPr>
        <w:jc w:val="both"/>
        <w:rPr>
          <w:shd w:val="clear" w:color="auto" w:fill="FFFFFF"/>
        </w:rPr>
      </w:pPr>
      <w:r w:rsidRPr="00BA3A56">
        <w:rPr>
          <w:b/>
          <w:bCs/>
        </w:rPr>
        <w:t>Eelnõu</w:t>
      </w:r>
      <w:r w:rsidRPr="00BA3A56" w:rsidDel="006230C7">
        <w:rPr>
          <w:b/>
          <w:bCs/>
        </w:rPr>
        <w:t xml:space="preserve"> </w:t>
      </w:r>
      <w:r w:rsidRPr="00BA3A56">
        <w:rPr>
          <w:b/>
          <w:bCs/>
        </w:rPr>
        <w:t>§ 1 punktiga</w:t>
      </w:r>
      <w:r w:rsidR="004F32A8" w:rsidRPr="00BA3A56" w:rsidDel="005E4F1C">
        <w:rPr>
          <w:b/>
          <w:bCs/>
        </w:rPr>
        <w:t xml:space="preserve"> </w:t>
      </w:r>
      <w:r w:rsidR="005E4F1C" w:rsidRPr="00BA3A56">
        <w:rPr>
          <w:b/>
          <w:bCs/>
        </w:rPr>
        <w:t xml:space="preserve">27 </w:t>
      </w:r>
      <w:r w:rsidR="009C0F0A" w:rsidRPr="00BA3A56">
        <w:t xml:space="preserve">muudetakse </w:t>
      </w:r>
      <w:proofErr w:type="spellStart"/>
      <w:r w:rsidR="009C0F0A" w:rsidRPr="00BA3A56">
        <w:t>MaaParS</w:t>
      </w:r>
      <w:proofErr w:type="spellEnd"/>
      <w:r w:rsidR="00F0052C" w:rsidRPr="00BA3A56">
        <w:t>-</w:t>
      </w:r>
      <w:r w:rsidR="00555754" w:rsidRPr="00BA3A56">
        <w:t>i</w:t>
      </w:r>
      <w:r w:rsidR="009C0F0A" w:rsidRPr="00BA3A56">
        <w:t xml:space="preserve"> §</w:t>
      </w:r>
      <w:r w:rsidR="00B71898" w:rsidRPr="00BA3A56">
        <w:t> </w:t>
      </w:r>
      <w:r w:rsidR="00746EF2" w:rsidRPr="00BA3A56">
        <w:t xml:space="preserve">30 </w:t>
      </w:r>
      <w:r w:rsidR="009C0F0A" w:rsidRPr="00BA3A56">
        <w:t>lõi</w:t>
      </w:r>
      <w:r w:rsidR="00555754" w:rsidRPr="00BA3A56">
        <w:t>ke</w:t>
      </w:r>
      <w:r w:rsidR="009C0F0A" w:rsidRPr="00BA3A56">
        <w:t xml:space="preserve"> </w:t>
      </w:r>
      <w:r w:rsidR="00746EF2" w:rsidRPr="00BA3A56">
        <w:t xml:space="preserve">2 </w:t>
      </w:r>
      <w:r w:rsidR="00555754" w:rsidRPr="00BA3A56">
        <w:t xml:space="preserve">esimest lauset </w:t>
      </w:r>
      <w:r w:rsidR="009C0F0A" w:rsidRPr="00BA3A56">
        <w:t xml:space="preserve">selliselt, et </w:t>
      </w:r>
      <w:r w:rsidR="00746EF2" w:rsidRPr="00BA3A56">
        <w:t xml:space="preserve">ehitamise üle </w:t>
      </w:r>
      <w:r w:rsidR="009C0F0A" w:rsidRPr="00BA3A56">
        <w:t xml:space="preserve">võib </w:t>
      </w:r>
      <w:r w:rsidR="00746EF2" w:rsidRPr="00BA3A56">
        <w:t xml:space="preserve">omanikujärelevalvet teha ka isik, kes on teinud sellele </w:t>
      </w:r>
      <w:r w:rsidR="002D7DB8" w:rsidRPr="00BA3A56">
        <w:t>ehitus</w:t>
      </w:r>
      <w:r w:rsidR="00746EF2" w:rsidRPr="00BA3A56">
        <w:t xml:space="preserve">projektile ekspertiisi. Kehtiva </w:t>
      </w:r>
      <w:proofErr w:type="spellStart"/>
      <w:r w:rsidR="00746EF2" w:rsidRPr="00BA3A56">
        <w:t>MaaParS</w:t>
      </w:r>
      <w:proofErr w:type="spellEnd"/>
      <w:r w:rsidR="00F0052C" w:rsidRPr="00BA3A56">
        <w:t>-</w:t>
      </w:r>
      <w:r w:rsidR="00555754" w:rsidRPr="00BA3A56">
        <w:t>i</w:t>
      </w:r>
      <w:r w:rsidR="00746EF2" w:rsidRPr="00BA3A56">
        <w:t xml:space="preserve"> regulatsiooni kohaselt ei ole see lubatud. </w:t>
      </w:r>
      <w:r w:rsidR="008E0ABD" w:rsidRPr="00BA3A56">
        <w:t xml:space="preserve">Kavandatud muudatusega antakse </w:t>
      </w:r>
      <w:r w:rsidR="002D7DB8" w:rsidRPr="00BA3A56">
        <w:t>ehitus</w:t>
      </w:r>
      <w:r w:rsidR="008E0ABD" w:rsidRPr="00BA3A56">
        <w:t xml:space="preserve">projektile ekspertiisi teinud isikule võimalus teha sama projekti kohasele ehitamisele omanikujärelevalvet. </w:t>
      </w:r>
      <w:r w:rsidR="00AB618E" w:rsidRPr="00BA3A56">
        <w:t xml:space="preserve">Maaparandussüsteemi omanikud, ehitajad ja </w:t>
      </w:r>
      <w:proofErr w:type="spellStart"/>
      <w:r w:rsidR="006E7D81" w:rsidRPr="00BA3A56">
        <w:t>MaRu</w:t>
      </w:r>
      <w:proofErr w:type="spellEnd"/>
      <w:r w:rsidR="00AB618E" w:rsidRPr="00BA3A56">
        <w:t xml:space="preserve"> on andnud tagasisidet, et omanikujärelevalve töö kvaliteet ei vasta sageli nõuetele. Omanikujärelevalve töö tulemus selgub tagantjärele, kui mittenõuetekohast ehitamist on kulukas parandada. </w:t>
      </w:r>
      <w:r w:rsidR="008E0ABD" w:rsidRPr="00BA3A56">
        <w:t>Projektile ekspertiisi teinud isik omab põhjalikku ülevaadet projektlahendusest, mis annab talle head eeldused ka tõhusa omanikujärelevalve tegemiseks.</w:t>
      </w:r>
    </w:p>
    <w:p w14:paraId="39588930" w14:textId="07E27B67" w:rsidR="00746EF2" w:rsidRPr="00BA3A56" w:rsidRDefault="00746EF2" w:rsidP="008F370B">
      <w:pPr>
        <w:jc w:val="both"/>
      </w:pPr>
    </w:p>
    <w:p w14:paraId="524BC4BB" w14:textId="183C0891" w:rsidR="006A40A1" w:rsidRPr="00BA3A56" w:rsidRDefault="001B54F0" w:rsidP="008F370B">
      <w:pPr>
        <w:jc w:val="both"/>
      </w:pPr>
      <w:r w:rsidRPr="00BA3A56">
        <w:t>Omanikujärelevalve õigused ja kohustused ning vastutus otsuste tegemise ning tegemata jätmise eest</w:t>
      </w:r>
      <w:r w:rsidR="00746EF2" w:rsidRPr="00BA3A56">
        <w:t xml:space="preserve"> </w:t>
      </w:r>
      <w:r w:rsidRPr="00BA3A56">
        <w:t xml:space="preserve">tuleneb võlaõigusseadusest ja tsiviilseadustiku üldosa seadusest. Omanikujärelevalve tegemine ja selle täpsem elluviimine on omanikujärelevalve tegija ja omaniku omavaheline lepinguline suhe, kuhu riik ei sekku. </w:t>
      </w:r>
      <w:r w:rsidR="00037FD2" w:rsidRPr="00BA3A56">
        <w:t>Seega o</w:t>
      </w:r>
      <w:r w:rsidR="00746EF2" w:rsidRPr="00BA3A56">
        <w:t xml:space="preserve">manikujärelevalve kvaliteeti saab mõjutada eelkõige </w:t>
      </w:r>
      <w:r w:rsidR="008A72BB" w:rsidRPr="00BA3A56">
        <w:t>tellija (omanik)</w:t>
      </w:r>
      <w:r w:rsidR="00746EF2" w:rsidRPr="00BA3A56">
        <w:t xml:space="preserve">, esitades </w:t>
      </w:r>
      <w:r w:rsidR="008A72BB" w:rsidRPr="00BA3A56">
        <w:t xml:space="preserve">projekteerimise, ehitamise ja omanikujärelevalve </w:t>
      </w:r>
      <w:r w:rsidR="00746EF2" w:rsidRPr="00BA3A56">
        <w:t xml:space="preserve">lepingutes töövõtjatele nõudlikumaid tingimusi ja nõudes nende täitmist. Leping võib sisaldada ka rohkem nõudeid kui seda on seadusega ette nähtud. </w:t>
      </w:r>
      <w:r w:rsidR="00B13BC7" w:rsidRPr="00BA3A56">
        <w:t>Näiteks o</w:t>
      </w:r>
      <w:r w:rsidR="00524C7E" w:rsidRPr="00BA3A56">
        <w:t xml:space="preserve">manikujärelevalve tõhustamiseks on hea kasutada digitaalset ehitustööde päevikut selliselt, et see on reaalajas jälgitav. </w:t>
      </w:r>
      <w:r w:rsidR="00FE0DCC" w:rsidRPr="00BA3A56">
        <w:t>Ü</w:t>
      </w:r>
      <w:r w:rsidR="008A72BB" w:rsidRPr="00BA3A56">
        <w:t xml:space="preserve">ldehituses </w:t>
      </w:r>
      <w:r w:rsidR="00FE0DCC" w:rsidRPr="00BA3A56">
        <w:t>on</w:t>
      </w:r>
      <w:r w:rsidR="00746EF2" w:rsidRPr="00BA3A56">
        <w:t xml:space="preserve"> </w:t>
      </w:r>
      <w:r w:rsidR="008A72BB" w:rsidRPr="00BA3A56">
        <w:t>omanikujärelevalve tegija</w:t>
      </w:r>
      <w:r w:rsidR="00FE0DCC" w:rsidRPr="00BA3A56">
        <w:t>l kohustus</w:t>
      </w:r>
      <w:r w:rsidR="008A72BB" w:rsidRPr="00BA3A56">
        <w:t xml:space="preserve"> koostada </w:t>
      </w:r>
      <w:r w:rsidR="00746EF2" w:rsidRPr="00BA3A56">
        <w:t xml:space="preserve">oma ülesannete täitmiseks järelevalveprotseduuride programm, kus on kajastatud, millistele ehitustöödele tehakse kaetud tööde aktid; kui </w:t>
      </w:r>
      <w:r w:rsidR="002E5F8C" w:rsidRPr="00BA3A56">
        <w:t>pikalt</w:t>
      </w:r>
      <w:r w:rsidR="00746EF2" w:rsidRPr="00BA3A56">
        <w:t xml:space="preserve"> peab ehitusettevõtja omanikujärelevalve tegijale ette teatama, kui soovib kaetavat tööd ette näidata; milliseid töid ja millise sagedusega </w:t>
      </w:r>
      <w:r w:rsidR="00AB618E" w:rsidRPr="00BA3A56">
        <w:t xml:space="preserve">tuleb </w:t>
      </w:r>
      <w:r w:rsidR="00746EF2" w:rsidRPr="00BA3A56">
        <w:t xml:space="preserve">omanikujärelevalve tegijale ette näidata; millised katsetused või mõõdistused ja millises vormis on nõutavad (lisaks õigusaktides kehtestatule) jms. </w:t>
      </w:r>
      <w:r w:rsidR="00541D37" w:rsidRPr="00BA3A56">
        <w:t xml:space="preserve">Omanik võib ka maaparandusehituses sarnase omanikujärelevalve programmi või kava koostamise nõude </w:t>
      </w:r>
      <w:r w:rsidR="00D84740" w:rsidRPr="00BA3A56">
        <w:t>lisada</w:t>
      </w:r>
      <w:r w:rsidR="00541D37" w:rsidRPr="00BA3A56">
        <w:t xml:space="preserve"> omanikujärelevalve lepingusse.</w:t>
      </w:r>
      <w:r w:rsidR="00696654" w:rsidRPr="00BA3A56">
        <w:t xml:space="preserve"> Samuti aitab omanikujärelevalve tööd tõhustada olulisemate </w:t>
      </w:r>
      <w:r w:rsidR="00746EF2" w:rsidRPr="00BA3A56">
        <w:t xml:space="preserve">kaetud tööde akteerimisel </w:t>
      </w:r>
      <w:r w:rsidR="00EF2824" w:rsidRPr="00BA3A56">
        <w:t>kaetavast objektist</w:t>
      </w:r>
      <w:r w:rsidR="00EF2824" w:rsidRPr="00BA3A56" w:rsidDel="00EF2824">
        <w:t xml:space="preserve"> </w:t>
      </w:r>
      <w:r w:rsidR="00746EF2" w:rsidRPr="00BA3A56">
        <w:t>positsioneeritud (asukohamärgisega) fotod</w:t>
      </w:r>
      <w:r w:rsidR="00EF2824" w:rsidRPr="00BA3A56">
        <w:t>e lisamine aktile</w:t>
      </w:r>
      <w:r w:rsidR="00746EF2" w:rsidRPr="00BA3A56">
        <w:t xml:space="preserve">. Juba projektis võiks projekteerija anda loetelu nendest objektidest, mille puhul on omanikjärelevalve kohalolu oluline. </w:t>
      </w:r>
      <w:r w:rsidR="00AB618E" w:rsidRPr="00BA3A56">
        <w:t>Selline l</w:t>
      </w:r>
      <w:r w:rsidR="00746EF2" w:rsidRPr="00BA3A56">
        <w:t xml:space="preserve">oetelu on omanikujärelevalve tegijale </w:t>
      </w:r>
      <w:r w:rsidR="006A40A1" w:rsidRPr="00BA3A56">
        <w:t>oluline sisend</w:t>
      </w:r>
      <w:r w:rsidR="00746EF2" w:rsidRPr="00BA3A56">
        <w:t xml:space="preserve"> järelevalveprotseduuride </w:t>
      </w:r>
      <w:r w:rsidR="00921C41" w:rsidRPr="00BA3A56">
        <w:t xml:space="preserve">kava </w:t>
      </w:r>
      <w:r w:rsidR="00746EF2" w:rsidRPr="00BA3A56">
        <w:t xml:space="preserve">koostamiseks. </w:t>
      </w:r>
      <w:r w:rsidR="008E0ABD" w:rsidRPr="00BA3A56">
        <w:t>Nii on omanikule i</w:t>
      </w:r>
      <w:r w:rsidR="00CD7621" w:rsidRPr="00BA3A56">
        <w:t xml:space="preserve">gal ajahetkel selge, millised tööd on tehtud </w:t>
      </w:r>
      <w:r w:rsidR="00541D37" w:rsidRPr="00BA3A56">
        <w:t>ehk</w:t>
      </w:r>
      <w:r w:rsidR="00CD7621" w:rsidRPr="00BA3A56">
        <w:t xml:space="preserve"> kus </w:t>
      </w:r>
      <w:r w:rsidR="008E0ABD" w:rsidRPr="00BA3A56">
        <w:t xml:space="preserve">omanikujärelevalve tegija digitaalne allkiri kinnitab </w:t>
      </w:r>
      <w:r w:rsidR="00B744C4" w:rsidRPr="00BA3A56">
        <w:t xml:space="preserve">tehtud </w:t>
      </w:r>
      <w:r w:rsidR="00CD7621" w:rsidRPr="00BA3A56">
        <w:t>tööde nõuetekohasust.</w:t>
      </w:r>
      <w:r w:rsidR="006A40A1" w:rsidRPr="00BA3A56">
        <w:t xml:space="preserve"> </w:t>
      </w:r>
    </w:p>
    <w:p w14:paraId="46358BE7" w14:textId="77777777" w:rsidR="00F90E98" w:rsidRPr="00BA3A56" w:rsidRDefault="00F90E98" w:rsidP="008F370B">
      <w:pPr>
        <w:jc w:val="both"/>
      </w:pPr>
    </w:p>
    <w:p w14:paraId="35B3F339" w14:textId="42AEDC91" w:rsidR="00F90E98" w:rsidRPr="00BA3A56" w:rsidRDefault="00296459" w:rsidP="008F370B">
      <w:pPr>
        <w:jc w:val="both"/>
      </w:pPr>
      <w:r>
        <w:lastRenderedPageBreak/>
        <w:t xml:space="preserve">Muudatus tehakse tõhusama omanikujärelevalve võimaldamiseks. </w:t>
      </w:r>
      <w:r w:rsidR="008B1E7D">
        <w:t xml:space="preserve">Ekspertiisi teinud isik ei tohi olla ehitusprojekti koostaja ega ka ehitaja. </w:t>
      </w:r>
      <w:commentRangeStart w:id="76"/>
      <w:r w:rsidR="008B1E7D">
        <w:t>Seetõttu ei ole tal huvide konflikti</w:t>
      </w:r>
      <w:commentRangeEnd w:id="76"/>
      <w:r>
        <w:commentReference w:id="76"/>
      </w:r>
      <w:r w:rsidR="008B1E7D">
        <w:t xml:space="preserve"> omanikujärelevalve tegemiseks. Ta saab seista omaniku huvide eest projektile vastava maaparandus</w:t>
      </w:r>
      <w:r w:rsidR="00016858">
        <w:t>s</w:t>
      </w:r>
      <w:r w:rsidR="008B1E7D">
        <w:t xml:space="preserve">üsteemi ehitamisel. </w:t>
      </w:r>
      <w:r>
        <w:t>Projektiga tutvumine on ajamahukas juba üksnes seetõttu, et projekteeritava ala pindala on enamasti kümneid või sadu hektareid. Projektile ekspertiisi teinud isik on projektiga ja eeldatavalt ka olukorraga maastikul juba põhjalikult tuttav ja saab alustada omanikujärelevalve tegemist kohe ehitamise alguses.</w:t>
      </w:r>
    </w:p>
    <w:bookmarkEnd w:id="73"/>
    <w:p w14:paraId="42CBA838" w14:textId="607D7B77" w:rsidR="00F90E98" w:rsidRPr="00BA3A56" w:rsidRDefault="00F90E98" w:rsidP="008F370B">
      <w:pPr>
        <w:jc w:val="both"/>
        <w:rPr>
          <w:b/>
          <w:bCs/>
        </w:rPr>
      </w:pPr>
    </w:p>
    <w:p w14:paraId="462EE20C" w14:textId="1B5EF0F0" w:rsidR="0074779F" w:rsidRPr="00BA3A56" w:rsidRDefault="009D4309" w:rsidP="008F370B">
      <w:pPr>
        <w:jc w:val="both"/>
      </w:pPr>
      <w:r w:rsidRPr="00BA3A56">
        <w:rPr>
          <w:b/>
          <w:bCs/>
        </w:rPr>
        <w:t>Eelnõu</w:t>
      </w:r>
      <w:r w:rsidRPr="00BA3A56" w:rsidDel="006230C7">
        <w:rPr>
          <w:b/>
          <w:bCs/>
        </w:rPr>
        <w:t xml:space="preserve"> </w:t>
      </w:r>
      <w:r w:rsidRPr="00BA3A56">
        <w:rPr>
          <w:b/>
          <w:bCs/>
        </w:rPr>
        <w:t>§ 1 punktiga</w:t>
      </w:r>
      <w:r w:rsidR="00FF7092" w:rsidRPr="00BA3A56" w:rsidDel="008B295E">
        <w:rPr>
          <w:b/>
          <w:bCs/>
        </w:rPr>
        <w:t xml:space="preserve"> </w:t>
      </w:r>
      <w:r w:rsidR="008B295E" w:rsidRPr="00BA3A56">
        <w:rPr>
          <w:b/>
          <w:bCs/>
        </w:rPr>
        <w:t xml:space="preserve">28 </w:t>
      </w:r>
      <w:r w:rsidR="007F3969" w:rsidRPr="00BA3A56">
        <w:t xml:space="preserve">täiendatakse </w:t>
      </w:r>
      <w:proofErr w:type="spellStart"/>
      <w:r w:rsidRPr="00BA3A56">
        <w:t>MaaParS</w:t>
      </w:r>
      <w:proofErr w:type="spellEnd"/>
      <w:r w:rsidRPr="00BA3A56">
        <w:t xml:space="preserve">-i § </w:t>
      </w:r>
      <w:r w:rsidR="002A310B" w:rsidRPr="00BA3A56">
        <w:t>30</w:t>
      </w:r>
      <w:r w:rsidRPr="00BA3A56">
        <w:t xml:space="preserve"> lõike 8 </w:t>
      </w:r>
      <w:r w:rsidR="002A310B" w:rsidRPr="00BA3A56">
        <w:t>sõnastust selliselt, et omanikujärelevalve nõudeid ei kohaldata lisaks väikesüsteemile ka üksikrajatistele, välja arvatud eesvoolul</w:t>
      </w:r>
      <w:r w:rsidR="005D7720" w:rsidRPr="00BA3A56">
        <w:t xml:space="preserve"> paiknev truup</w:t>
      </w:r>
      <w:r w:rsidR="002A310B" w:rsidRPr="00BA3A56">
        <w:t>, keskkonna</w:t>
      </w:r>
      <w:r w:rsidR="005D7720" w:rsidRPr="00BA3A56">
        <w:t xml:space="preserve">kaitseks vajalik </w:t>
      </w:r>
      <w:r w:rsidR="002A310B" w:rsidRPr="00BA3A56">
        <w:t xml:space="preserve">rajatis ja regulaatorkaev. Üksikrajatise ehitamine </w:t>
      </w:r>
      <w:r w:rsidR="002E643F" w:rsidRPr="00BA3A56">
        <w:t>saab mõjutada maaparandussüsteemi toimimist väiksemal määral. Muudatusega vähendatakse isikute halduskoormust.</w:t>
      </w:r>
    </w:p>
    <w:p w14:paraId="2882D3E6" w14:textId="77777777" w:rsidR="009D4309" w:rsidRPr="00BA3A56" w:rsidRDefault="009D4309" w:rsidP="008F370B">
      <w:pPr>
        <w:jc w:val="both"/>
      </w:pPr>
    </w:p>
    <w:p w14:paraId="44EFDBA1" w14:textId="5C40011B" w:rsidR="007F3969" w:rsidRPr="00BA3A56" w:rsidRDefault="007F3969" w:rsidP="008F370B">
      <w:pPr>
        <w:jc w:val="both"/>
      </w:pPr>
      <w:r w:rsidRPr="00BA3A56">
        <w:rPr>
          <w:b/>
          <w:bCs/>
        </w:rPr>
        <w:t>Eelnõu</w:t>
      </w:r>
      <w:r w:rsidRPr="00BA3A56" w:rsidDel="006230C7">
        <w:rPr>
          <w:b/>
          <w:bCs/>
        </w:rPr>
        <w:t xml:space="preserve"> </w:t>
      </w:r>
      <w:r w:rsidRPr="00BA3A56">
        <w:rPr>
          <w:b/>
          <w:bCs/>
        </w:rPr>
        <w:t>§ 1 punktiga</w:t>
      </w:r>
      <w:r w:rsidR="00FF7092" w:rsidRPr="00BA3A56" w:rsidDel="008864B8">
        <w:rPr>
          <w:b/>
          <w:bCs/>
        </w:rPr>
        <w:t xml:space="preserve"> </w:t>
      </w:r>
      <w:r w:rsidR="008864B8" w:rsidRPr="00BA3A56">
        <w:rPr>
          <w:b/>
          <w:bCs/>
        </w:rPr>
        <w:t xml:space="preserve">29 </w:t>
      </w:r>
      <w:r w:rsidRPr="00BA3A56">
        <w:t xml:space="preserve">täiendatakse </w:t>
      </w:r>
      <w:proofErr w:type="spellStart"/>
      <w:r w:rsidRPr="00BA3A56">
        <w:t>MaaParS</w:t>
      </w:r>
      <w:proofErr w:type="spellEnd"/>
      <w:r w:rsidRPr="00BA3A56">
        <w:t>-i §-iga 30</w:t>
      </w:r>
      <w:r w:rsidRPr="00BA3A56">
        <w:rPr>
          <w:vertAlign w:val="superscript"/>
        </w:rPr>
        <w:t>1</w:t>
      </w:r>
      <w:r w:rsidRPr="00BA3A56">
        <w:t xml:space="preserve"> maaparandussüsteemi ja väikesüsteemi kasutamisest teavitamise kohta.</w:t>
      </w:r>
      <w:r w:rsidR="000E5377" w:rsidRPr="00BA3A56">
        <w:t xml:space="preserve"> Muudatus tuleneb kasutusloa taotluse asendamisest kasutusteatisega ning maaparandussüsteemi ja väikesüsteemi kasutamist reguleerivate sätete koondamisest </w:t>
      </w:r>
      <w:r w:rsidR="00316D28" w:rsidRPr="00BA3A56">
        <w:t xml:space="preserve">(vt </w:t>
      </w:r>
      <w:r w:rsidR="000C1BDD" w:rsidRPr="00BA3A56">
        <w:t>seletuskirja punktis 3.</w:t>
      </w:r>
      <w:r w:rsidR="007F55C8" w:rsidRPr="00BA3A56">
        <w:t>2</w:t>
      </w:r>
      <w:r w:rsidR="000C1BDD" w:rsidRPr="00BA3A56">
        <w:t xml:space="preserve"> eespool toodud </w:t>
      </w:r>
      <w:r w:rsidR="00316D28" w:rsidRPr="00BA3A56">
        <w:t>selgitus</w:t>
      </w:r>
      <w:r w:rsidR="00206849" w:rsidRPr="00BA3A56">
        <w:t>i</w:t>
      </w:r>
      <w:r w:rsidR="00316D28" w:rsidRPr="00BA3A56">
        <w:t>).</w:t>
      </w:r>
    </w:p>
    <w:p w14:paraId="539EE2CC" w14:textId="77777777" w:rsidR="000E5377" w:rsidRPr="00BA3A56" w:rsidRDefault="000E5377" w:rsidP="008F370B">
      <w:pPr>
        <w:jc w:val="both"/>
      </w:pPr>
    </w:p>
    <w:p w14:paraId="1C638741" w14:textId="6D689EDE" w:rsidR="00BF448A" w:rsidRPr="00BA3A56" w:rsidRDefault="009C60FD" w:rsidP="008F370B">
      <w:pPr>
        <w:jc w:val="both"/>
      </w:pPr>
      <w:r w:rsidRPr="00BA3A56">
        <w:t xml:space="preserve">Maaparandussüsteemi kasutusteatis tuleb esitada </w:t>
      </w:r>
      <w:proofErr w:type="spellStart"/>
      <w:r w:rsidR="006E7D81" w:rsidRPr="00BA3A56">
        <w:t>MaRu</w:t>
      </w:r>
      <w:r w:rsidR="007D6C1E" w:rsidRPr="00BA3A56">
        <w:t>-le</w:t>
      </w:r>
      <w:proofErr w:type="spellEnd"/>
      <w:r w:rsidR="007D6C1E" w:rsidRPr="00BA3A56">
        <w:t xml:space="preserve"> </w:t>
      </w:r>
      <w:r w:rsidRPr="00BA3A56">
        <w:t xml:space="preserve">90 päeva jooksul maaparandussüsteemi valmimisest arvates (lg </w:t>
      </w:r>
      <w:r w:rsidR="007D6C1E" w:rsidRPr="00BA3A56">
        <w:t>1</w:t>
      </w:r>
      <w:r w:rsidRPr="00BA3A56">
        <w:t>)</w:t>
      </w:r>
      <w:r w:rsidR="00F47FAF" w:rsidRPr="00BA3A56">
        <w:t>. V</w:t>
      </w:r>
      <w:r w:rsidRPr="00BA3A56">
        <w:t xml:space="preserve">äikesüsteemi ja üksikrajatise kasutusteatis tuleb esitada 10 päeva jooksul väikesüsteemi või üksikrajatise valmimisest arvates (lg </w:t>
      </w:r>
      <w:r w:rsidR="007D6C1E" w:rsidRPr="00BA3A56">
        <w:t>2</w:t>
      </w:r>
      <w:r w:rsidRPr="00BA3A56">
        <w:t>).</w:t>
      </w:r>
    </w:p>
    <w:p w14:paraId="54EE9EB7" w14:textId="7AC96CE5" w:rsidR="00BF448A" w:rsidRPr="00BA3A56" w:rsidRDefault="009C60FD" w:rsidP="008F370B">
      <w:pPr>
        <w:jc w:val="both"/>
      </w:pPr>
      <w:r w:rsidRPr="00BA3A56">
        <w:t xml:space="preserve"> </w:t>
      </w:r>
    </w:p>
    <w:p w14:paraId="4FFEC0D4" w14:textId="592B8A56" w:rsidR="000E5377" w:rsidRPr="00BA3A56" w:rsidRDefault="00FD4D78" w:rsidP="008F370B">
      <w:pPr>
        <w:jc w:val="both"/>
      </w:pPr>
      <w:r w:rsidRPr="00BA3A56">
        <w:t xml:space="preserve">Kasutusteatises märgitakse järgmised </w:t>
      </w:r>
      <w:r w:rsidR="007D6C1E" w:rsidRPr="00BA3A56">
        <w:t xml:space="preserve">asjakohased </w:t>
      </w:r>
      <w:r w:rsidRPr="00BA3A56">
        <w:t xml:space="preserve">andmed (lg </w:t>
      </w:r>
      <w:r w:rsidR="007D6C1E" w:rsidRPr="00BA3A56">
        <w:t>3</w:t>
      </w:r>
      <w:r w:rsidRPr="00BA3A56">
        <w:t>):</w:t>
      </w:r>
    </w:p>
    <w:p w14:paraId="44649762" w14:textId="60E98A7C" w:rsidR="00FD4D78" w:rsidRPr="00BA3A56" w:rsidRDefault="00FD4D78" w:rsidP="008F370B">
      <w:pPr>
        <w:jc w:val="both"/>
      </w:pPr>
      <w:r w:rsidRPr="00BA3A56">
        <w:t xml:space="preserve">1) käesoleva seaduse § 12 lõike </w:t>
      </w:r>
      <w:r w:rsidR="007D6C1E" w:rsidRPr="00BA3A56">
        <w:t xml:space="preserve">3 </w:t>
      </w:r>
      <w:r w:rsidRPr="00BA3A56">
        <w:t xml:space="preserve">punktides </w:t>
      </w:r>
      <w:r w:rsidR="00182385">
        <w:t xml:space="preserve">1 ja 2 ning </w:t>
      </w:r>
      <w:r w:rsidRPr="00BA3A56">
        <w:t>4</w:t>
      </w:r>
      <w:bookmarkStart w:id="77" w:name="_Hlk212023216"/>
      <w:r w:rsidR="007D6C1E" w:rsidRPr="00BA3A56">
        <w:t>–</w:t>
      </w:r>
      <w:bookmarkEnd w:id="77"/>
      <w:r w:rsidR="007D6C1E" w:rsidRPr="00BA3A56">
        <w:t xml:space="preserve">9 </w:t>
      </w:r>
      <w:r w:rsidRPr="00BA3A56">
        <w:t>nimetatud andmed;</w:t>
      </w:r>
    </w:p>
    <w:p w14:paraId="62105441" w14:textId="43439FCC" w:rsidR="00FD4D78" w:rsidRPr="00BA3A56" w:rsidRDefault="00FD4D78" w:rsidP="008F370B">
      <w:pPr>
        <w:jc w:val="both"/>
      </w:pPr>
      <w:r w:rsidRPr="00BA3A56">
        <w:t>2) käesoleva seaduse 20</w:t>
      </w:r>
      <w:r w:rsidRPr="00BA3A56">
        <w:rPr>
          <w:vertAlign w:val="superscript"/>
        </w:rPr>
        <w:t>1</w:t>
      </w:r>
      <w:r w:rsidRPr="00BA3A56">
        <w:t xml:space="preserve"> lõike </w:t>
      </w:r>
      <w:r w:rsidR="007D6C1E" w:rsidRPr="00BA3A56">
        <w:t xml:space="preserve">2  </w:t>
      </w:r>
      <w:r w:rsidRPr="00BA3A56">
        <w:t xml:space="preserve">punktides </w:t>
      </w:r>
      <w:r w:rsidR="007D6C1E" w:rsidRPr="00BA3A56">
        <w:t>6–</w:t>
      </w:r>
      <w:r w:rsidRPr="00BA3A56">
        <w:t>8 nimetatud andmed;</w:t>
      </w:r>
    </w:p>
    <w:p w14:paraId="277D30A9" w14:textId="77777777" w:rsidR="00FD4D78" w:rsidRPr="00BA3A56" w:rsidRDefault="00FD4D78" w:rsidP="008F370B">
      <w:pPr>
        <w:jc w:val="both"/>
      </w:pPr>
      <w:r w:rsidRPr="00BA3A56">
        <w:t>3) väikesüsteemi teostusjoonise koostaja andmed;</w:t>
      </w:r>
    </w:p>
    <w:p w14:paraId="70E4EBE7" w14:textId="50556D7C" w:rsidR="00FD4D78" w:rsidRPr="00BA3A56" w:rsidRDefault="00FD4D78" w:rsidP="008F370B">
      <w:pPr>
        <w:jc w:val="both"/>
      </w:pPr>
      <w:r w:rsidRPr="00BA3A56">
        <w:t xml:space="preserve">4) </w:t>
      </w:r>
      <w:r w:rsidR="007D6C1E" w:rsidRPr="00BA3A56">
        <w:t xml:space="preserve">maaparandussüsteemi </w:t>
      </w:r>
      <w:r w:rsidRPr="00BA3A56">
        <w:t>tehnilised andmed maaparandusehitiste kaupa.</w:t>
      </w:r>
    </w:p>
    <w:p w14:paraId="5A8B546B" w14:textId="77777777" w:rsidR="00FD4D78" w:rsidRPr="00BA3A56" w:rsidRDefault="00FD4D78" w:rsidP="00A14A46">
      <w:pPr>
        <w:jc w:val="both"/>
      </w:pPr>
    </w:p>
    <w:p w14:paraId="49478C0B" w14:textId="5D61BCA8" w:rsidR="00D12C56" w:rsidRPr="00BA3A56" w:rsidRDefault="00F47FAF" w:rsidP="00A14A46">
      <w:pPr>
        <w:jc w:val="both"/>
      </w:pPr>
      <w:r>
        <w:t>K</w:t>
      </w:r>
      <w:r w:rsidR="00D12C56">
        <w:t xml:space="preserve">oos kasutusteatisega </w:t>
      </w:r>
      <w:r>
        <w:t xml:space="preserve">esitatakse </w:t>
      </w:r>
      <w:r w:rsidR="007D0F1A">
        <w:t>§ 10 lõikes 2 nimetatud maaparandussüsteemi ehitusdokumendid,  kusjuures üksikrajatise puhul ei ole ehitustööde päevikut nõutud ning väikesüsteemi puhul tuleb esitada</w:t>
      </w:r>
      <w:r>
        <w:t xml:space="preserve"> üksnes</w:t>
      </w:r>
      <w:r w:rsidR="007D0F1A">
        <w:t xml:space="preserve"> teostusjoonis ja väikesüsteemi märkimisandmed</w:t>
      </w:r>
      <w:r>
        <w:t xml:space="preserve">. Samuti tuleb esitada olemasolu korral ehitusprojekti ekspertiisiakt (lg 4). Võrreldes kehtiva seadusega </w:t>
      </w:r>
      <w:commentRangeStart w:id="78"/>
      <w:r>
        <w:t>on ei ole</w:t>
      </w:r>
      <w:commentRangeEnd w:id="78"/>
      <w:r>
        <w:commentReference w:id="78"/>
      </w:r>
      <w:r>
        <w:t xml:space="preserve"> väikesüsteemi puhul enam vaja esitada kaetud tööde akti ega ehitusmaterjalide ja -toodete nõuetekohasust tõendavaid dokumente.</w:t>
      </w:r>
      <w:r w:rsidR="00EE1E99">
        <w:t xml:space="preserve"> Esitatavaid ehitusdokumente kajastab tabel 2.</w:t>
      </w:r>
    </w:p>
    <w:p w14:paraId="77B51923" w14:textId="77777777" w:rsidR="004F3CB8" w:rsidRPr="00BA3A56" w:rsidRDefault="004F3CB8" w:rsidP="00A14A46">
      <w:pPr>
        <w:jc w:val="both"/>
      </w:pPr>
    </w:p>
    <w:p w14:paraId="101B14E3" w14:textId="52876E24" w:rsidR="004F3CB8" w:rsidRPr="00BA3A56" w:rsidRDefault="004F3CB8" w:rsidP="00A14A46">
      <w:pPr>
        <w:jc w:val="both"/>
      </w:pPr>
      <w:r w:rsidRPr="00BA3A56">
        <w:rPr>
          <w:b/>
          <w:bCs/>
        </w:rPr>
        <w:t>Tabel 2</w:t>
      </w:r>
      <w:r w:rsidRPr="00BA3A56">
        <w:t xml:space="preserve"> </w:t>
      </w:r>
      <w:proofErr w:type="spellStart"/>
      <w:r w:rsidR="007B6562" w:rsidRPr="00BA3A56">
        <w:t>Maaparandusüsteemi</w:t>
      </w:r>
      <w:proofErr w:type="spellEnd"/>
      <w:r w:rsidR="007B6562" w:rsidRPr="00BA3A56">
        <w:t>, üksikrajatise ja väikesüsteemi e</w:t>
      </w:r>
      <w:r w:rsidRPr="00BA3A56">
        <w:t>hitusdokumendid.</w:t>
      </w:r>
    </w:p>
    <w:tbl>
      <w:tblPr>
        <w:tblStyle w:val="Kontuurtabel"/>
        <w:tblW w:w="9209" w:type="dxa"/>
        <w:tblLook w:val="04A0" w:firstRow="1" w:lastRow="0" w:firstColumn="1" w:lastColumn="0" w:noHBand="0" w:noVBand="1"/>
      </w:tblPr>
      <w:tblGrid>
        <w:gridCol w:w="3198"/>
        <w:gridCol w:w="2470"/>
        <w:gridCol w:w="1911"/>
        <w:gridCol w:w="1630"/>
      </w:tblGrid>
      <w:tr w:rsidR="004F3CB8" w:rsidRPr="00BA3A56" w14:paraId="58CFE8E7" w14:textId="77777777" w:rsidTr="008421F0">
        <w:trPr>
          <w:trHeight w:val="397"/>
        </w:trPr>
        <w:tc>
          <w:tcPr>
            <w:tcW w:w="9209" w:type="dxa"/>
            <w:gridSpan w:val="4"/>
            <w:shd w:val="clear" w:color="auto" w:fill="D9D9D9" w:themeFill="background1" w:themeFillShade="D9"/>
            <w:vAlign w:val="center"/>
          </w:tcPr>
          <w:p w14:paraId="52F9EB97" w14:textId="77777777" w:rsidR="004F3CB8" w:rsidRPr="00BA3A56" w:rsidRDefault="004F3CB8" w:rsidP="008421F0">
            <w:pPr>
              <w:jc w:val="center"/>
              <w:rPr>
                <w:b/>
                <w:bCs/>
              </w:rPr>
            </w:pPr>
            <w:r w:rsidRPr="00BA3A56">
              <w:rPr>
                <w:b/>
                <w:bCs/>
              </w:rPr>
              <w:t>Ehitusdokumendid</w:t>
            </w:r>
          </w:p>
        </w:tc>
      </w:tr>
      <w:tr w:rsidR="004F3CB8" w:rsidRPr="00BA3A56" w14:paraId="4BBA44CD" w14:textId="77777777" w:rsidTr="008421F0">
        <w:trPr>
          <w:trHeight w:val="397"/>
        </w:trPr>
        <w:tc>
          <w:tcPr>
            <w:tcW w:w="3198" w:type="dxa"/>
            <w:shd w:val="clear" w:color="auto" w:fill="D9D9D9" w:themeFill="background1" w:themeFillShade="D9"/>
          </w:tcPr>
          <w:p w14:paraId="3B26D915" w14:textId="77777777" w:rsidR="004F3CB8" w:rsidRPr="00BA3A56" w:rsidRDefault="004F3CB8" w:rsidP="008421F0">
            <w:pPr>
              <w:rPr>
                <w:b/>
                <w:bCs/>
              </w:rPr>
            </w:pPr>
          </w:p>
        </w:tc>
        <w:tc>
          <w:tcPr>
            <w:tcW w:w="2470" w:type="dxa"/>
            <w:shd w:val="clear" w:color="auto" w:fill="D9D9D9" w:themeFill="background1" w:themeFillShade="D9"/>
            <w:vAlign w:val="center"/>
          </w:tcPr>
          <w:p w14:paraId="5C62DB6F" w14:textId="77777777" w:rsidR="004F3CB8" w:rsidRPr="00BA3A56" w:rsidRDefault="004F3CB8" w:rsidP="008421F0">
            <w:pPr>
              <w:jc w:val="center"/>
              <w:rPr>
                <w:b/>
                <w:bCs/>
              </w:rPr>
            </w:pPr>
            <w:r w:rsidRPr="00BA3A56">
              <w:rPr>
                <w:b/>
                <w:bCs/>
              </w:rPr>
              <w:t>Maaparandussüsteem</w:t>
            </w:r>
          </w:p>
        </w:tc>
        <w:tc>
          <w:tcPr>
            <w:tcW w:w="1911" w:type="dxa"/>
            <w:shd w:val="clear" w:color="auto" w:fill="D9D9D9" w:themeFill="background1" w:themeFillShade="D9"/>
            <w:vAlign w:val="center"/>
          </w:tcPr>
          <w:p w14:paraId="5789253D" w14:textId="77777777" w:rsidR="004F3CB8" w:rsidRPr="00BA3A56" w:rsidRDefault="004F3CB8" w:rsidP="008421F0">
            <w:pPr>
              <w:jc w:val="center"/>
              <w:rPr>
                <w:b/>
                <w:bCs/>
              </w:rPr>
            </w:pPr>
            <w:r w:rsidRPr="00BA3A56">
              <w:rPr>
                <w:b/>
                <w:bCs/>
              </w:rPr>
              <w:t>Üksikrajatis</w:t>
            </w:r>
          </w:p>
        </w:tc>
        <w:tc>
          <w:tcPr>
            <w:tcW w:w="1630" w:type="dxa"/>
            <w:shd w:val="clear" w:color="auto" w:fill="D9D9D9" w:themeFill="background1" w:themeFillShade="D9"/>
            <w:vAlign w:val="center"/>
          </w:tcPr>
          <w:p w14:paraId="43666EED" w14:textId="77777777" w:rsidR="004F3CB8" w:rsidRPr="00BA3A56" w:rsidRDefault="004F3CB8" w:rsidP="008421F0">
            <w:pPr>
              <w:jc w:val="center"/>
              <w:rPr>
                <w:b/>
                <w:bCs/>
              </w:rPr>
            </w:pPr>
            <w:r w:rsidRPr="00BA3A56">
              <w:rPr>
                <w:b/>
                <w:bCs/>
              </w:rPr>
              <w:t>Väikesüsteem</w:t>
            </w:r>
          </w:p>
        </w:tc>
      </w:tr>
      <w:tr w:rsidR="004F3CB8" w:rsidRPr="00BA3A56" w14:paraId="2AEF1F18" w14:textId="77777777" w:rsidTr="008421F0">
        <w:tc>
          <w:tcPr>
            <w:tcW w:w="3198" w:type="dxa"/>
          </w:tcPr>
          <w:p w14:paraId="43EE49FC" w14:textId="77777777" w:rsidR="004F3CB8" w:rsidRPr="00BA3A56" w:rsidRDefault="004F3CB8" w:rsidP="008421F0">
            <w:r w:rsidRPr="00BA3A56">
              <w:t>ehitustööde päevik</w:t>
            </w:r>
          </w:p>
        </w:tc>
        <w:tc>
          <w:tcPr>
            <w:tcW w:w="2470" w:type="dxa"/>
            <w:shd w:val="clear" w:color="auto" w:fill="FFFFFF" w:themeFill="background1"/>
            <w:vAlign w:val="center"/>
          </w:tcPr>
          <w:p w14:paraId="27991666" w14:textId="77777777" w:rsidR="004F3CB8" w:rsidRPr="00BA3A56" w:rsidRDefault="004F3CB8" w:rsidP="008421F0">
            <w:pPr>
              <w:jc w:val="center"/>
            </w:pPr>
            <w:r w:rsidRPr="00BA3A56">
              <w:t>jah</w:t>
            </w:r>
          </w:p>
        </w:tc>
        <w:tc>
          <w:tcPr>
            <w:tcW w:w="1911" w:type="dxa"/>
            <w:shd w:val="clear" w:color="auto" w:fill="FFFFFF" w:themeFill="background1"/>
            <w:vAlign w:val="center"/>
          </w:tcPr>
          <w:p w14:paraId="36FD1654" w14:textId="5B79A75B" w:rsidR="004F3CB8" w:rsidRPr="00BA3A56" w:rsidRDefault="004F3CB8" w:rsidP="008421F0">
            <w:pPr>
              <w:jc w:val="center"/>
            </w:pPr>
            <w:r w:rsidRPr="00BA3A56">
              <w:t>-</w:t>
            </w:r>
          </w:p>
        </w:tc>
        <w:tc>
          <w:tcPr>
            <w:tcW w:w="1630" w:type="dxa"/>
            <w:shd w:val="clear" w:color="auto" w:fill="FFFFFF" w:themeFill="background1"/>
            <w:vAlign w:val="center"/>
          </w:tcPr>
          <w:p w14:paraId="264E751A" w14:textId="4F4B0B6F" w:rsidR="004F3CB8" w:rsidRPr="00BA3A56" w:rsidRDefault="004F3CB8" w:rsidP="008421F0">
            <w:pPr>
              <w:jc w:val="center"/>
            </w:pPr>
            <w:r w:rsidRPr="00BA3A56">
              <w:t>-</w:t>
            </w:r>
          </w:p>
        </w:tc>
      </w:tr>
      <w:tr w:rsidR="004F3CB8" w:rsidRPr="00BA3A56" w14:paraId="41B84D09" w14:textId="77777777" w:rsidTr="008421F0">
        <w:tc>
          <w:tcPr>
            <w:tcW w:w="3198" w:type="dxa"/>
          </w:tcPr>
          <w:p w14:paraId="32889B7C" w14:textId="77777777" w:rsidR="004F3CB8" w:rsidRPr="00BA3A56" w:rsidRDefault="004F3CB8" w:rsidP="008421F0">
            <w:r w:rsidRPr="00BA3A56">
              <w:t>kaetud tööde akt</w:t>
            </w:r>
          </w:p>
        </w:tc>
        <w:tc>
          <w:tcPr>
            <w:tcW w:w="2470" w:type="dxa"/>
            <w:shd w:val="clear" w:color="auto" w:fill="FFFFFF" w:themeFill="background1"/>
            <w:vAlign w:val="center"/>
          </w:tcPr>
          <w:p w14:paraId="3DC1ADA0" w14:textId="77777777" w:rsidR="004F3CB8" w:rsidRPr="00BA3A56" w:rsidRDefault="004F3CB8" w:rsidP="008421F0">
            <w:pPr>
              <w:jc w:val="center"/>
            </w:pPr>
            <w:r w:rsidRPr="00BA3A56">
              <w:t>jah</w:t>
            </w:r>
          </w:p>
        </w:tc>
        <w:tc>
          <w:tcPr>
            <w:tcW w:w="1911" w:type="dxa"/>
            <w:shd w:val="clear" w:color="auto" w:fill="FFFFFF" w:themeFill="background1"/>
            <w:vAlign w:val="center"/>
          </w:tcPr>
          <w:p w14:paraId="4A2EBB33" w14:textId="77777777" w:rsidR="004F3CB8" w:rsidRPr="00BA3A56" w:rsidRDefault="004F3CB8" w:rsidP="008421F0">
            <w:pPr>
              <w:jc w:val="center"/>
            </w:pPr>
            <w:r w:rsidRPr="00BA3A56">
              <w:t>jah</w:t>
            </w:r>
          </w:p>
        </w:tc>
        <w:tc>
          <w:tcPr>
            <w:tcW w:w="1630" w:type="dxa"/>
            <w:shd w:val="clear" w:color="auto" w:fill="FFFFFF" w:themeFill="background1"/>
            <w:vAlign w:val="center"/>
          </w:tcPr>
          <w:p w14:paraId="7DD078D4" w14:textId="0C5F5531" w:rsidR="004F3CB8" w:rsidRPr="00BA3A56" w:rsidRDefault="004F3CB8" w:rsidP="008421F0">
            <w:pPr>
              <w:jc w:val="center"/>
            </w:pPr>
            <w:r w:rsidRPr="00BA3A56">
              <w:t>-</w:t>
            </w:r>
          </w:p>
        </w:tc>
      </w:tr>
      <w:tr w:rsidR="004F3CB8" w:rsidRPr="00BA3A56" w14:paraId="1DE7C56E" w14:textId="77777777" w:rsidTr="008421F0">
        <w:tc>
          <w:tcPr>
            <w:tcW w:w="3198" w:type="dxa"/>
          </w:tcPr>
          <w:p w14:paraId="56701B06" w14:textId="77777777" w:rsidR="004F3CB8" w:rsidRPr="00BA3A56" w:rsidRDefault="004F3CB8" w:rsidP="008421F0">
            <w:r w:rsidRPr="00BA3A56">
              <w:t>ehitusmaterjalide ja -toodete nõuetekohasust tõendavad dokumendid</w:t>
            </w:r>
          </w:p>
        </w:tc>
        <w:tc>
          <w:tcPr>
            <w:tcW w:w="2470" w:type="dxa"/>
            <w:shd w:val="clear" w:color="auto" w:fill="FFFFFF" w:themeFill="background1"/>
            <w:vAlign w:val="center"/>
          </w:tcPr>
          <w:p w14:paraId="25C99D55" w14:textId="77777777" w:rsidR="004F3CB8" w:rsidRPr="00BA3A56" w:rsidRDefault="004F3CB8" w:rsidP="008421F0">
            <w:pPr>
              <w:jc w:val="center"/>
            </w:pPr>
            <w:r w:rsidRPr="00BA3A56">
              <w:t>jah</w:t>
            </w:r>
          </w:p>
        </w:tc>
        <w:tc>
          <w:tcPr>
            <w:tcW w:w="1911" w:type="dxa"/>
            <w:shd w:val="clear" w:color="auto" w:fill="FFFFFF" w:themeFill="background1"/>
            <w:vAlign w:val="center"/>
          </w:tcPr>
          <w:p w14:paraId="42A58BCA" w14:textId="77777777" w:rsidR="004F3CB8" w:rsidRPr="00BA3A56" w:rsidRDefault="004F3CB8" w:rsidP="008421F0">
            <w:pPr>
              <w:jc w:val="center"/>
            </w:pPr>
            <w:r w:rsidRPr="00BA3A56">
              <w:t>jah</w:t>
            </w:r>
          </w:p>
        </w:tc>
        <w:tc>
          <w:tcPr>
            <w:tcW w:w="1630" w:type="dxa"/>
            <w:shd w:val="clear" w:color="auto" w:fill="FFFFFF" w:themeFill="background1"/>
            <w:vAlign w:val="center"/>
          </w:tcPr>
          <w:p w14:paraId="63F089EA" w14:textId="68F32917" w:rsidR="004F3CB8" w:rsidRPr="00BA3A56" w:rsidRDefault="004F3CB8" w:rsidP="008421F0">
            <w:pPr>
              <w:jc w:val="center"/>
            </w:pPr>
            <w:r w:rsidRPr="00BA3A56">
              <w:t>-</w:t>
            </w:r>
          </w:p>
        </w:tc>
      </w:tr>
      <w:tr w:rsidR="004F3CB8" w:rsidRPr="00BA3A56" w14:paraId="438661F4" w14:textId="77777777" w:rsidTr="008421F0">
        <w:tc>
          <w:tcPr>
            <w:tcW w:w="3198" w:type="dxa"/>
          </w:tcPr>
          <w:p w14:paraId="5F8DC442" w14:textId="77777777" w:rsidR="004F3CB8" w:rsidRPr="00BA3A56" w:rsidRDefault="004F3CB8" w:rsidP="008421F0">
            <w:r w:rsidRPr="00BA3A56">
              <w:t>teostusjoonis ja maaparandussüsteemi märkimisandmed</w:t>
            </w:r>
          </w:p>
        </w:tc>
        <w:tc>
          <w:tcPr>
            <w:tcW w:w="2470" w:type="dxa"/>
            <w:shd w:val="clear" w:color="auto" w:fill="FFFFFF" w:themeFill="background1"/>
            <w:vAlign w:val="center"/>
          </w:tcPr>
          <w:p w14:paraId="5CAEF3C3" w14:textId="77777777" w:rsidR="004F3CB8" w:rsidRPr="00BA3A56" w:rsidRDefault="004F3CB8" w:rsidP="008421F0">
            <w:pPr>
              <w:jc w:val="center"/>
            </w:pPr>
            <w:r w:rsidRPr="00BA3A56">
              <w:t>jah</w:t>
            </w:r>
          </w:p>
        </w:tc>
        <w:tc>
          <w:tcPr>
            <w:tcW w:w="1911" w:type="dxa"/>
            <w:shd w:val="clear" w:color="auto" w:fill="FFFFFF" w:themeFill="background1"/>
            <w:vAlign w:val="center"/>
          </w:tcPr>
          <w:p w14:paraId="3ECA6D3C" w14:textId="77777777" w:rsidR="004F3CB8" w:rsidRPr="00BA3A56" w:rsidRDefault="004F3CB8" w:rsidP="008421F0">
            <w:pPr>
              <w:jc w:val="center"/>
            </w:pPr>
            <w:r w:rsidRPr="00BA3A56">
              <w:t>jah</w:t>
            </w:r>
          </w:p>
        </w:tc>
        <w:tc>
          <w:tcPr>
            <w:tcW w:w="1630" w:type="dxa"/>
            <w:shd w:val="clear" w:color="auto" w:fill="FFFFFF" w:themeFill="background1"/>
            <w:vAlign w:val="center"/>
          </w:tcPr>
          <w:p w14:paraId="76CD7820" w14:textId="77777777" w:rsidR="004F3CB8" w:rsidRPr="00BA3A56" w:rsidRDefault="004F3CB8" w:rsidP="008421F0">
            <w:pPr>
              <w:jc w:val="center"/>
            </w:pPr>
            <w:r w:rsidRPr="00BA3A56">
              <w:t>jah</w:t>
            </w:r>
          </w:p>
        </w:tc>
      </w:tr>
      <w:tr w:rsidR="004F3CB8" w:rsidRPr="00BA3A56" w14:paraId="3B761638" w14:textId="77777777" w:rsidTr="008421F0">
        <w:tc>
          <w:tcPr>
            <w:tcW w:w="3198" w:type="dxa"/>
          </w:tcPr>
          <w:p w14:paraId="1568B113" w14:textId="77777777" w:rsidR="004F3CB8" w:rsidRPr="00BA3A56" w:rsidRDefault="004F3CB8" w:rsidP="008421F0">
            <w:r w:rsidRPr="00BA3A56">
              <w:t>muud ehitamist kirjeldavad dokumendid</w:t>
            </w:r>
          </w:p>
        </w:tc>
        <w:tc>
          <w:tcPr>
            <w:tcW w:w="2470" w:type="dxa"/>
            <w:shd w:val="clear" w:color="auto" w:fill="FFFFFF" w:themeFill="background1"/>
            <w:vAlign w:val="center"/>
          </w:tcPr>
          <w:p w14:paraId="6C5DDACD" w14:textId="77777777" w:rsidR="004F3CB8" w:rsidRPr="00BA3A56" w:rsidRDefault="004F3CB8" w:rsidP="008421F0">
            <w:pPr>
              <w:jc w:val="center"/>
            </w:pPr>
            <w:r w:rsidRPr="00BA3A56">
              <w:t>jah</w:t>
            </w:r>
          </w:p>
        </w:tc>
        <w:tc>
          <w:tcPr>
            <w:tcW w:w="1911" w:type="dxa"/>
            <w:shd w:val="clear" w:color="auto" w:fill="FFFFFF" w:themeFill="background1"/>
            <w:vAlign w:val="center"/>
          </w:tcPr>
          <w:p w14:paraId="679FCD73" w14:textId="77777777" w:rsidR="004F3CB8" w:rsidRPr="00BA3A56" w:rsidRDefault="004F3CB8" w:rsidP="008421F0">
            <w:pPr>
              <w:jc w:val="center"/>
            </w:pPr>
            <w:r w:rsidRPr="00BA3A56">
              <w:t>jah</w:t>
            </w:r>
          </w:p>
        </w:tc>
        <w:tc>
          <w:tcPr>
            <w:tcW w:w="1630" w:type="dxa"/>
            <w:shd w:val="clear" w:color="auto" w:fill="FFFFFF" w:themeFill="background1"/>
            <w:vAlign w:val="center"/>
          </w:tcPr>
          <w:p w14:paraId="7899B307" w14:textId="55B3AF3A" w:rsidR="004F3CB8" w:rsidRPr="00BA3A56" w:rsidRDefault="004F3CB8" w:rsidP="008421F0">
            <w:pPr>
              <w:jc w:val="center"/>
            </w:pPr>
            <w:r w:rsidRPr="00BA3A56">
              <w:t>-</w:t>
            </w:r>
          </w:p>
        </w:tc>
      </w:tr>
    </w:tbl>
    <w:p w14:paraId="1FCFC8FA" w14:textId="77777777" w:rsidR="004F3CB8" w:rsidRPr="00BA3A56" w:rsidRDefault="004F3CB8" w:rsidP="00A14A46">
      <w:pPr>
        <w:jc w:val="both"/>
      </w:pPr>
    </w:p>
    <w:p w14:paraId="15BB6879" w14:textId="77777777" w:rsidR="00292DDD" w:rsidRPr="00BA3A56" w:rsidRDefault="00292DDD" w:rsidP="00A14A46">
      <w:pPr>
        <w:jc w:val="both"/>
      </w:pPr>
    </w:p>
    <w:p w14:paraId="45A19FC9" w14:textId="22B0964E" w:rsidR="00292DDD" w:rsidRPr="00BA3A56" w:rsidRDefault="00EF2AC1" w:rsidP="00A14A46">
      <w:pPr>
        <w:jc w:val="both"/>
        <w:rPr>
          <w:ins w:id="79" w:author="Maarja-Liis Lall - JUSTDIGI" w:date="2026-02-20T13:37:00Z" w16du:dateUtc="2026-02-20T13:37:20Z"/>
        </w:rPr>
      </w:pPr>
      <w:r w:rsidRPr="2CA297D7">
        <w:rPr>
          <w:color w:val="000000" w:themeColor="text1"/>
        </w:rPr>
        <w:t>MaRu</w:t>
      </w:r>
      <w:r w:rsidR="00292DDD" w:rsidRPr="2CA297D7">
        <w:rPr>
          <w:color w:val="000000" w:themeColor="text1"/>
        </w:rPr>
        <w:t xml:space="preserve"> </w:t>
      </w:r>
      <w:bookmarkStart w:id="80" w:name="_Hlk214629717"/>
      <w:r w:rsidR="00292DDD" w:rsidRPr="2CA297D7">
        <w:rPr>
          <w:color w:val="000000" w:themeColor="text1"/>
        </w:rPr>
        <w:t>kontrollib kasutusteatise saamisel selle nõuetekohasust ja vajaduse korral muu</w:t>
      </w:r>
      <w:r w:rsidR="00FB24CC" w:rsidRPr="2CA297D7">
        <w:rPr>
          <w:color w:val="000000" w:themeColor="text1"/>
        </w:rPr>
        <w:t xml:space="preserve"> </w:t>
      </w:r>
      <w:r w:rsidR="00292DDD" w:rsidRPr="2CA297D7">
        <w:rPr>
          <w:color w:val="000000" w:themeColor="text1"/>
        </w:rPr>
        <w:t>hulgas,</w:t>
      </w:r>
      <w:bookmarkEnd w:id="80"/>
      <w:r w:rsidR="00292DDD" w:rsidRPr="2CA297D7">
        <w:rPr>
          <w:color w:val="000000" w:themeColor="text1"/>
        </w:rPr>
        <w:t xml:space="preserve"> kas valminud maaparandussüsteem vastab maaparandussüsteemi nõuetele</w:t>
      </w:r>
      <w:r w:rsidR="00292DDD">
        <w:t xml:space="preserve"> ja on ehitatud ehitusprojekti või ehituskava kohaselt (lg 6). Kui </w:t>
      </w:r>
      <w:r w:rsidR="006E7D81">
        <w:t>MaRu</w:t>
      </w:r>
      <w:r w:rsidR="00292DDD">
        <w:t xml:space="preserve"> ei teavita kasutusteatise esitajat kümne päeva jooksul pärast kasutusteatise esitamist vajadusest kasutusteatises esitatud andmete täiendavaks kontrollimiseks, siis võib alustada maaparandussüsteemi kasutamist (lg 5). Kui aga </w:t>
      </w:r>
      <w:r w:rsidR="00677BFF">
        <w:t xml:space="preserve">andmeid on vaja täiendavalt kontrollida ja </w:t>
      </w:r>
      <w:r w:rsidR="00292DDD">
        <w:t xml:space="preserve">selgub, et valminud maaparandussüsteem </w:t>
      </w:r>
      <w:r w:rsidR="00292DDD" w:rsidRPr="2CA297D7">
        <w:rPr>
          <w:color w:val="000000" w:themeColor="text1"/>
        </w:rPr>
        <w:t>vastab maaparandussüsteemi nõuetele</w:t>
      </w:r>
      <w:r w:rsidR="00292DDD">
        <w:t xml:space="preserve"> ja on ehitatud ehitusprojekti või ehituskava kohaselt ning ei esine ühtegi kasutusloa andmisest keeldumise alust, </w:t>
      </w:r>
      <w:r w:rsidR="00677BFF">
        <w:t>toimetab</w:t>
      </w:r>
      <w:r w:rsidR="00292DDD">
        <w:t xml:space="preserve"> </w:t>
      </w:r>
      <w:r w:rsidR="006E7D81">
        <w:t>MaRu</w:t>
      </w:r>
      <w:r w:rsidR="00292DDD">
        <w:t xml:space="preserve"> kasutusteatise esitaja</w:t>
      </w:r>
      <w:r w:rsidR="00677BFF">
        <w:t>le</w:t>
      </w:r>
      <w:r w:rsidR="00292DDD">
        <w:t xml:space="preserve"> mõistliku aja jooksul</w:t>
      </w:r>
      <w:r w:rsidR="00677BFF">
        <w:t xml:space="preserve"> kätte teatise selle kohta</w:t>
      </w:r>
      <w:r w:rsidR="00292DDD">
        <w:t xml:space="preserve">, et võib alustada maaparandussüsteemi kasutamist (lg 7). Ka siis, kui kontrolli tulemusel selgub, et maaparandussüsteem tuleb </w:t>
      </w:r>
      <w:r w:rsidR="00292DDD" w:rsidRPr="2CA297D7">
        <w:rPr>
          <w:color w:val="000000" w:themeColor="text1"/>
        </w:rPr>
        <w:t>maaparandussüsteemi nõuetega,</w:t>
      </w:r>
      <w:r w:rsidR="00292DDD">
        <w:t xml:space="preserve"> ehitusprojekti või ehituskavaga vastavusse viia ja kasutusteatise esitaja on ettenähtud tähtpäevaks maaparandussüsteemi selle </w:t>
      </w:r>
      <w:r w:rsidR="00292DDD" w:rsidRPr="2CA297D7">
        <w:rPr>
          <w:color w:val="000000" w:themeColor="text1"/>
        </w:rPr>
        <w:t>nõuetega,</w:t>
      </w:r>
      <w:r w:rsidR="00292DDD">
        <w:t xml:space="preserve"> ehitusprojekti või ehituskavaga vastavusse viinud, </w:t>
      </w:r>
      <w:r w:rsidR="00677BFF">
        <w:t xml:space="preserve">toimetab </w:t>
      </w:r>
      <w:r w:rsidR="006E7D81">
        <w:t>MaRu</w:t>
      </w:r>
      <w:r w:rsidR="00292DDD">
        <w:t xml:space="preserve"> kasutusteatise esitaja</w:t>
      </w:r>
      <w:r w:rsidR="00677BFF">
        <w:t>le</w:t>
      </w:r>
      <w:r w:rsidR="00292DDD">
        <w:t xml:space="preserve"> mõistliku aja jooksul</w:t>
      </w:r>
      <w:r w:rsidR="00677BFF">
        <w:t xml:space="preserve"> kätte teatise selle kohta</w:t>
      </w:r>
      <w:r w:rsidR="00292DDD">
        <w:t>, et võib alustada maaparandussüsteemi kasutamist (lg 8)</w:t>
      </w:r>
      <w:r w:rsidR="00BF32E9">
        <w:t>. Näiteks võib olla esitamata mõni dokument või ei sisalda kasutusteatis kõiki vajalikke andmeid või on vaja teostusjooniseid täiendada või väiksemaid puudujääke ehitamisel parandada</w:t>
      </w:r>
      <w:r w:rsidR="00292DDD">
        <w:t xml:space="preserve">. </w:t>
      </w:r>
      <w:r w:rsidR="00677BFF">
        <w:t xml:space="preserve">Nagu ka ehitamisest teavitamise puhul, antakse ka siin teatise esitajale muu hulgas võimalus maaparandussüsteem nõuetega vastavusse viia. </w:t>
      </w:r>
    </w:p>
    <w:p w14:paraId="5642DEBB" w14:textId="0B6B1344" w:rsidR="00292DDD" w:rsidRPr="00BA3A56" w:rsidRDefault="00292DDD" w:rsidP="00A14A46">
      <w:pPr>
        <w:jc w:val="both"/>
        <w:rPr>
          <w:ins w:id="81" w:author="Maarja-Liis Lall - JUSTDIGI" w:date="2026-02-20T13:37:00Z" w16du:dateUtc="2026-02-20T13:37:21Z"/>
        </w:rPr>
      </w:pPr>
    </w:p>
    <w:p w14:paraId="5766A4A6" w14:textId="09C71DBE" w:rsidR="00292DDD" w:rsidRPr="00BA3A56" w:rsidRDefault="006E7D81" w:rsidP="00A14A46">
      <w:pPr>
        <w:jc w:val="both"/>
      </w:pPr>
      <w:r>
        <w:t>MaRu</w:t>
      </w:r>
      <w:r w:rsidR="00721C04">
        <w:t xml:space="preserve"> võib anda kasutusloa (lg 9), kui maaparandussüsteemi kasutamiseks on vaja seada </w:t>
      </w:r>
      <w:r w:rsidR="00DA379E">
        <w:t xml:space="preserve">täpsemaid </w:t>
      </w:r>
      <w:r w:rsidR="00721C04">
        <w:t>tingimusi. Näiteks kui ehitusprojekti kooskõlastamisel anti tingimusi, millega tuleb arvestada lisaks ehitamisele ka kasutamise ajal</w:t>
      </w:r>
      <w:r w:rsidR="00DA379E">
        <w:t>. Lisaks antakse MaRu-le võimalus määrata kasutusloale kõrvaltingimusi</w:t>
      </w:r>
      <w:r w:rsidR="00DE15F2">
        <w:t>, et oleks tagatud maaparandussüsteemi nõuetekohane toimimine</w:t>
      </w:r>
      <w:r w:rsidR="00721C04">
        <w:t xml:space="preserve"> (lg 10). Kui kasutusteatis esitatakse sellise maaparandussüsteemi kuuluva maaparandusehitise kohta, mille hoiuks on asutatud maaparandusühistu, </w:t>
      </w:r>
      <w:commentRangeStart w:id="82"/>
      <w:r w:rsidR="00721C04">
        <w:t>saadab</w:t>
      </w:r>
      <w:commentRangeEnd w:id="82"/>
      <w:r w:rsidR="00EF2AC1">
        <w:commentReference w:id="82"/>
      </w:r>
      <w:r w:rsidR="00721C04">
        <w:t xml:space="preserve"> </w:t>
      </w:r>
      <w:r>
        <w:t>MaRu</w:t>
      </w:r>
      <w:r w:rsidR="00721C04">
        <w:t xml:space="preserve"> kasutusteatise või kasutusloa ärakirja asjaomasele maaparandusühistule (lg 11)</w:t>
      </w:r>
      <w:r w:rsidR="00617A82">
        <w:t xml:space="preserve">. Oluline on seejuures mitte niivõrd olemasoleva maaparandusehitise rekonstrueerimisest, kui just täiesti uue maaparandusehitise kasutamisest teavitamine. Uue maaparandusehitise valmimisega suureneb maaparandusühistu pindala ja seega muutuvad ka ühiseesvoolu hoiukohustuse osa suurused kõikidele liikmetele. </w:t>
      </w:r>
      <w:r w:rsidR="00721C04">
        <w:t xml:space="preserve"> </w:t>
      </w:r>
      <w:commentRangeStart w:id="83"/>
      <w:r>
        <w:t>MaRu</w:t>
      </w:r>
      <w:r w:rsidR="00721C04">
        <w:t xml:space="preserve"> teeb kasutusloa või kasutusteatise kättesaadavaks asjaomasele kohaliku omavalitsuse üksusele (lg 12)</w:t>
      </w:r>
      <w:commentRangeEnd w:id="83"/>
      <w:r w:rsidR="00EF2AC1">
        <w:commentReference w:id="83"/>
      </w:r>
      <w:r w:rsidR="00721C04">
        <w:t xml:space="preserve">. </w:t>
      </w:r>
      <w:commentRangeStart w:id="84"/>
      <w:r w:rsidR="00721C04" w:rsidRPr="2CA297D7">
        <w:rPr>
          <w:color w:val="000000" w:themeColor="text1"/>
        </w:rPr>
        <w:t xml:space="preserve">Kasutusteatise </w:t>
      </w:r>
      <w:r w:rsidR="00721C04">
        <w:t>sisu nõuded kehtestab </w:t>
      </w:r>
      <w:hyperlink r:id="rId21">
        <w:r w:rsidR="00721C04">
          <w:t>valdkonna eest vastutav minister</w:t>
        </w:r>
      </w:hyperlink>
      <w:r w:rsidR="00721C04">
        <w:t> määrusega</w:t>
      </w:r>
      <w:commentRangeEnd w:id="84"/>
      <w:r w:rsidR="00EF2AC1">
        <w:commentReference w:id="84"/>
      </w:r>
      <w:r w:rsidR="00721C04">
        <w:t xml:space="preserve"> (lg 13).</w:t>
      </w:r>
    </w:p>
    <w:p w14:paraId="2E6201BC" w14:textId="77777777" w:rsidR="00D12C56" w:rsidRPr="00BA3A56" w:rsidRDefault="00D12C56" w:rsidP="00A14A46">
      <w:pPr>
        <w:jc w:val="both"/>
      </w:pPr>
    </w:p>
    <w:p w14:paraId="38CD38D7" w14:textId="1CF8FAF7" w:rsidR="00D12C56" w:rsidRPr="00BA3A56" w:rsidRDefault="00D12C56" w:rsidP="00A14A46">
      <w:pPr>
        <w:jc w:val="both"/>
      </w:pPr>
      <w:commentRangeStart w:id="85"/>
      <w:r>
        <w:t>Muudatusega</w:t>
      </w:r>
      <w:commentRangeEnd w:id="85"/>
      <w:r>
        <w:commentReference w:id="85"/>
      </w:r>
      <w:r>
        <w:t xml:space="preserve"> </w:t>
      </w:r>
      <w:r w:rsidR="00DA379E">
        <w:t>l</w:t>
      </w:r>
      <w:r w:rsidR="000D1AB5">
        <w:t>ihtsustuvad üksikrajatise (välja arvatud eesvoolul</w:t>
      </w:r>
      <w:r w:rsidR="00DA379E">
        <w:t xml:space="preserve"> paiknev truup</w:t>
      </w:r>
      <w:r w:rsidR="000D1AB5">
        <w:t>, keskkonnakaitse</w:t>
      </w:r>
      <w:r w:rsidR="00DA379E">
        <w:t xml:space="preserve">ks vajalik </w:t>
      </w:r>
      <w:r w:rsidR="000D1AB5">
        <w:t>rajatis ja regulaatorkaev) kasutamise nõuded selles osas, et e</w:t>
      </w:r>
      <w:commentRangeStart w:id="86"/>
      <w:r w:rsidR="000D1AB5">
        <w:t>i ole nõutud MATER ehitajat ja omanikujärelevalve tegijat</w:t>
      </w:r>
      <w:commentRangeEnd w:id="86"/>
      <w:r>
        <w:commentReference w:id="86"/>
      </w:r>
      <w:r w:rsidR="000D1AB5">
        <w:t>.</w:t>
      </w:r>
      <w:r w:rsidR="006F5EC9">
        <w:t xml:space="preserve"> Muudatus </w:t>
      </w:r>
      <w:commentRangeStart w:id="87"/>
      <w:r w:rsidR="006F5EC9">
        <w:t>mõjutab</w:t>
      </w:r>
      <w:commentRangeEnd w:id="87"/>
      <w:r>
        <w:commentReference w:id="87"/>
      </w:r>
      <w:r w:rsidR="006F5EC9">
        <w:t xml:space="preserve"> kõige enam </w:t>
      </w:r>
      <w:r w:rsidR="006E7D81">
        <w:t>MaRu</w:t>
      </w:r>
      <w:r w:rsidR="006F5EC9">
        <w:t xml:space="preserve"> töökoormust, sest </w:t>
      </w:r>
      <w:r w:rsidR="00E36CC7">
        <w:t xml:space="preserve">paljudel juhtudel </w:t>
      </w:r>
      <w:r w:rsidR="006F5EC9">
        <w:t xml:space="preserve">jääb ära </w:t>
      </w:r>
      <w:r w:rsidR="00E36CC7">
        <w:t>haldusakti</w:t>
      </w:r>
      <w:r w:rsidR="004E2946">
        <w:t xml:space="preserve">, </w:t>
      </w:r>
      <w:r w:rsidR="00E36CC7">
        <w:t xml:space="preserve">kasutusloa </w:t>
      </w:r>
      <w:r w:rsidR="006F5EC9">
        <w:t>andmine</w:t>
      </w:r>
      <w:r w:rsidR="004E2946">
        <w:t>.</w:t>
      </w:r>
      <w:r w:rsidR="006F5EC9">
        <w:t xml:space="preserve"> </w:t>
      </w:r>
    </w:p>
    <w:p w14:paraId="373A5BB5" w14:textId="77777777" w:rsidR="00204DB3" w:rsidRPr="00BA3A56" w:rsidRDefault="00204DB3" w:rsidP="00A14A46">
      <w:pPr>
        <w:jc w:val="both"/>
      </w:pPr>
    </w:p>
    <w:p w14:paraId="501CFE90" w14:textId="68D75433" w:rsidR="00917A1B" w:rsidRPr="00BA3A56" w:rsidRDefault="00204DB3" w:rsidP="00FF7092">
      <w:pPr>
        <w:jc w:val="both"/>
      </w:pPr>
      <w:r w:rsidRPr="00BA3A56">
        <w:rPr>
          <w:b/>
          <w:bCs/>
        </w:rPr>
        <w:t>Eelnõu</w:t>
      </w:r>
      <w:r w:rsidRPr="00BA3A56" w:rsidDel="006230C7">
        <w:rPr>
          <w:b/>
          <w:bCs/>
        </w:rPr>
        <w:t xml:space="preserve"> </w:t>
      </w:r>
      <w:r w:rsidRPr="00BA3A56">
        <w:rPr>
          <w:b/>
          <w:bCs/>
        </w:rPr>
        <w:t>§ 1 punktiga</w:t>
      </w:r>
      <w:r w:rsidR="00BF32E9" w:rsidRPr="00BA3A56" w:rsidDel="008B295E">
        <w:rPr>
          <w:b/>
          <w:bCs/>
        </w:rPr>
        <w:t xml:space="preserve"> </w:t>
      </w:r>
      <w:r w:rsidR="008B295E" w:rsidRPr="00BA3A56">
        <w:rPr>
          <w:b/>
          <w:bCs/>
        </w:rPr>
        <w:t xml:space="preserve">30  </w:t>
      </w:r>
      <w:r w:rsidR="0061601A" w:rsidRPr="00BA3A56">
        <w:t>muudetakse</w:t>
      </w:r>
      <w:r w:rsidRPr="00BA3A56">
        <w:t xml:space="preserve"> </w:t>
      </w:r>
      <w:proofErr w:type="spellStart"/>
      <w:r w:rsidRPr="00BA3A56">
        <w:t>MaaParS</w:t>
      </w:r>
      <w:proofErr w:type="spellEnd"/>
      <w:r w:rsidRPr="00BA3A56">
        <w:t>-i §</w:t>
      </w:r>
      <w:r w:rsidR="0061601A" w:rsidRPr="00BA3A56">
        <w:t xml:space="preserve"> 31 </w:t>
      </w:r>
      <w:r w:rsidR="00BD141C" w:rsidRPr="00BA3A56">
        <w:t xml:space="preserve">sõnastust tulenevalt kasutusloa taotluse asendamisest kasutusteatisega ning maaparandussüsteemi ja väikesüsteemi kasutamist reguleerivate sätete koondamisest </w:t>
      </w:r>
      <w:r w:rsidR="00236B84" w:rsidRPr="00BA3A56">
        <w:t xml:space="preserve">(vt </w:t>
      </w:r>
      <w:r w:rsidR="00DA379E" w:rsidRPr="00BA3A56">
        <w:t>seletuskirja punktis 3.</w:t>
      </w:r>
      <w:r w:rsidR="007F55C8" w:rsidRPr="00BA3A56">
        <w:t>2</w:t>
      </w:r>
      <w:r w:rsidR="00DA379E" w:rsidRPr="00BA3A56">
        <w:t xml:space="preserve"> eespool toodud </w:t>
      </w:r>
      <w:r w:rsidR="00236B84" w:rsidRPr="00BA3A56">
        <w:t>selgitus</w:t>
      </w:r>
      <w:r w:rsidR="00206849" w:rsidRPr="00BA3A56">
        <w:t>i</w:t>
      </w:r>
      <w:r w:rsidR="00236B84" w:rsidRPr="00BA3A56">
        <w:t>)</w:t>
      </w:r>
      <w:r w:rsidR="00BD141C" w:rsidRPr="00BA3A56">
        <w:t>. Kasutusloa kehtetuks tunnistami</w:t>
      </w:r>
      <w:r w:rsidR="00DA379E" w:rsidRPr="00BA3A56">
        <w:t>se alused</w:t>
      </w:r>
      <w:r w:rsidR="00BD141C" w:rsidRPr="00BA3A56">
        <w:t xml:space="preserve"> ja </w:t>
      </w:r>
      <w:r w:rsidR="00DA379E" w:rsidRPr="00BA3A56">
        <w:t xml:space="preserve">kasutusloa sisunõuete </w:t>
      </w:r>
      <w:r w:rsidR="00BD141C" w:rsidRPr="00BA3A56">
        <w:t>volitusnorm on viidud § 31</w:t>
      </w:r>
      <w:r w:rsidR="00BD141C" w:rsidRPr="00BA3A56">
        <w:rPr>
          <w:vertAlign w:val="superscript"/>
        </w:rPr>
        <w:t>1</w:t>
      </w:r>
      <w:r w:rsidR="00BD141C" w:rsidRPr="00BA3A56">
        <w:t xml:space="preserve">. </w:t>
      </w:r>
      <w:r w:rsidR="003C7384" w:rsidRPr="00BA3A56">
        <w:t xml:space="preserve"> Kasutusluba annab õiguse kasutada ehitusprojekti või ehituskava kohaselt ehitatud maaparandussüsteemi (lg 1). Kasutusluba on tähtajatu (lg 2).</w:t>
      </w:r>
    </w:p>
    <w:p w14:paraId="072448FD" w14:textId="77777777" w:rsidR="00C82B37" w:rsidRPr="00BA3A56" w:rsidRDefault="00C82B37" w:rsidP="00A14A46">
      <w:pPr>
        <w:jc w:val="both"/>
      </w:pPr>
    </w:p>
    <w:p w14:paraId="5D5AA14F" w14:textId="03AED411" w:rsidR="00F5611A" w:rsidRPr="00BA3A56" w:rsidRDefault="00C82B37" w:rsidP="00A14A46">
      <w:pPr>
        <w:jc w:val="both"/>
      </w:pPr>
      <w:r w:rsidRPr="00BA3A56">
        <w:rPr>
          <w:b/>
          <w:bCs/>
        </w:rPr>
        <w:t>Eelnõu</w:t>
      </w:r>
      <w:r w:rsidRPr="00BA3A56" w:rsidDel="006230C7">
        <w:rPr>
          <w:b/>
          <w:bCs/>
        </w:rPr>
        <w:t xml:space="preserve"> </w:t>
      </w:r>
      <w:r w:rsidRPr="00BA3A56">
        <w:rPr>
          <w:b/>
          <w:bCs/>
        </w:rPr>
        <w:t xml:space="preserve">§ 1 punktiga </w:t>
      </w:r>
      <w:r w:rsidR="008B295E" w:rsidRPr="00BA3A56">
        <w:rPr>
          <w:b/>
          <w:bCs/>
        </w:rPr>
        <w:t xml:space="preserve">31 </w:t>
      </w:r>
      <w:r w:rsidRPr="00BA3A56">
        <w:t xml:space="preserve">täiendatakse </w:t>
      </w:r>
      <w:proofErr w:type="spellStart"/>
      <w:r w:rsidRPr="00BA3A56">
        <w:t>MaaParS</w:t>
      </w:r>
      <w:proofErr w:type="spellEnd"/>
      <w:r w:rsidRPr="00BA3A56">
        <w:t>-i §-iga 31</w:t>
      </w:r>
      <w:r w:rsidRPr="00BA3A56">
        <w:rPr>
          <w:vertAlign w:val="superscript"/>
        </w:rPr>
        <w:t>1</w:t>
      </w:r>
      <w:r w:rsidRPr="00BA3A56">
        <w:t xml:space="preserve"> maaparandussüsteemi kasutusloa andmise</w:t>
      </w:r>
      <w:r w:rsidR="009469BE" w:rsidRPr="00BA3A56">
        <w:t>,</w:t>
      </w:r>
      <w:r w:rsidRPr="00BA3A56">
        <w:t xml:space="preserve"> kasutusloa andmisest keeldumise</w:t>
      </w:r>
      <w:r w:rsidR="009469BE" w:rsidRPr="00BA3A56">
        <w:t xml:space="preserve"> ja kasutusloa kehtetuks tunnistamise</w:t>
      </w:r>
      <w:r w:rsidRPr="00BA3A56">
        <w:t xml:space="preserve"> kohta. </w:t>
      </w:r>
      <w:r w:rsidR="00CF7412" w:rsidRPr="00BA3A56">
        <w:t xml:space="preserve">Võrreldes kehtiva regulatsiooniga üldised põhimõtted ei muutu. </w:t>
      </w:r>
    </w:p>
    <w:p w14:paraId="3533282D" w14:textId="77777777" w:rsidR="00E14E96" w:rsidRPr="00BA3A56" w:rsidRDefault="00E14E96" w:rsidP="00A14A46">
      <w:pPr>
        <w:jc w:val="both"/>
      </w:pPr>
    </w:p>
    <w:p w14:paraId="6633ACAA" w14:textId="27C607FD" w:rsidR="00F6102C" w:rsidRPr="00BA3A56" w:rsidRDefault="006E7D81" w:rsidP="00F6102C">
      <w:pPr>
        <w:shd w:val="clear" w:color="auto" w:fill="FFFFFF" w:themeFill="background1"/>
        <w:jc w:val="both"/>
      </w:pPr>
      <w:proofErr w:type="spellStart"/>
      <w:r w:rsidRPr="00BA3A56">
        <w:lastRenderedPageBreak/>
        <w:t>MaRu</w:t>
      </w:r>
      <w:proofErr w:type="spellEnd"/>
      <w:r w:rsidR="00E14E96" w:rsidRPr="00BA3A56">
        <w:t xml:space="preserve"> annab maaparandussüsteemi kasutusloa, </w:t>
      </w:r>
      <w:bookmarkStart w:id="88" w:name="_Hlk213746492"/>
      <w:r w:rsidR="00E14E96" w:rsidRPr="00BA3A56">
        <w:t>kui valminud maaparandussüsteem on ehitatud käesolevas seaduses sätestatud nõudeid järgides ja ehitusprojekti või ehituskava kohaselt ning vastab maaparandussüsteemi nõuetele (lg 1).</w:t>
      </w:r>
      <w:bookmarkEnd w:id="88"/>
      <w:r w:rsidR="00F6102C" w:rsidRPr="00BA3A56">
        <w:t xml:space="preserve"> Kasutusloale kantakse järgmised asjakohased andmed (lg 2):</w:t>
      </w:r>
    </w:p>
    <w:p w14:paraId="1A3C7149" w14:textId="22B46743" w:rsidR="00706826" w:rsidRDefault="00F6102C" w:rsidP="00F6102C">
      <w:pPr>
        <w:shd w:val="clear" w:color="auto" w:fill="FFFFFF" w:themeFill="background1"/>
        <w:jc w:val="both"/>
      </w:pPr>
      <w:r w:rsidRPr="00BA3A56">
        <w:t xml:space="preserve">1) </w:t>
      </w:r>
      <w:r w:rsidR="00706826">
        <w:t>kasutusloa number ja kuupäev;</w:t>
      </w:r>
    </w:p>
    <w:p w14:paraId="192A36E4" w14:textId="7C3A2445" w:rsidR="00706826" w:rsidRDefault="00706826" w:rsidP="00F6102C">
      <w:pPr>
        <w:shd w:val="clear" w:color="auto" w:fill="FFFFFF" w:themeFill="background1"/>
        <w:jc w:val="both"/>
      </w:pPr>
      <w:r>
        <w:t>2) kasutusteatise number ja kuupäev;</w:t>
      </w:r>
    </w:p>
    <w:p w14:paraId="607E01D1" w14:textId="5A52D1AF" w:rsidR="00946563" w:rsidRPr="00BA3A56" w:rsidRDefault="00706826" w:rsidP="00F6102C">
      <w:pPr>
        <w:shd w:val="clear" w:color="auto" w:fill="FFFFFF" w:themeFill="background1"/>
        <w:jc w:val="both"/>
      </w:pPr>
      <w:r>
        <w:t xml:space="preserve">3) </w:t>
      </w:r>
      <w:r w:rsidR="00946563" w:rsidRPr="00BA3A56">
        <w:t>käesoleva seaduse § 12 lõike 3 punktides 4–9 nimetatud andmed;</w:t>
      </w:r>
    </w:p>
    <w:p w14:paraId="448332FE" w14:textId="77777777" w:rsidR="00F6102C" w:rsidRPr="00BA3A56" w:rsidRDefault="00F6102C" w:rsidP="00F6102C">
      <w:pPr>
        <w:shd w:val="clear" w:color="auto" w:fill="FFFFFF" w:themeFill="background1"/>
        <w:jc w:val="both"/>
      </w:pPr>
      <w:r w:rsidRPr="00BA3A56">
        <w:t>3) käesoleva seaduse § 30</w:t>
      </w:r>
      <w:r w:rsidRPr="00BA3A56">
        <w:rPr>
          <w:vertAlign w:val="superscript"/>
        </w:rPr>
        <w:t>1</w:t>
      </w:r>
      <w:r w:rsidRPr="00BA3A56">
        <w:t xml:space="preserve"> lõike 3 punktis 4 nimetatud andmed.</w:t>
      </w:r>
    </w:p>
    <w:p w14:paraId="58940F76" w14:textId="784826B1" w:rsidR="00E14E96" w:rsidRPr="00BA3A56" w:rsidRDefault="00E14E96" w:rsidP="00A14A46">
      <w:pPr>
        <w:jc w:val="both"/>
      </w:pPr>
    </w:p>
    <w:p w14:paraId="4A936161" w14:textId="619D6863" w:rsidR="00F6102C" w:rsidRPr="00BA3A56" w:rsidRDefault="006E7D81" w:rsidP="00F6102C">
      <w:pPr>
        <w:shd w:val="clear" w:color="auto" w:fill="FFFFFF" w:themeFill="background1"/>
        <w:jc w:val="both"/>
      </w:pPr>
      <w:proofErr w:type="spellStart"/>
      <w:r w:rsidRPr="00BA3A56">
        <w:t>MaRu</w:t>
      </w:r>
      <w:proofErr w:type="spellEnd"/>
      <w:r w:rsidR="00F6102C" w:rsidRPr="00BA3A56">
        <w:t xml:space="preserve"> keeldub kasutusloa andmisest, kui </w:t>
      </w:r>
      <w:proofErr w:type="spellStart"/>
      <w:r w:rsidRPr="00BA3A56">
        <w:t>MaRu</w:t>
      </w:r>
      <w:proofErr w:type="spellEnd"/>
      <w:r w:rsidR="00F6102C" w:rsidRPr="00BA3A56">
        <w:t xml:space="preserve"> on teavitanud kasutusteatise esitajat vajadusest maaparandussüsteem </w:t>
      </w:r>
      <w:r w:rsidR="00F6102C" w:rsidRPr="00BA3A56">
        <w:rPr>
          <w:color w:val="000000" w:themeColor="text1"/>
        </w:rPr>
        <w:t>maaparandussüsteemi nõuetega,</w:t>
      </w:r>
      <w:r w:rsidR="00F6102C" w:rsidRPr="00BA3A56">
        <w:t xml:space="preserve"> ehitusprojekti või ehituskavaga vastavusse viia ning kasutusteatise esitaja ei ole ettenähtud tähtpäevaks maaparandussüsteemi selle </w:t>
      </w:r>
      <w:r w:rsidR="00F6102C" w:rsidRPr="00BA3A56">
        <w:rPr>
          <w:color w:val="000000" w:themeColor="text1"/>
        </w:rPr>
        <w:t>nõuetega,</w:t>
      </w:r>
      <w:r w:rsidR="00F6102C" w:rsidRPr="00BA3A56">
        <w:t xml:space="preserve"> ehitusprojekti või ehituskavaga vastavusse viinud. Samuti keeldub </w:t>
      </w:r>
      <w:proofErr w:type="spellStart"/>
      <w:r w:rsidRPr="00BA3A56">
        <w:t>MaRu</w:t>
      </w:r>
      <w:proofErr w:type="spellEnd"/>
      <w:r w:rsidR="00F6102C" w:rsidRPr="00BA3A56">
        <w:t xml:space="preserve"> kasutuslao andmisest, kui maaparandussüsteem ei vasta olulisel määral ehitusprojektile või ehituskavale, on ohtlik inimese elule või tervisele, varale või keskkonnale või kui on algatatud ehitamise aluseks olnud ehitusloa kehtetuks tunnistamine (lg 3). </w:t>
      </w:r>
      <w:r w:rsidR="003F1EEF" w:rsidRPr="00BA3A56">
        <w:t xml:space="preserve">Näiteks kui maaparandussüsteem ei vasta olulisel määral ehitusprojektile, siis ei ole sellist maaparandussüsteemi võimalik kasutusele võtta enne selles olulisi ja enam aega nõudvaid muudatusi tegemata. </w:t>
      </w:r>
    </w:p>
    <w:p w14:paraId="0003027A" w14:textId="77777777" w:rsidR="00B86F77" w:rsidRPr="00BA3A56" w:rsidRDefault="00B86F77" w:rsidP="008F370B">
      <w:pPr>
        <w:jc w:val="both"/>
      </w:pPr>
    </w:p>
    <w:p w14:paraId="10CB81AD" w14:textId="4942C803" w:rsidR="00B86F77" w:rsidRPr="00BA3A56" w:rsidRDefault="006E7D81" w:rsidP="00007DD7">
      <w:pPr>
        <w:shd w:val="clear" w:color="auto" w:fill="FFFFFF" w:themeFill="background1"/>
        <w:jc w:val="both"/>
      </w:pPr>
      <w:proofErr w:type="spellStart"/>
      <w:r w:rsidRPr="00BA3A56">
        <w:t>MaRu</w:t>
      </w:r>
      <w:proofErr w:type="spellEnd"/>
      <w:r w:rsidR="00CF7412" w:rsidRPr="00BA3A56">
        <w:t xml:space="preserve"> teeb kasutusloa andmise või selle andmisest keeldumise otsuse 30 päeva jooksul nõuetekohaste ehitusdokumentide saamisest arvates</w:t>
      </w:r>
      <w:r w:rsidR="007C662F" w:rsidRPr="00BA3A56">
        <w:t xml:space="preserve"> (lg 4).</w:t>
      </w:r>
      <w:r w:rsidR="00CF7412" w:rsidRPr="00BA3A56">
        <w:t xml:space="preserve"> Kui ilmastikutingimused, näiteks püsiv lumikate, ei võimalda kohapeal kontrolli teha, siis pikeneb kasutusloa andmine ajani, millal kontrollimine kohapeal on võimalik</w:t>
      </w:r>
      <w:r w:rsidR="007C662F" w:rsidRPr="00BA3A56">
        <w:t xml:space="preserve"> (lg 5)</w:t>
      </w:r>
      <w:r w:rsidR="00CF7412" w:rsidRPr="00BA3A56">
        <w:t>.</w:t>
      </w:r>
      <w:r w:rsidR="007C662F" w:rsidRPr="00BA3A56">
        <w:t xml:space="preserve"> </w:t>
      </w:r>
      <w:proofErr w:type="spellStart"/>
      <w:r w:rsidRPr="00BA3A56">
        <w:t>MaRu</w:t>
      </w:r>
      <w:proofErr w:type="spellEnd"/>
      <w:r w:rsidR="007C662F" w:rsidRPr="00BA3A56">
        <w:t xml:space="preserve"> tunnistab kasutusloa kehtetuks kui maaparandussüsteem on iganenud või lagunenud või muul põhjusel kaotanud olulise osa oma toimimisvõimest või kui kasutusotstarbe lõppenuks lugemise vajadus tuleneb avalikust huvist (lg 6). </w:t>
      </w:r>
      <w:r w:rsidR="00BC79B5" w:rsidRPr="00BA3A56">
        <w:t>Lõike</w:t>
      </w:r>
      <w:r w:rsidR="001B42B5" w:rsidRPr="00BA3A56">
        <w:t>ga</w:t>
      </w:r>
      <w:r w:rsidR="00BC79B5" w:rsidRPr="00BA3A56">
        <w:t xml:space="preserve"> 7 </w:t>
      </w:r>
      <w:r w:rsidR="00403BFF" w:rsidRPr="00BA3A56">
        <w:t xml:space="preserve">sätestatakse </w:t>
      </w:r>
      <w:r w:rsidR="00BC79B5" w:rsidRPr="00BA3A56">
        <w:t xml:space="preserve">regionaal- ja põllumajandusministrile </w:t>
      </w:r>
      <w:r w:rsidR="00403BFF" w:rsidRPr="00BA3A56">
        <w:t xml:space="preserve">volitusnorm </w:t>
      </w:r>
      <w:r w:rsidR="00BC79B5" w:rsidRPr="00BA3A56">
        <w:t>k</w:t>
      </w:r>
      <w:r w:rsidR="007C662F" w:rsidRPr="00BA3A56">
        <w:rPr>
          <w:color w:val="000000" w:themeColor="text1"/>
        </w:rPr>
        <w:t xml:space="preserve">asutusloa sisu </w:t>
      </w:r>
      <w:r w:rsidR="007C662F" w:rsidRPr="00BA3A56">
        <w:t>nõu</w:t>
      </w:r>
      <w:r w:rsidR="00BC79B5" w:rsidRPr="00BA3A56">
        <w:t>ete kehtestamiseks</w:t>
      </w:r>
      <w:r w:rsidR="00403BFF" w:rsidRPr="00BA3A56">
        <w:t>, mis oli varem sätestatu</w:t>
      </w:r>
      <w:r w:rsidR="00426E2C" w:rsidRPr="00BA3A56">
        <w:t>d</w:t>
      </w:r>
      <w:r w:rsidR="00403BFF" w:rsidRPr="00BA3A56">
        <w:t xml:space="preserve"> </w:t>
      </w:r>
      <w:proofErr w:type="spellStart"/>
      <w:r w:rsidR="00403BFF" w:rsidRPr="00BA3A56">
        <w:t>MaaParS</w:t>
      </w:r>
      <w:proofErr w:type="spellEnd"/>
      <w:r w:rsidR="00403BFF" w:rsidRPr="00BA3A56">
        <w:t>-i § 31 lõikes 5</w:t>
      </w:r>
      <w:r w:rsidR="00BC79B5" w:rsidRPr="00BA3A56">
        <w:t>.</w:t>
      </w:r>
      <w:r w:rsidR="007C662F" w:rsidRPr="00BA3A56">
        <w:t xml:space="preserve"> </w:t>
      </w:r>
    </w:p>
    <w:p w14:paraId="78B3EDBF" w14:textId="77777777" w:rsidR="0024729C" w:rsidRPr="00BA3A56" w:rsidRDefault="0024729C" w:rsidP="008F370B">
      <w:pPr>
        <w:jc w:val="both"/>
      </w:pPr>
    </w:p>
    <w:p w14:paraId="40C340B1" w14:textId="49BD4E45" w:rsidR="0024729C" w:rsidRPr="00BA3A56" w:rsidRDefault="0024729C" w:rsidP="008F370B">
      <w:pPr>
        <w:jc w:val="both"/>
      </w:pPr>
      <w:r w:rsidRPr="14AA7617">
        <w:rPr>
          <w:b/>
          <w:bCs/>
        </w:rPr>
        <w:t xml:space="preserve">Eelnõu § 1 punktiga </w:t>
      </w:r>
      <w:r w:rsidR="008B295E" w:rsidRPr="14AA7617">
        <w:rPr>
          <w:b/>
          <w:bCs/>
        </w:rPr>
        <w:t xml:space="preserve">32 </w:t>
      </w:r>
      <w:r>
        <w:t>tunnistatakse</w:t>
      </w:r>
      <w:r w:rsidR="00426E2C">
        <w:t xml:space="preserve"> </w:t>
      </w:r>
      <w:commentRangeStart w:id="89"/>
      <w:r w:rsidR="00426E2C">
        <w:t>MaaParS-i</w:t>
      </w:r>
      <w:r>
        <w:t xml:space="preserve"> </w:t>
      </w:r>
      <w:r w:rsidR="00426E2C">
        <w:t xml:space="preserve">§-d </w:t>
      </w:r>
      <w:r>
        <w:t xml:space="preserve">32–34 kehtetuks. </w:t>
      </w:r>
      <w:commentRangeEnd w:id="89"/>
      <w:r>
        <w:commentReference w:id="89"/>
      </w:r>
      <w:r>
        <w:t xml:space="preserve">Muudatus tuleneb kasutusloa taotluse asendamisest kasutusteatisega </w:t>
      </w:r>
      <w:r w:rsidR="00A93429">
        <w:t xml:space="preserve">(vt </w:t>
      </w:r>
      <w:r w:rsidR="00426E2C">
        <w:t>seletuskirja punktis 3.</w:t>
      </w:r>
      <w:r w:rsidR="007F55C8">
        <w:t>2</w:t>
      </w:r>
      <w:r w:rsidR="00426E2C">
        <w:t xml:space="preserve"> eespool toodud </w:t>
      </w:r>
      <w:r w:rsidR="00A93429">
        <w:t>selgitus</w:t>
      </w:r>
      <w:r w:rsidR="00206849">
        <w:t>i</w:t>
      </w:r>
      <w:r w:rsidR="00A93429">
        <w:t>)</w:t>
      </w:r>
      <w:r>
        <w:t>.</w:t>
      </w:r>
    </w:p>
    <w:p w14:paraId="48A9FCDC" w14:textId="77777777" w:rsidR="00CF7412" w:rsidRPr="00BA3A56" w:rsidRDefault="00CF7412" w:rsidP="008F370B">
      <w:pPr>
        <w:jc w:val="both"/>
      </w:pPr>
    </w:p>
    <w:p w14:paraId="2BB81127" w14:textId="40EB6E57" w:rsidR="007A3922" w:rsidRPr="00BA3A56" w:rsidRDefault="007A3922" w:rsidP="008F370B">
      <w:pPr>
        <w:jc w:val="both"/>
        <w:rPr>
          <w:b/>
          <w:bCs/>
        </w:rPr>
      </w:pPr>
      <w:r w:rsidRPr="00BA3A56">
        <w:rPr>
          <w:b/>
          <w:bCs/>
        </w:rPr>
        <w:t>3.</w:t>
      </w:r>
      <w:r w:rsidR="007F55C8" w:rsidRPr="00BA3A56">
        <w:rPr>
          <w:b/>
          <w:bCs/>
        </w:rPr>
        <w:t>3</w:t>
      </w:r>
      <w:r w:rsidRPr="00BA3A56">
        <w:rPr>
          <w:b/>
          <w:bCs/>
        </w:rPr>
        <w:t xml:space="preserve"> Registritega ja vastutava spetsialistiga seotud muudatused</w:t>
      </w:r>
    </w:p>
    <w:p w14:paraId="4F4BC6C1" w14:textId="77777777" w:rsidR="007A3922" w:rsidRPr="00BA3A56" w:rsidRDefault="007A3922" w:rsidP="008F370B">
      <w:pPr>
        <w:jc w:val="both"/>
        <w:rPr>
          <w:b/>
          <w:bCs/>
        </w:rPr>
      </w:pPr>
    </w:p>
    <w:p w14:paraId="5420FAAD" w14:textId="77C7BE96" w:rsidR="007D4B8E" w:rsidRPr="00BA3A56" w:rsidRDefault="008E5D5B" w:rsidP="008F370B">
      <w:pPr>
        <w:jc w:val="both"/>
      </w:pPr>
      <w:r w:rsidRPr="00BA3A56">
        <w:rPr>
          <w:b/>
          <w:bCs/>
        </w:rPr>
        <w:t>Eelnõu</w:t>
      </w:r>
      <w:r w:rsidRPr="00BA3A56" w:rsidDel="006230C7">
        <w:rPr>
          <w:b/>
          <w:bCs/>
        </w:rPr>
        <w:t xml:space="preserve"> </w:t>
      </w:r>
      <w:r w:rsidRPr="00BA3A56">
        <w:rPr>
          <w:b/>
          <w:bCs/>
        </w:rPr>
        <w:t>§ 1 punkti</w:t>
      </w:r>
      <w:r w:rsidR="0035675D" w:rsidRPr="00BA3A56">
        <w:rPr>
          <w:b/>
          <w:bCs/>
        </w:rPr>
        <w:t>de</w:t>
      </w:r>
      <w:r w:rsidRPr="00BA3A56">
        <w:rPr>
          <w:b/>
          <w:bCs/>
        </w:rPr>
        <w:t xml:space="preserve">ga </w:t>
      </w:r>
      <w:r w:rsidR="008B295E" w:rsidRPr="00BA3A56">
        <w:rPr>
          <w:b/>
          <w:bCs/>
        </w:rPr>
        <w:t>33</w:t>
      </w:r>
      <w:r w:rsidR="0035675D" w:rsidRPr="00BA3A56">
        <w:rPr>
          <w:b/>
          <w:bCs/>
        </w:rPr>
        <w:t>–</w:t>
      </w:r>
      <w:r w:rsidR="008B295E" w:rsidRPr="00BA3A56">
        <w:rPr>
          <w:b/>
          <w:bCs/>
        </w:rPr>
        <w:t xml:space="preserve">37 </w:t>
      </w:r>
      <w:r w:rsidRPr="00BA3A56">
        <w:t xml:space="preserve">muudetakse </w:t>
      </w:r>
      <w:proofErr w:type="spellStart"/>
      <w:r w:rsidR="0035675D" w:rsidRPr="00BA3A56">
        <w:t>MaaParS</w:t>
      </w:r>
      <w:proofErr w:type="spellEnd"/>
      <w:r w:rsidR="0035675D" w:rsidRPr="00BA3A56">
        <w:t xml:space="preserve"> § 35 lõikeid 2, 4</w:t>
      </w:r>
      <w:r w:rsidR="00AE19F1" w:rsidRPr="00BA3A56">
        <w:t xml:space="preserve"> ja</w:t>
      </w:r>
      <w:r w:rsidR="0035675D" w:rsidRPr="00BA3A56">
        <w:t xml:space="preserve"> 6</w:t>
      </w:r>
      <w:r w:rsidR="00AE19F1" w:rsidRPr="00BA3A56">
        <w:t xml:space="preserve"> </w:t>
      </w:r>
      <w:r w:rsidR="0035675D" w:rsidRPr="00BA3A56">
        <w:t xml:space="preserve">ning </w:t>
      </w:r>
      <w:r w:rsidR="00DC64B2" w:rsidRPr="00BA3A56">
        <w:t>täiendatakse lõigetega</w:t>
      </w:r>
      <w:r w:rsidR="0035675D" w:rsidRPr="00BA3A56">
        <w:t xml:space="preserve"> </w:t>
      </w:r>
      <w:r w:rsidR="003D2FF8" w:rsidRPr="00BA3A56">
        <w:t>4</w:t>
      </w:r>
      <w:r w:rsidR="0035675D" w:rsidRPr="00BA3A56">
        <w:rPr>
          <w:vertAlign w:val="superscript"/>
        </w:rPr>
        <w:t>1</w:t>
      </w:r>
      <w:r w:rsidR="00AE19F1" w:rsidRPr="00BA3A56">
        <w:t>, 8 ja 9</w:t>
      </w:r>
      <w:r w:rsidR="0035675D" w:rsidRPr="00BA3A56">
        <w:t xml:space="preserve">. </w:t>
      </w:r>
      <w:r w:rsidR="00E95601" w:rsidRPr="00BA3A56">
        <w:t>M</w:t>
      </w:r>
      <w:r w:rsidR="0035675D" w:rsidRPr="00BA3A56">
        <w:t xml:space="preserve">uudatused on tingitud </w:t>
      </w:r>
      <w:r w:rsidR="00E95601" w:rsidRPr="00BA3A56">
        <w:t xml:space="preserve">maaparanduse alal tegutsevate ettevõtjate registri </w:t>
      </w:r>
      <w:r w:rsidR="00DC64B2" w:rsidRPr="00BA3A56">
        <w:t xml:space="preserve">ehk </w:t>
      </w:r>
      <w:proofErr w:type="spellStart"/>
      <w:r w:rsidR="00E95601" w:rsidRPr="00BA3A56">
        <w:t>MATER</w:t>
      </w:r>
      <w:r w:rsidR="00DC64B2" w:rsidRPr="00BA3A56">
        <w:t>-i</w:t>
      </w:r>
      <w:proofErr w:type="spellEnd"/>
      <w:r w:rsidR="00E95601" w:rsidRPr="00BA3A56">
        <w:t xml:space="preserve"> andmete üleviimisest majandustegevuse registrisse (edaspidi</w:t>
      </w:r>
      <w:r w:rsidR="00D326C8" w:rsidRPr="00BA3A56">
        <w:t xml:space="preserve"> ka</w:t>
      </w:r>
      <w:r w:rsidR="00E95601" w:rsidRPr="00BA3A56">
        <w:t xml:space="preserve"> </w:t>
      </w:r>
      <w:r w:rsidR="00E95601" w:rsidRPr="00BA3A56">
        <w:rPr>
          <w:i/>
        </w:rPr>
        <w:t>MTR</w:t>
      </w:r>
      <w:r w:rsidR="00E95601" w:rsidRPr="00BA3A56">
        <w:t>).</w:t>
      </w:r>
      <w:r w:rsidR="0035675D" w:rsidRPr="00BA3A56">
        <w:t xml:space="preserve"> </w:t>
      </w:r>
      <w:r w:rsidRPr="00BA3A56">
        <w:t xml:space="preserve">Muudatuse kohaselt viiakse </w:t>
      </w:r>
      <w:r w:rsidR="003D2FF8" w:rsidRPr="00BA3A56">
        <w:t>MATER</w:t>
      </w:r>
      <w:r w:rsidRPr="00BA3A56">
        <w:t xml:space="preserve"> andmed </w:t>
      </w:r>
      <w:r w:rsidR="003D2FF8" w:rsidRPr="00BA3A56">
        <w:t>MTR-i</w:t>
      </w:r>
      <w:r w:rsidRPr="00BA3A56">
        <w:t xml:space="preserve"> ja </w:t>
      </w:r>
      <w:r w:rsidR="003D2FF8" w:rsidRPr="00BA3A56">
        <w:t>MATER</w:t>
      </w:r>
      <w:r w:rsidRPr="00BA3A56">
        <w:t xml:space="preserve"> kaotatakse. </w:t>
      </w:r>
      <w:r w:rsidR="007A1AAC" w:rsidRPr="00BA3A56">
        <w:t>L</w:t>
      </w:r>
      <w:r w:rsidR="007D4B8E" w:rsidRPr="00BA3A56">
        <w:t>isaks sätestatakse l</w:t>
      </w:r>
      <w:r w:rsidR="007A1AAC" w:rsidRPr="00BA3A56">
        <w:t>õike</w:t>
      </w:r>
      <w:r w:rsidR="009209F5" w:rsidRPr="00BA3A56">
        <w:t>ga</w:t>
      </w:r>
      <w:r w:rsidR="007A1AAC" w:rsidRPr="00BA3A56">
        <w:t xml:space="preserve"> 4</w:t>
      </w:r>
      <w:r w:rsidR="007A1AAC" w:rsidRPr="00BA3A56">
        <w:rPr>
          <w:vertAlign w:val="superscript"/>
        </w:rPr>
        <w:t>1</w:t>
      </w:r>
      <w:r w:rsidR="007A1AAC" w:rsidRPr="00BA3A56">
        <w:t xml:space="preserve"> </w:t>
      </w:r>
      <w:r w:rsidR="009209F5" w:rsidRPr="00BA3A56">
        <w:t xml:space="preserve">väikesüsteemi ehituskava koostamisele erand, mille kohaselt ei pea ehituskava koostaja vastama vastutavale spetsialistile esitatud nõuetele. </w:t>
      </w:r>
      <w:r w:rsidR="007D4B8E" w:rsidRPr="00BA3A56">
        <w:t xml:space="preserve">Kehtivas seaduses kehtis see erand üksnes kraavkuivendusega väikesüsteemile. </w:t>
      </w:r>
    </w:p>
    <w:p w14:paraId="1C9A78C1" w14:textId="77777777" w:rsidR="0088483D" w:rsidRPr="00BA3A56" w:rsidRDefault="0088483D" w:rsidP="008F370B">
      <w:pPr>
        <w:jc w:val="both"/>
      </w:pPr>
    </w:p>
    <w:p w14:paraId="09B08884" w14:textId="68FF66D9" w:rsidR="00455641" w:rsidRPr="00BA3A56" w:rsidRDefault="009639B7" w:rsidP="00455641">
      <w:pPr>
        <w:jc w:val="both"/>
      </w:pPr>
      <w:r>
        <w:t>Maaparanduse alal tegutsev spetsialist esitab majandustegevuse teate MTR-i, kui ta tegutseb maaparanduse uurimistöö, projekteerimise, omanikujärelevalve, ekspertiisi või maaparandusehituse alal</w:t>
      </w:r>
      <w:r w:rsidR="007A1AAC">
        <w:t xml:space="preserve"> (lg </w:t>
      </w:r>
      <w:r w:rsidR="00205C86">
        <w:t>2</w:t>
      </w:r>
      <w:r w:rsidR="007A1AAC">
        <w:t>)</w:t>
      </w:r>
      <w:r>
        <w:t>.</w:t>
      </w:r>
      <w:r w:rsidR="007A1AAC">
        <w:t xml:space="preserve"> </w:t>
      </w:r>
      <w:r w:rsidR="00455641">
        <w:t xml:space="preserve">Lõikes 6 muudetakse registri nimetust, MATER asemel MTR. </w:t>
      </w:r>
      <w:commentRangeStart w:id="90"/>
      <w:r w:rsidR="00455641">
        <w:t>Lõike</w:t>
      </w:r>
      <w:r w:rsidR="00205C86">
        <w:t>ga</w:t>
      </w:r>
      <w:r w:rsidR="00455641">
        <w:t xml:space="preserve"> 8 </w:t>
      </w:r>
      <w:r w:rsidR="00EB7A85">
        <w:t xml:space="preserve">antakse </w:t>
      </w:r>
      <w:r w:rsidR="00455641">
        <w:t>ette</w:t>
      </w:r>
      <w:r w:rsidR="00EB7A85">
        <w:t>võtjale</w:t>
      </w:r>
      <w:r w:rsidR="00455641">
        <w:t xml:space="preserve"> võimalus esitada majandustegevuse teade koos vastutava spetsialisti kinnitusega </w:t>
      </w:r>
      <w:r w:rsidR="006E7D81">
        <w:t>MaRu</w:t>
      </w:r>
      <w:r w:rsidR="00455641">
        <w:t xml:space="preserve">-le, kes kannab teates ja vastutava spetsialisti kinnituses sisalduvad andmed MTR-i (lg 8). </w:t>
      </w:r>
      <w:r w:rsidR="009411B0">
        <w:t>Ka siis, kui vastutav spetsialist ei esita kinnitust või kinnitusest loobumis</w:t>
      </w:r>
      <w:r w:rsidR="00205C86">
        <w:t>e teadet</w:t>
      </w:r>
      <w:r w:rsidR="009411B0">
        <w:t xml:space="preserve"> Eesti teabevärava kaudu, </w:t>
      </w:r>
      <w:commentRangeStart w:id="91"/>
      <w:r w:rsidR="009411B0">
        <w:t xml:space="preserve">võib ta esitada selle </w:t>
      </w:r>
      <w:r w:rsidR="006E7D81">
        <w:t>MaRu</w:t>
      </w:r>
      <w:r w:rsidR="009411B0">
        <w:t>-le</w:t>
      </w:r>
      <w:commentRangeEnd w:id="91"/>
      <w:r>
        <w:commentReference w:id="91"/>
      </w:r>
      <w:r w:rsidR="009411B0">
        <w:t>, kes kannab</w:t>
      </w:r>
      <w:r w:rsidR="00455641">
        <w:t xml:space="preserve"> </w:t>
      </w:r>
      <w:r w:rsidR="009411B0">
        <w:t xml:space="preserve">teates ja vastutava spetsialisti kinnituses olevad </w:t>
      </w:r>
      <w:r w:rsidR="00455641">
        <w:t>vastutava spetsialisti andmeid</w:t>
      </w:r>
      <w:r w:rsidR="00AE19F1">
        <w:t xml:space="preserve"> MTR-i</w:t>
      </w:r>
      <w:r w:rsidR="00455641">
        <w:t xml:space="preserve"> (lg 9</w:t>
      </w:r>
      <w:r w:rsidR="00205C86">
        <w:t>).</w:t>
      </w:r>
      <w:commentRangeEnd w:id="90"/>
      <w:r>
        <w:commentReference w:id="90"/>
      </w:r>
    </w:p>
    <w:p w14:paraId="5B947C6E" w14:textId="5471D4D1" w:rsidR="009639B7" w:rsidRPr="00BA3A56" w:rsidRDefault="009639B7" w:rsidP="008F370B">
      <w:pPr>
        <w:jc w:val="both"/>
      </w:pPr>
    </w:p>
    <w:p w14:paraId="6F478DF3" w14:textId="27FBEABB" w:rsidR="008E5D5B" w:rsidRPr="00BA3A56" w:rsidRDefault="008E5D5B" w:rsidP="008F370B">
      <w:pPr>
        <w:jc w:val="both"/>
      </w:pPr>
      <w:r w:rsidRPr="00BA3A56">
        <w:t>Muudatus aitab koondada</w:t>
      </w:r>
      <w:r w:rsidR="00004258" w:rsidRPr="00BA3A56">
        <w:t xml:space="preserve"> ehitamisega seotud</w:t>
      </w:r>
      <w:r w:rsidRPr="00BA3A56">
        <w:t xml:space="preserve"> majandustegevuse andmed ühte </w:t>
      </w:r>
      <w:r w:rsidR="00004258" w:rsidRPr="00BA3A56">
        <w:t xml:space="preserve">registrisse ja suurendab maaparandusehitusega seotud isikute andmete nähtavust </w:t>
      </w:r>
      <w:r w:rsidRPr="00BA3A56">
        <w:t xml:space="preserve">ning lihtsustab nende andmete </w:t>
      </w:r>
      <w:r w:rsidR="00004258" w:rsidRPr="00BA3A56">
        <w:t xml:space="preserve">kasutamist nendest andmetest huvitatud isikutele. </w:t>
      </w:r>
    </w:p>
    <w:p w14:paraId="4656BA4D" w14:textId="77777777" w:rsidR="003A24D0" w:rsidRPr="00BA3A56" w:rsidRDefault="003A24D0" w:rsidP="008F370B">
      <w:pPr>
        <w:jc w:val="both"/>
      </w:pPr>
    </w:p>
    <w:p w14:paraId="68835E17" w14:textId="5FC7F133" w:rsidR="00430598" w:rsidRPr="00BA3A56" w:rsidRDefault="002C542C" w:rsidP="008F370B">
      <w:pPr>
        <w:jc w:val="both"/>
      </w:pPr>
      <w:bookmarkStart w:id="92" w:name="_Hlk198212210"/>
      <w:r w:rsidRPr="00BA3A56">
        <w:rPr>
          <w:b/>
          <w:bCs/>
        </w:rPr>
        <w:t>Eelnõu</w:t>
      </w:r>
      <w:r w:rsidRPr="00BA3A56" w:rsidDel="006230C7">
        <w:rPr>
          <w:b/>
          <w:bCs/>
        </w:rPr>
        <w:t xml:space="preserve"> </w:t>
      </w:r>
      <w:r w:rsidRPr="00BA3A56">
        <w:rPr>
          <w:b/>
          <w:bCs/>
        </w:rPr>
        <w:t>§ 1 punktiga</w:t>
      </w:r>
      <w:r w:rsidRPr="00BA3A56" w:rsidDel="008B295E">
        <w:rPr>
          <w:b/>
          <w:bCs/>
        </w:rPr>
        <w:t xml:space="preserve"> </w:t>
      </w:r>
      <w:r w:rsidR="008B295E" w:rsidRPr="00BA3A56">
        <w:rPr>
          <w:b/>
          <w:bCs/>
        </w:rPr>
        <w:t xml:space="preserve">38 </w:t>
      </w:r>
      <w:r w:rsidR="00D317A4" w:rsidRPr="00BA3A56">
        <w:t xml:space="preserve">täiendatakse </w:t>
      </w:r>
      <w:proofErr w:type="spellStart"/>
      <w:r w:rsidR="00D317A4" w:rsidRPr="00BA3A56">
        <w:t>MaaParS</w:t>
      </w:r>
      <w:proofErr w:type="spellEnd"/>
      <w:r w:rsidR="00D317A4" w:rsidRPr="00BA3A56">
        <w:t xml:space="preserve"> § 36 lõikeid 2 ja 3 </w:t>
      </w:r>
      <w:r w:rsidR="00430598" w:rsidRPr="00BA3A56">
        <w:t>ajavahemik</w:t>
      </w:r>
      <w:r w:rsidR="00D317A4" w:rsidRPr="00BA3A56">
        <w:t>uga</w:t>
      </w:r>
      <w:r w:rsidR="00430598" w:rsidRPr="00BA3A56">
        <w:t xml:space="preserve">, millise aja jooksul peab vastutav spetsialist olema saanud töökogemuse. </w:t>
      </w:r>
      <w:r w:rsidR="00120F60" w:rsidRPr="00BA3A56">
        <w:t>Vastutava spetsialistina alustades pole oluline üksnes töökogemuse kestvus (vähemalt kolm aastat), vaid ka see, kui kaua aega tagasi töökogemus on omandatud.</w:t>
      </w:r>
      <w:r w:rsidR="001C6391" w:rsidRPr="00BA3A56">
        <w:t xml:space="preserve"> </w:t>
      </w:r>
      <w:r w:rsidR="00430598" w:rsidRPr="00BA3A56">
        <w:t>Kehtivas regulatsioonis on vastutava spetsialistina tegutsemiseks vajalik töökogemus kolm aastat</w:t>
      </w:r>
      <w:r w:rsidR="00F672CD" w:rsidRPr="00BA3A56">
        <w:t>. S</w:t>
      </w:r>
      <w:r w:rsidR="00430598" w:rsidRPr="00BA3A56">
        <w:t>eejuures ei ole piiratud, millise ajaperioodi jooksul peab olema kolmeaastane töökogemus omandatud. Eelnõu</w:t>
      </w:r>
      <w:r w:rsidR="00D317A4" w:rsidRPr="00BA3A56">
        <w:t>ga</w:t>
      </w:r>
      <w:r w:rsidR="004F0878" w:rsidRPr="00BA3A56">
        <w:rPr>
          <w:b/>
          <w:bCs/>
        </w:rPr>
        <w:t xml:space="preserve"> </w:t>
      </w:r>
      <w:r w:rsidR="00430598" w:rsidRPr="00BA3A56">
        <w:t xml:space="preserve">kavandatakse </w:t>
      </w:r>
      <w:r w:rsidR="00EB6C35" w:rsidRPr="00BA3A56">
        <w:t xml:space="preserve">sätestada </w:t>
      </w:r>
      <w:r w:rsidR="00430598" w:rsidRPr="00BA3A56">
        <w:t>ajapiirang, milleks on 15 aastat.</w:t>
      </w:r>
      <w:r w:rsidR="00254512" w:rsidRPr="00BA3A56">
        <w:t xml:space="preserve"> </w:t>
      </w:r>
      <w:r w:rsidR="00430598" w:rsidRPr="00BA3A56">
        <w:t>Vastutava spetsialisti</w:t>
      </w:r>
      <w:r w:rsidR="00753182" w:rsidRPr="00BA3A56">
        <w:t>na tööt</w:t>
      </w:r>
      <w:r w:rsidR="005B71D8" w:rsidRPr="00BA3A56">
        <w:t>am</w:t>
      </w:r>
      <w:r w:rsidR="00753182" w:rsidRPr="00BA3A56">
        <w:t xml:space="preserve">ise </w:t>
      </w:r>
      <w:r w:rsidR="00430598" w:rsidRPr="00BA3A56">
        <w:t>eeldus</w:t>
      </w:r>
      <w:r w:rsidR="00753182" w:rsidRPr="00BA3A56">
        <w:t>ed</w:t>
      </w:r>
      <w:r w:rsidR="00430598" w:rsidRPr="00BA3A56">
        <w:t xml:space="preserve"> tegevusalade kaupa on toodud tabelis </w:t>
      </w:r>
      <w:r w:rsidR="00EE1E99" w:rsidRPr="00BA3A56">
        <w:t>3</w:t>
      </w:r>
      <w:r w:rsidR="00420BB0" w:rsidRPr="00BA3A56">
        <w:t>.</w:t>
      </w:r>
    </w:p>
    <w:tbl>
      <w:tblPr>
        <w:tblW w:w="9076" w:type="dxa"/>
        <w:tblCellMar>
          <w:left w:w="70" w:type="dxa"/>
          <w:right w:w="70" w:type="dxa"/>
        </w:tblCellMar>
        <w:tblLook w:val="04A0" w:firstRow="1" w:lastRow="0" w:firstColumn="1" w:lastColumn="0" w:noHBand="0" w:noVBand="1"/>
      </w:tblPr>
      <w:tblGrid>
        <w:gridCol w:w="1701"/>
        <w:gridCol w:w="4253"/>
        <w:gridCol w:w="3122"/>
      </w:tblGrid>
      <w:tr w:rsidR="00DC0BDA" w:rsidRPr="00BA3A56" w14:paraId="311DE251" w14:textId="77777777" w:rsidTr="2C8150C6">
        <w:trPr>
          <w:gridAfter w:val="1"/>
          <w:wAfter w:w="3122" w:type="dxa"/>
          <w:trHeight w:val="450"/>
        </w:trPr>
        <w:tc>
          <w:tcPr>
            <w:tcW w:w="5954" w:type="dxa"/>
            <w:gridSpan w:val="2"/>
            <w:tcBorders>
              <w:top w:val="nil"/>
              <w:left w:val="nil"/>
              <w:bottom w:val="nil"/>
              <w:right w:val="nil"/>
            </w:tcBorders>
            <w:noWrap/>
            <w:vAlign w:val="bottom"/>
            <w:hideMark/>
          </w:tcPr>
          <w:p w14:paraId="12BD8561" w14:textId="77777777" w:rsidR="00430598" w:rsidRPr="00BA3A56" w:rsidRDefault="00430598" w:rsidP="008F370B">
            <w:pPr>
              <w:rPr>
                <w:b/>
                <w:bCs/>
                <w:lang w:eastAsia="et-EE"/>
              </w:rPr>
            </w:pPr>
            <w:bookmarkStart w:id="93" w:name="RANGE!B1:D12"/>
            <w:bookmarkStart w:id="94" w:name="_Hlk176510163"/>
          </w:p>
          <w:p w14:paraId="72AB4FB6" w14:textId="0CEF6C44" w:rsidR="00430598" w:rsidRPr="00BA3A56" w:rsidRDefault="00430598" w:rsidP="008F370B">
            <w:pPr>
              <w:rPr>
                <w:lang w:eastAsia="et-EE"/>
              </w:rPr>
            </w:pPr>
            <w:r w:rsidRPr="00BA3A56">
              <w:rPr>
                <w:b/>
                <w:bCs/>
                <w:lang w:eastAsia="et-EE"/>
              </w:rPr>
              <w:t>TABEL</w:t>
            </w:r>
            <w:r w:rsidR="00D95AEC" w:rsidRPr="00BA3A56">
              <w:rPr>
                <w:b/>
                <w:bCs/>
                <w:lang w:eastAsia="et-EE"/>
              </w:rPr>
              <w:t xml:space="preserve"> </w:t>
            </w:r>
            <w:r w:rsidR="00EE1E99" w:rsidRPr="00BA3A56">
              <w:rPr>
                <w:b/>
                <w:bCs/>
                <w:lang w:eastAsia="et-EE"/>
              </w:rPr>
              <w:t>3</w:t>
            </w:r>
            <w:r w:rsidRPr="00BA3A56">
              <w:rPr>
                <w:b/>
                <w:bCs/>
                <w:lang w:eastAsia="et-EE"/>
              </w:rPr>
              <w:t>:</w:t>
            </w:r>
            <w:r w:rsidRPr="00BA3A56">
              <w:rPr>
                <w:lang w:eastAsia="et-EE"/>
              </w:rPr>
              <w:t xml:space="preserve"> </w:t>
            </w:r>
            <w:r w:rsidR="00677BB3" w:rsidRPr="00BA3A56">
              <w:rPr>
                <w:lang w:eastAsia="et-EE"/>
              </w:rPr>
              <w:t xml:space="preserve">Vastutava </w:t>
            </w:r>
            <w:r w:rsidRPr="00BA3A56">
              <w:rPr>
                <w:lang w:eastAsia="et-EE"/>
              </w:rPr>
              <w:t xml:space="preserve">spetsialistina töötamise eeldused </w:t>
            </w:r>
            <w:bookmarkEnd w:id="93"/>
          </w:p>
        </w:tc>
      </w:tr>
      <w:tr w:rsidR="00DC0BDA" w:rsidRPr="00BA3A56" w14:paraId="672BDBD2" w14:textId="77777777" w:rsidTr="2C8150C6">
        <w:trPr>
          <w:trHeight w:val="630"/>
        </w:trPr>
        <w:tc>
          <w:tcPr>
            <w:tcW w:w="9076" w:type="dxa"/>
            <w:gridSpan w:val="3"/>
            <w:tcBorders>
              <w:top w:val="single" w:sz="8" w:space="0" w:color="auto"/>
              <w:left w:val="single" w:sz="8" w:space="0" w:color="auto"/>
              <w:bottom w:val="single" w:sz="4" w:space="0" w:color="000000" w:themeColor="text1"/>
              <w:right w:val="single" w:sz="8" w:space="0" w:color="000000" w:themeColor="text1"/>
            </w:tcBorders>
            <w:shd w:val="clear" w:color="auto" w:fill="D9D9D9" w:themeFill="background1" w:themeFillShade="D9"/>
            <w:noWrap/>
            <w:vAlign w:val="center"/>
            <w:hideMark/>
          </w:tcPr>
          <w:p w14:paraId="6280182A" w14:textId="58192965" w:rsidR="00430598" w:rsidRPr="00BA3A56" w:rsidRDefault="00430598" w:rsidP="008F370B">
            <w:pPr>
              <w:ind w:right="1499"/>
              <w:rPr>
                <w:lang w:eastAsia="et-EE"/>
              </w:rPr>
            </w:pPr>
            <w:r w:rsidRPr="00BA3A56">
              <w:rPr>
                <w:lang w:eastAsia="et-EE"/>
              </w:rPr>
              <w:t xml:space="preserve">                                           </w:t>
            </w:r>
            <w:r w:rsidR="007779A7" w:rsidRPr="00BA3A56">
              <w:rPr>
                <w:b/>
                <w:bCs/>
                <w:lang w:eastAsia="et-EE"/>
              </w:rPr>
              <w:t xml:space="preserve">Vastutav </w:t>
            </w:r>
            <w:r w:rsidRPr="00BA3A56">
              <w:rPr>
                <w:b/>
                <w:bCs/>
                <w:lang w:eastAsia="et-EE"/>
              </w:rPr>
              <w:t>spetsialist</w:t>
            </w:r>
          </w:p>
        </w:tc>
      </w:tr>
      <w:tr w:rsidR="00DC0BDA" w:rsidRPr="00BA3A56" w14:paraId="180A91D6" w14:textId="77777777" w:rsidTr="2C8150C6">
        <w:trPr>
          <w:trHeight w:val="880"/>
        </w:trPr>
        <w:tc>
          <w:tcPr>
            <w:tcW w:w="1701" w:type="dxa"/>
            <w:tcBorders>
              <w:top w:val="nil"/>
              <w:left w:val="single" w:sz="8" w:space="0" w:color="auto"/>
              <w:bottom w:val="single" w:sz="8" w:space="0" w:color="auto"/>
              <w:right w:val="single" w:sz="8" w:space="0" w:color="auto"/>
            </w:tcBorders>
            <w:shd w:val="clear" w:color="auto" w:fill="8DB3E2" w:themeFill="text2" w:themeFillTint="66"/>
            <w:noWrap/>
            <w:vAlign w:val="center"/>
            <w:hideMark/>
          </w:tcPr>
          <w:p w14:paraId="189CFBF5" w14:textId="7A6FFAB9" w:rsidR="00430598" w:rsidRPr="00BA3A56" w:rsidRDefault="00430598" w:rsidP="008F370B">
            <w:pPr>
              <w:jc w:val="center"/>
              <w:rPr>
                <w:b/>
                <w:bCs/>
                <w:lang w:eastAsia="et-EE"/>
              </w:rPr>
            </w:pPr>
            <w:r w:rsidRPr="00BA3A56">
              <w:rPr>
                <w:b/>
                <w:bCs/>
                <w:lang w:eastAsia="et-EE"/>
              </w:rPr>
              <w:t>Tegevusala:</w:t>
            </w:r>
          </w:p>
        </w:tc>
        <w:tc>
          <w:tcPr>
            <w:tcW w:w="4253" w:type="dxa"/>
            <w:tcBorders>
              <w:top w:val="nil"/>
              <w:left w:val="nil"/>
              <w:bottom w:val="single" w:sz="8" w:space="0" w:color="auto"/>
              <w:right w:val="nil"/>
            </w:tcBorders>
            <w:shd w:val="clear" w:color="auto" w:fill="C6D9F1" w:themeFill="text2" w:themeFillTint="33"/>
            <w:noWrap/>
            <w:vAlign w:val="center"/>
            <w:hideMark/>
          </w:tcPr>
          <w:p w14:paraId="597A925C" w14:textId="77777777" w:rsidR="00430598" w:rsidRPr="00BA3A56" w:rsidRDefault="00430598" w:rsidP="008F370B">
            <w:pPr>
              <w:jc w:val="center"/>
              <w:rPr>
                <w:b/>
                <w:bCs/>
                <w:lang w:eastAsia="et-EE"/>
              </w:rPr>
            </w:pPr>
            <w:r w:rsidRPr="00BA3A56">
              <w:rPr>
                <w:b/>
                <w:bCs/>
                <w:lang w:eastAsia="et-EE"/>
              </w:rPr>
              <w:t>Uurimine, projekteerimine, omanikujärelevalve, ekspertiis</w:t>
            </w:r>
          </w:p>
        </w:tc>
        <w:tc>
          <w:tcPr>
            <w:tcW w:w="3122" w:type="dxa"/>
            <w:tcBorders>
              <w:top w:val="nil"/>
              <w:left w:val="single" w:sz="8" w:space="0" w:color="auto"/>
              <w:bottom w:val="single" w:sz="8" w:space="0" w:color="auto"/>
              <w:right w:val="single" w:sz="8" w:space="0" w:color="auto"/>
            </w:tcBorders>
            <w:shd w:val="clear" w:color="auto" w:fill="C6D9F1" w:themeFill="text2" w:themeFillTint="33"/>
            <w:noWrap/>
            <w:vAlign w:val="center"/>
            <w:hideMark/>
          </w:tcPr>
          <w:p w14:paraId="4E4DC1A4" w14:textId="77777777" w:rsidR="00430598" w:rsidRPr="00BA3A56" w:rsidRDefault="00430598" w:rsidP="008F370B">
            <w:pPr>
              <w:jc w:val="center"/>
              <w:rPr>
                <w:b/>
                <w:bCs/>
                <w:lang w:eastAsia="et-EE"/>
              </w:rPr>
            </w:pPr>
            <w:r w:rsidRPr="00BA3A56">
              <w:rPr>
                <w:b/>
                <w:bCs/>
                <w:lang w:eastAsia="et-EE"/>
              </w:rPr>
              <w:t>Ehitamine</w:t>
            </w:r>
          </w:p>
        </w:tc>
      </w:tr>
      <w:tr w:rsidR="00DC0BDA" w:rsidRPr="00BA3A56" w14:paraId="16581CE4" w14:textId="77777777" w:rsidTr="2C8150C6">
        <w:trPr>
          <w:trHeight w:val="1019"/>
        </w:trPr>
        <w:tc>
          <w:tcPr>
            <w:tcW w:w="1701" w:type="dxa"/>
            <w:tcBorders>
              <w:top w:val="single" w:sz="8" w:space="0" w:color="auto"/>
              <w:left w:val="single" w:sz="8" w:space="0" w:color="auto"/>
              <w:bottom w:val="single" w:sz="4" w:space="0" w:color="auto"/>
              <w:right w:val="single" w:sz="8" w:space="0" w:color="auto"/>
            </w:tcBorders>
            <w:shd w:val="clear" w:color="auto" w:fill="D6E3BC" w:themeFill="accent3" w:themeFillTint="66"/>
            <w:noWrap/>
            <w:vAlign w:val="center"/>
          </w:tcPr>
          <w:p w14:paraId="149170C5" w14:textId="30C01A20" w:rsidR="005B71D8" w:rsidRPr="00BA3A56" w:rsidRDefault="005B71D8" w:rsidP="008F370B">
            <w:pPr>
              <w:jc w:val="center"/>
              <w:rPr>
                <w:b/>
                <w:bCs/>
                <w:lang w:eastAsia="et-EE"/>
              </w:rPr>
            </w:pPr>
            <w:r w:rsidRPr="00BA3A56">
              <w:rPr>
                <w:b/>
                <w:bCs/>
                <w:lang w:eastAsia="et-EE"/>
              </w:rPr>
              <w:t>Haridus:</w:t>
            </w:r>
          </w:p>
        </w:tc>
        <w:tc>
          <w:tcPr>
            <w:tcW w:w="4253" w:type="dxa"/>
            <w:tcBorders>
              <w:top w:val="nil"/>
              <w:left w:val="nil"/>
              <w:bottom w:val="single" w:sz="8" w:space="0" w:color="auto"/>
              <w:right w:val="nil"/>
            </w:tcBorders>
            <w:shd w:val="clear" w:color="auto" w:fill="EAF1DD" w:themeFill="accent3" w:themeFillTint="33"/>
            <w:noWrap/>
            <w:vAlign w:val="center"/>
          </w:tcPr>
          <w:p w14:paraId="2A9FE633" w14:textId="3DEF1B88" w:rsidR="005B71D8" w:rsidRPr="00BA3A56" w:rsidRDefault="00D334C6" w:rsidP="008F370B">
            <w:pPr>
              <w:jc w:val="center"/>
              <w:rPr>
                <w:lang w:eastAsia="et-EE"/>
              </w:rPr>
            </w:pPr>
            <w:r w:rsidRPr="00BA3A56">
              <w:rPr>
                <w:u w:val="single"/>
                <w:lang w:eastAsia="et-EE"/>
              </w:rPr>
              <w:t>erialane</w:t>
            </w:r>
            <w:r w:rsidRPr="00BA3A56">
              <w:rPr>
                <w:lang w:eastAsia="et-EE"/>
              </w:rPr>
              <w:t xml:space="preserve"> kõrgharidus</w:t>
            </w:r>
          </w:p>
        </w:tc>
        <w:tc>
          <w:tcPr>
            <w:tcW w:w="3122" w:type="dxa"/>
            <w:tcBorders>
              <w:top w:val="nil"/>
              <w:left w:val="single" w:sz="8" w:space="0" w:color="auto"/>
              <w:bottom w:val="single" w:sz="8" w:space="0" w:color="auto"/>
              <w:right w:val="single" w:sz="8" w:space="0" w:color="auto"/>
            </w:tcBorders>
            <w:shd w:val="clear" w:color="auto" w:fill="EAF1DD" w:themeFill="accent3" w:themeFillTint="33"/>
            <w:noWrap/>
            <w:vAlign w:val="center"/>
          </w:tcPr>
          <w:p w14:paraId="534EEFF3" w14:textId="1015116A" w:rsidR="005B71D8" w:rsidRPr="00BA3A56" w:rsidRDefault="00D334C6" w:rsidP="008F370B">
            <w:pPr>
              <w:jc w:val="center"/>
              <w:rPr>
                <w:lang w:eastAsia="et-EE"/>
              </w:rPr>
            </w:pPr>
            <w:r w:rsidRPr="00BA3A56">
              <w:rPr>
                <w:u w:val="single"/>
                <w:lang w:eastAsia="et-EE"/>
              </w:rPr>
              <w:t>erialane</w:t>
            </w:r>
            <w:r w:rsidRPr="00BA3A56">
              <w:rPr>
                <w:lang w:eastAsia="et-EE"/>
              </w:rPr>
              <w:t xml:space="preserve"> keskeri- või kutsekeskharidus või sellele vastav kvalifikatsioon</w:t>
            </w:r>
          </w:p>
        </w:tc>
      </w:tr>
      <w:tr w:rsidR="00DC0BDA" w:rsidRPr="00BA3A56" w14:paraId="26245CA6" w14:textId="77777777" w:rsidTr="2C8150C6">
        <w:trPr>
          <w:trHeight w:val="1155"/>
        </w:trPr>
        <w:tc>
          <w:tcPr>
            <w:tcW w:w="1701" w:type="dxa"/>
            <w:tcBorders>
              <w:top w:val="single" w:sz="4" w:space="0" w:color="auto"/>
              <w:left w:val="single" w:sz="8" w:space="0" w:color="auto"/>
              <w:bottom w:val="single" w:sz="8" w:space="0" w:color="auto"/>
              <w:right w:val="single" w:sz="8" w:space="0" w:color="auto"/>
            </w:tcBorders>
            <w:shd w:val="clear" w:color="auto" w:fill="D6E3BC" w:themeFill="accent3" w:themeFillTint="66"/>
            <w:noWrap/>
            <w:vAlign w:val="center"/>
            <w:hideMark/>
          </w:tcPr>
          <w:p w14:paraId="60526890" w14:textId="77777777" w:rsidR="00430598" w:rsidRPr="00BA3A56" w:rsidRDefault="00430598" w:rsidP="008F370B">
            <w:pPr>
              <w:jc w:val="right"/>
              <w:rPr>
                <w:b/>
                <w:bCs/>
                <w:lang w:eastAsia="et-EE"/>
              </w:rPr>
            </w:pPr>
            <w:r w:rsidRPr="00BA3A56">
              <w:rPr>
                <w:b/>
                <w:bCs/>
                <w:lang w:eastAsia="et-EE"/>
              </w:rPr>
              <w:t xml:space="preserve">Töökogemus: </w:t>
            </w:r>
          </w:p>
        </w:tc>
        <w:tc>
          <w:tcPr>
            <w:tcW w:w="7375" w:type="dxa"/>
            <w:gridSpan w:val="2"/>
            <w:tcBorders>
              <w:top w:val="nil"/>
              <w:left w:val="nil"/>
              <w:bottom w:val="single" w:sz="8" w:space="0" w:color="auto"/>
              <w:right w:val="single" w:sz="8" w:space="0" w:color="000000" w:themeColor="text1"/>
            </w:tcBorders>
            <w:shd w:val="clear" w:color="auto" w:fill="EAF1DD" w:themeFill="accent3" w:themeFillTint="33"/>
            <w:vAlign w:val="center"/>
            <w:hideMark/>
          </w:tcPr>
          <w:p w14:paraId="17E25536" w14:textId="77777777" w:rsidR="0011276E" w:rsidRPr="00BA3A56" w:rsidRDefault="00430598" w:rsidP="008F370B">
            <w:pPr>
              <w:jc w:val="center"/>
              <w:rPr>
                <w:lang w:eastAsia="et-EE"/>
              </w:rPr>
            </w:pPr>
            <w:r w:rsidRPr="00BA3A56">
              <w:rPr>
                <w:u w:val="single"/>
                <w:lang w:eastAsia="et-EE"/>
              </w:rPr>
              <w:t>viimase 15 aasta</w:t>
            </w:r>
            <w:r w:rsidRPr="00BA3A56">
              <w:rPr>
                <w:lang w:eastAsia="et-EE"/>
              </w:rPr>
              <w:t xml:space="preserve"> jooksul töökogemus </w:t>
            </w:r>
            <w:r w:rsidRPr="00BA3A56">
              <w:rPr>
                <w:u w:val="single"/>
                <w:lang w:eastAsia="et-EE"/>
              </w:rPr>
              <w:t>vastaval ametialal</w:t>
            </w:r>
            <w:r w:rsidRPr="00BA3A56">
              <w:rPr>
                <w:lang w:eastAsia="et-EE"/>
              </w:rPr>
              <w:t xml:space="preserve"> </w:t>
            </w:r>
          </w:p>
          <w:p w14:paraId="54824F2D" w14:textId="745FBCFE" w:rsidR="00430598" w:rsidRPr="00BA3A56" w:rsidRDefault="00430598" w:rsidP="008F370B">
            <w:pPr>
              <w:jc w:val="center"/>
              <w:rPr>
                <w:lang w:eastAsia="et-EE"/>
              </w:rPr>
            </w:pPr>
            <w:r w:rsidRPr="00BA3A56">
              <w:rPr>
                <w:lang w:eastAsia="et-EE"/>
              </w:rPr>
              <w:t xml:space="preserve">vähemalt </w:t>
            </w:r>
            <w:r w:rsidRPr="00BA3A56">
              <w:rPr>
                <w:u w:val="single"/>
                <w:lang w:eastAsia="et-EE"/>
              </w:rPr>
              <w:t>kolm</w:t>
            </w:r>
            <w:r w:rsidRPr="00BA3A56">
              <w:rPr>
                <w:lang w:eastAsia="et-EE"/>
              </w:rPr>
              <w:t xml:space="preserve"> aastat</w:t>
            </w:r>
          </w:p>
        </w:tc>
      </w:tr>
      <w:tr w:rsidR="00DC0BDA" w:rsidRPr="00BA3A56" w14:paraId="7ABC6615" w14:textId="77777777" w:rsidTr="2C8150C6">
        <w:trPr>
          <w:trHeight w:val="283"/>
        </w:trPr>
        <w:tc>
          <w:tcPr>
            <w:tcW w:w="9076" w:type="dxa"/>
            <w:gridSpan w:val="3"/>
            <w:tcBorders>
              <w:top w:val="nil"/>
              <w:left w:val="nil"/>
              <w:bottom w:val="nil"/>
              <w:right w:val="nil"/>
            </w:tcBorders>
            <w:vAlign w:val="bottom"/>
            <w:hideMark/>
          </w:tcPr>
          <w:p w14:paraId="5C0303FA" w14:textId="1BC3AB34" w:rsidR="00430598" w:rsidRPr="00BA3A56" w:rsidRDefault="00430598" w:rsidP="008F370B">
            <w:pPr>
              <w:jc w:val="center"/>
              <w:rPr>
                <w:sz w:val="22"/>
                <w:szCs w:val="22"/>
                <w:lang w:eastAsia="et-EE"/>
              </w:rPr>
            </w:pPr>
          </w:p>
        </w:tc>
      </w:tr>
      <w:tr w:rsidR="00DC0BDA" w:rsidRPr="00BA3A56" w14:paraId="649A05EF" w14:textId="77777777" w:rsidTr="2C8150C6">
        <w:trPr>
          <w:trHeight w:val="570"/>
        </w:trPr>
        <w:tc>
          <w:tcPr>
            <w:tcW w:w="9076" w:type="dxa"/>
            <w:gridSpan w:val="3"/>
            <w:tcBorders>
              <w:top w:val="nil"/>
              <w:left w:val="nil"/>
              <w:bottom w:val="nil"/>
              <w:right w:val="nil"/>
            </w:tcBorders>
            <w:vAlign w:val="bottom"/>
            <w:hideMark/>
          </w:tcPr>
          <w:p w14:paraId="7A9B6E35" w14:textId="77B1B35C" w:rsidR="004F0878" w:rsidRPr="00BA3A56" w:rsidRDefault="005B71D8" w:rsidP="008F370B">
            <w:pPr>
              <w:jc w:val="both"/>
            </w:pPr>
            <w:r w:rsidRPr="00BA3A56">
              <w:t>Vastutav spetsialist vastutab</w:t>
            </w:r>
            <w:r w:rsidR="00F26D48" w:rsidRPr="00BA3A56">
              <w:t xml:space="preserve"> maaparandusalal tegutsevas</w:t>
            </w:r>
            <w:r w:rsidRPr="00BA3A56">
              <w:t xml:space="preserve"> ettevõttes asjaomasel alal ka nende töötajate</w:t>
            </w:r>
            <w:r w:rsidR="00CB086C" w:rsidRPr="00BA3A56">
              <w:t xml:space="preserve"> töö eest</w:t>
            </w:r>
            <w:r w:rsidRPr="00BA3A56">
              <w:t xml:space="preserve">, kes ei ole vastutavad spetsialistid. </w:t>
            </w:r>
            <w:r w:rsidR="00F71F59" w:rsidRPr="00BA3A56">
              <w:t>S</w:t>
            </w:r>
            <w:r w:rsidR="002C2157" w:rsidRPr="00BA3A56">
              <w:t>uur</w:t>
            </w:r>
            <w:r w:rsidR="00F71F59" w:rsidRPr="00BA3A56">
              <w:t>e</w:t>
            </w:r>
            <w:r w:rsidR="002C2157" w:rsidRPr="00BA3A56">
              <w:t>mal või vähemal määral muutuvad aja jooksul nii</w:t>
            </w:r>
            <w:r w:rsidR="00F94C72" w:rsidRPr="00BA3A56">
              <w:t xml:space="preserve"> ehitusmaterjalid, -masinad, projekteerimisnormid kui ka seadusandlus.</w:t>
            </w:r>
            <w:r w:rsidR="00F71F59" w:rsidRPr="00BA3A56">
              <w:t xml:space="preserve"> Seetõttu on vastutava spetsialistina tööd alustades eriti oluline toetuda töökogemusele, mis jääb vahetult </w:t>
            </w:r>
            <w:r w:rsidR="0057757F" w:rsidRPr="00BA3A56">
              <w:t xml:space="preserve">vastutava spetsialistina </w:t>
            </w:r>
            <w:r w:rsidR="00EB6C35" w:rsidRPr="00BA3A56">
              <w:t>tegutsema hakkamisele</w:t>
            </w:r>
            <w:r w:rsidR="0057757F" w:rsidRPr="00BA3A56">
              <w:t xml:space="preserve"> </w:t>
            </w:r>
            <w:r w:rsidR="00F71F59" w:rsidRPr="00BA3A56">
              <w:t>eelnevasse</w:t>
            </w:r>
            <w:r w:rsidR="000746E6" w:rsidRPr="00BA3A56">
              <w:t xml:space="preserve"> 15 aasta</w:t>
            </w:r>
            <w:r w:rsidR="00CB086C" w:rsidRPr="00BA3A56">
              <w:t>sesse</w:t>
            </w:r>
            <w:r w:rsidR="00F71F59" w:rsidRPr="00BA3A56">
              <w:t xml:space="preserve"> ajavahemikku.</w:t>
            </w:r>
            <w:r w:rsidR="004F0878" w:rsidRPr="00BA3A56">
              <w:rPr>
                <w:b/>
                <w:bCs/>
              </w:rPr>
              <w:t xml:space="preserve"> </w:t>
            </w:r>
            <w:r w:rsidR="004F0878" w:rsidRPr="00BA3A56">
              <w:t xml:space="preserve">Eelnõu § 1 punktiga </w:t>
            </w:r>
            <w:r w:rsidR="00420BB0" w:rsidRPr="00BA3A56">
              <w:t xml:space="preserve">38 </w:t>
            </w:r>
            <w:r w:rsidR="004F0878" w:rsidRPr="00BA3A56">
              <w:t>muudetakse MaaParS</w:t>
            </w:r>
            <w:r w:rsidR="00F0052C" w:rsidRPr="00BA3A56">
              <w:t>-</w:t>
            </w:r>
            <w:r w:rsidR="004F0878" w:rsidRPr="00BA3A56">
              <w:t>i § 36 lõikeid 2 ja 3 selliselt et, vastutav spetsi</w:t>
            </w:r>
            <w:commentRangeStart w:id="95"/>
            <w:ins w:id="96" w:author="Maarja-Liis Lall - JUSTDIGI" w:date="2026-02-16T14:51:00Z" w16du:dateUtc="2026-02-16T14:51:41Z">
              <w:r w:rsidR="02FE730A" w:rsidRPr="00BA3A56">
                <w:t>a</w:t>
              </w:r>
            </w:ins>
            <w:commentRangeEnd w:id="95"/>
            <w:r>
              <w:commentReference w:id="95"/>
            </w:r>
            <w:r w:rsidR="004F0878" w:rsidRPr="00BA3A56">
              <w:t>list peab viimase 15 aasta jooksul olema omandanud kolmeaastase töökogemuse. Vastutav spetsialist, kes juhendab ettevõtte teiste spetsialistide tööd, peab olema pädev. Pädevuse annab nii erialane haridus kui ka värske töökogemus vastaval alal. Kui isik on töötanud viimased 15 aastat muul alal, siis vajavad tema teadmised ja oskused värskendamist. 15 aastase ajavahemiku lisamisel on võetud eeskujuks „Kutse andmise kord üldehituse, keskkonnatehnika, tehnosüsteemide ja ehitusautomaatika inseneride kutsetele“</w:t>
            </w:r>
            <w:r w:rsidR="004F0878" w:rsidRPr="00BA3A56">
              <w:rPr>
                <w:rStyle w:val="Allmrkuseviide"/>
              </w:rPr>
              <w:footnoteReference w:id="7"/>
            </w:r>
            <w:r w:rsidR="004F0878" w:rsidRPr="00BA3A56">
              <w:t xml:space="preserve"> ning arvestatud uuringus „Maaparanduse alal tegutsevate ettevõtjate kvalifikatsiooni väljaselgitamine</w:t>
            </w:r>
            <w:r w:rsidR="004F0878" w:rsidRPr="00BA3A56">
              <w:rPr>
                <w:rStyle w:val="Allmrkuseviide"/>
              </w:rPr>
              <w:footnoteReference w:id="8"/>
            </w:r>
            <w:r w:rsidR="004F0878" w:rsidRPr="00BA3A56">
              <w:t xml:space="preserve">“ esitatud soovitust 15 aastase ajaperioodi kehtestamiseks. </w:t>
            </w:r>
          </w:p>
          <w:p w14:paraId="5CD66F10" w14:textId="77777777" w:rsidR="005B71D8" w:rsidRPr="00BA3A56" w:rsidRDefault="005B71D8" w:rsidP="008F370B">
            <w:pPr>
              <w:jc w:val="both"/>
            </w:pPr>
          </w:p>
          <w:p w14:paraId="5A3E8A12" w14:textId="4C9B2303" w:rsidR="00896368" w:rsidRPr="00BA3A56" w:rsidRDefault="49FF3121" w:rsidP="008F370B">
            <w:pPr>
              <w:jc w:val="both"/>
            </w:pPr>
            <w:commentRangeStart w:id="97"/>
            <w:commentRangeStart w:id="98"/>
            <w:r w:rsidRPr="2C8150C6">
              <w:rPr>
                <w:b/>
                <w:bCs/>
              </w:rPr>
              <w:t xml:space="preserve">Eelnõu § 1 punktiga </w:t>
            </w:r>
            <w:r w:rsidR="008B295E" w:rsidRPr="2C8150C6">
              <w:rPr>
                <w:b/>
                <w:bCs/>
              </w:rPr>
              <w:t>39</w:t>
            </w:r>
            <w:commentRangeEnd w:id="97"/>
            <w:r w:rsidR="00896368">
              <w:commentReference w:id="97"/>
            </w:r>
            <w:r w:rsidR="008B295E" w:rsidRPr="2C8150C6">
              <w:rPr>
                <w:b/>
                <w:bCs/>
              </w:rPr>
              <w:t xml:space="preserve"> </w:t>
            </w:r>
            <w:commentRangeEnd w:id="98"/>
            <w:r w:rsidR="00896368">
              <w:commentReference w:id="98"/>
            </w:r>
            <w:r>
              <w:t>on täiendatud MaaParS § 36 lõikega 8</w:t>
            </w:r>
            <w:r w:rsidRPr="2C8150C6">
              <w:rPr>
                <w:vertAlign w:val="superscript"/>
              </w:rPr>
              <w:t>1</w:t>
            </w:r>
            <w:r>
              <w:t>, millega nähakse ette võimalus vajaduse korral täpsustada vastutava spetsialisti erialase hariduse nõudeid rakendusaktiga.</w:t>
            </w:r>
          </w:p>
          <w:p w14:paraId="6E9B7AB3" w14:textId="77777777" w:rsidR="00896368" w:rsidRPr="00BA3A56" w:rsidRDefault="00896368" w:rsidP="008F370B">
            <w:pPr>
              <w:jc w:val="both"/>
            </w:pPr>
          </w:p>
          <w:p w14:paraId="6A98132C" w14:textId="7277A78A" w:rsidR="0024259E" w:rsidRPr="00BA3A56" w:rsidRDefault="0024259E" w:rsidP="008F370B">
            <w:pPr>
              <w:jc w:val="both"/>
            </w:pPr>
            <w:r w:rsidRPr="00BA3A56">
              <w:t xml:space="preserve">Kehtivas regulatsioonis on </w:t>
            </w:r>
            <w:proofErr w:type="spellStart"/>
            <w:r w:rsidR="006E7D81" w:rsidRPr="00BA3A56">
              <w:t>MaRu</w:t>
            </w:r>
            <w:r w:rsidRPr="00BA3A56">
              <w:t>-l</w:t>
            </w:r>
            <w:proofErr w:type="spellEnd"/>
            <w:r w:rsidRPr="00BA3A56">
              <w:t xml:space="preserve"> vastutava spetsialisti erialase</w:t>
            </w:r>
            <w:r w:rsidR="0090300B" w:rsidRPr="00BA3A56">
              <w:t xml:space="preserve"> kõrghariduse</w:t>
            </w:r>
            <w:r w:rsidRPr="00BA3A56">
              <w:t xml:space="preserve"> arvestamisel väga lai kaalutlusruum. </w:t>
            </w:r>
            <w:r w:rsidR="00896368" w:rsidRPr="00BA3A56">
              <w:t xml:space="preserve">Maaparanduse uurimistöö, maaparandussüsteemi projekteerimise, maaparanduse omanikujärelevalve ja maaparanduse ekspertiisi alal tegutsemiseks </w:t>
            </w:r>
            <w:r w:rsidRPr="00BA3A56">
              <w:t xml:space="preserve">on </w:t>
            </w:r>
            <w:r w:rsidR="00896368" w:rsidRPr="00BA3A56">
              <w:t xml:space="preserve">nõutud </w:t>
            </w:r>
            <w:r w:rsidRPr="00BA3A56">
              <w:t xml:space="preserve">erialane kõrgharidus, kuid erialase kõrghariduse sisu ei ole täpsustatud. Seni on </w:t>
            </w:r>
            <w:proofErr w:type="spellStart"/>
            <w:r w:rsidRPr="00BA3A56">
              <w:t>MATER-isse</w:t>
            </w:r>
            <w:proofErr w:type="spellEnd"/>
            <w:r w:rsidRPr="00BA3A56">
              <w:t xml:space="preserve"> maaparanduse uurimistöö, omanikujärelevalve ja ekspertiisi tegemise ning maaparandussüsteemi projekteerimise vastutavaks spetsialistiks kantud isikud, kellel on kõrgharidus järgmistel erialadel: </w:t>
            </w:r>
            <w:proofErr w:type="spellStart"/>
            <w:r w:rsidRPr="00BA3A56">
              <w:t>hüdromelioratsioon</w:t>
            </w:r>
            <w:proofErr w:type="spellEnd"/>
            <w:r w:rsidRPr="00BA3A56">
              <w:t>, maaparandus, veemajandus, veekaitse, vesiehitus ja veekaitse, maaparandus ja veekaitse</w:t>
            </w:r>
            <w:r w:rsidR="00426289" w:rsidRPr="00BA3A56">
              <w:t>,</w:t>
            </w:r>
            <w:r w:rsidRPr="00BA3A56">
              <w:t xml:space="preserve"> aga ka muuhulgas ehitus, teedeehitus, metsamajandus, metsandus, maakorraldus, autoteed, geoloogia, maamõõtmine.</w:t>
            </w:r>
          </w:p>
          <w:p w14:paraId="4CB41272" w14:textId="77777777" w:rsidR="00DB7ECE" w:rsidRPr="00BA3A56" w:rsidRDefault="00DB7ECE" w:rsidP="008F370B">
            <w:pPr>
              <w:jc w:val="both"/>
            </w:pPr>
          </w:p>
          <w:p w14:paraId="5685F616" w14:textId="73635570" w:rsidR="00F94C72" w:rsidRPr="00BA3A56" w:rsidRDefault="0024259E" w:rsidP="008F370B">
            <w:pPr>
              <w:jc w:val="both"/>
            </w:pPr>
            <w:r w:rsidRPr="00BA3A56">
              <w:t xml:space="preserve">Erialad, mis vastavad sisuliselt maaparanduse valdkonnas erialasele kõrgharidusele on toodud tabelis </w:t>
            </w:r>
            <w:r w:rsidR="00EE1E99" w:rsidRPr="00BA3A56">
              <w:t>4</w:t>
            </w:r>
            <w:r w:rsidRPr="00BA3A56">
              <w:t xml:space="preserve">. Õppekava nimetusi on olnud läbi aastate erinevaid, kuid </w:t>
            </w:r>
            <w:r w:rsidR="0057757F" w:rsidRPr="00BA3A56">
              <w:t xml:space="preserve">õppekava </w:t>
            </w:r>
            <w:r w:rsidRPr="00BA3A56">
              <w:t xml:space="preserve">sisu on peamiselt sama. </w:t>
            </w:r>
          </w:p>
          <w:p w14:paraId="0F2CD9AC" w14:textId="77777777" w:rsidR="0024259E" w:rsidRPr="00BA3A56" w:rsidRDefault="0024259E" w:rsidP="008F370B">
            <w:pPr>
              <w:jc w:val="both"/>
            </w:pPr>
          </w:p>
          <w:p w14:paraId="28A532C9" w14:textId="7C82E1A5" w:rsidR="0024259E" w:rsidRPr="00BA3A56" w:rsidRDefault="0024259E" w:rsidP="008F370B">
            <w:pPr>
              <w:jc w:val="both"/>
              <w:rPr>
                <w:sz w:val="22"/>
                <w:szCs w:val="22"/>
                <w:lang w:eastAsia="et-EE"/>
              </w:rPr>
            </w:pPr>
          </w:p>
        </w:tc>
      </w:tr>
    </w:tbl>
    <w:bookmarkEnd w:id="94"/>
    <w:p w14:paraId="4AAEDBA1" w14:textId="36A98D07" w:rsidR="00430598" w:rsidRPr="00BA3A56" w:rsidRDefault="0024259E" w:rsidP="008F370B">
      <w:pPr>
        <w:jc w:val="both"/>
      </w:pPr>
      <w:r w:rsidRPr="00BA3A56">
        <w:rPr>
          <w:b/>
          <w:bCs/>
        </w:rPr>
        <w:lastRenderedPageBreak/>
        <w:t xml:space="preserve">TABEL </w:t>
      </w:r>
      <w:r w:rsidR="00EE1E99" w:rsidRPr="00BA3A56">
        <w:rPr>
          <w:b/>
          <w:bCs/>
        </w:rPr>
        <w:t xml:space="preserve">4 </w:t>
      </w:r>
      <w:r w:rsidRPr="00BA3A56">
        <w:t>Erialane kõrgharidus maaparanduses.</w:t>
      </w:r>
    </w:p>
    <w:tbl>
      <w:tblPr>
        <w:tblpPr w:leftFromText="141" w:rightFromText="141" w:vertAnchor="text"/>
        <w:tblW w:w="9448" w:type="dxa"/>
        <w:tblCellMar>
          <w:top w:w="15" w:type="dxa"/>
          <w:left w:w="15" w:type="dxa"/>
          <w:bottom w:w="15" w:type="dxa"/>
          <w:right w:w="15" w:type="dxa"/>
        </w:tblCellMar>
        <w:tblLook w:val="04A0" w:firstRow="1" w:lastRow="0" w:firstColumn="1" w:lastColumn="0" w:noHBand="0" w:noVBand="1"/>
      </w:tblPr>
      <w:tblGrid>
        <w:gridCol w:w="1785"/>
        <w:gridCol w:w="1075"/>
        <w:gridCol w:w="6210"/>
        <w:gridCol w:w="378"/>
      </w:tblGrid>
      <w:tr w:rsidR="00DC0BDA" w:rsidRPr="00BA3A56" w14:paraId="17C1A1E3" w14:textId="77777777" w:rsidTr="00D6514F">
        <w:trPr>
          <w:trHeight w:val="841"/>
        </w:trPr>
        <w:tc>
          <w:tcPr>
            <w:tcW w:w="17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hideMark/>
          </w:tcPr>
          <w:p w14:paraId="3644795C" w14:textId="77777777" w:rsidR="0024259E" w:rsidRPr="00BA3A56" w:rsidRDefault="0024259E" w:rsidP="008F370B">
            <w:pPr>
              <w:jc w:val="center"/>
              <w:rPr>
                <w:lang w:eastAsia="et-EE"/>
              </w:rPr>
            </w:pPr>
            <w:r w:rsidRPr="00BA3A56">
              <w:rPr>
                <w:b/>
                <w:bCs/>
                <w:bdr w:val="none" w:sz="0" w:space="0" w:color="auto" w:frame="1"/>
                <w:lang w:eastAsia="et-EE"/>
              </w:rPr>
              <w:t>Õpingute algus ja lõpp aastad</w:t>
            </w:r>
          </w:p>
        </w:tc>
        <w:tc>
          <w:tcPr>
            <w:tcW w:w="10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hideMark/>
          </w:tcPr>
          <w:p w14:paraId="7BF07C89" w14:textId="77777777" w:rsidR="0024259E" w:rsidRPr="00BA3A56" w:rsidRDefault="0024259E" w:rsidP="008F370B">
            <w:pPr>
              <w:jc w:val="center"/>
              <w:rPr>
                <w:lang w:eastAsia="et-EE"/>
              </w:rPr>
            </w:pPr>
            <w:r w:rsidRPr="00BA3A56">
              <w:rPr>
                <w:b/>
                <w:bCs/>
                <w:bdr w:val="none" w:sz="0" w:space="0" w:color="auto" w:frame="1"/>
                <w:lang w:eastAsia="et-EE"/>
              </w:rPr>
              <w:t>Õppe kestus aastates</w:t>
            </w:r>
          </w:p>
        </w:tc>
        <w:tc>
          <w:tcPr>
            <w:tcW w:w="6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hideMark/>
          </w:tcPr>
          <w:p w14:paraId="53E683DD" w14:textId="77777777" w:rsidR="0024259E" w:rsidRPr="00BA3A56" w:rsidRDefault="0024259E" w:rsidP="008F370B">
            <w:pPr>
              <w:jc w:val="center"/>
              <w:rPr>
                <w:lang w:eastAsia="et-EE"/>
              </w:rPr>
            </w:pPr>
            <w:r w:rsidRPr="00BA3A56">
              <w:rPr>
                <w:b/>
                <w:bCs/>
                <w:bdr w:val="none" w:sz="0" w:space="0" w:color="auto" w:frame="1"/>
                <w:lang w:eastAsia="et-EE"/>
              </w:rPr>
              <w:t>Eriala nimetus</w:t>
            </w:r>
          </w:p>
        </w:tc>
        <w:tc>
          <w:tcPr>
            <w:tcW w:w="381" w:type="dxa"/>
            <w:tcBorders>
              <w:left w:val="single" w:sz="4" w:space="0" w:color="auto"/>
            </w:tcBorders>
            <w:vAlign w:val="center"/>
            <w:hideMark/>
          </w:tcPr>
          <w:p w14:paraId="4D5D84EF" w14:textId="77777777" w:rsidR="0024259E" w:rsidRPr="00BA3A56" w:rsidRDefault="0024259E" w:rsidP="008F370B">
            <w:pPr>
              <w:rPr>
                <w:lang w:eastAsia="et-EE"/>
              </w:rPr>
            </w:pPr>
          </w:p>
        </w:tc>
      </w:tr>
      <w:tr w:rsidR="00DC0BDA" w:rsidRPr="00BA3A56" w14:paraId="36D9ED5E" w14:textId="77777777" w:rsidTr="00D6514F">
        <w:trPr>
          <w:trHeight w:val="567"/>
        </w:trPr>
        <w:tc>
          <w:tcPr>
            <w:tcW w:w="1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A6C4BDE" w14:textId="2AE61B6C" w:rsidR="0024259E" w:rsidRPr="00BA3A56" w:rsidRDefault="0024259E" w:rsidP="008F370B">
            <w:pPr>
              <w:rPr>
                <w:lang w:eastAsia="et-EE"/>
              </w:rPr>
            </w:pPr>
            <w:r w:rsidRPr="00BA3A56">
              <w:rPr>
                <w:bdr w:val="none" w:sz="0" w:space="0" w:color="auto" w:frame="1"/>
                <w:lang w:eastAsia="et-EE"/>
              </w:rPr>
              <w:t>1951</w:t>
            </w:r>
            <w:r w:rsidR="00B83556" w:rsidRPr="00BA3A56">
              <w:rPr>
                <w:bdr w:val="none" w:sz="0" w:space="0" w:color="auto" w:frame="1"/>
                <w:lang w:eastAsia="et-EE"/>
              </w:rPr>
              <w:t>–</w:t>
            </w:r>
            <w:r w:rsidRPr="00BA3A56">
              <w:rPr>
                <w:bdr w:val="none" w:sz="0" w:space="0" w:color="auto" w:frame="1"/>
                <w:lang w:eastAsia="et-EE"/>
              </w:rPr>
              <w:t>1972</w:t>
            </w:r>
          </w:p>
        </w:tc>
        <w:tc>
          <w:tcPr>
            <w:tcW w:w="107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7A76BA7" w14:textId="77777777" w:rsidR="0024259E" w:rsidRPr="00BA3A56" w:rsidRDefault="0024259E" w:rsidP="008F370B">
            <w:pPr>
              <w:jc w:val="center"/>
              <w:rPr>
                <w:lang w:eastAsia="et-EE"/>
              </w:rPr>
            </w:pPr>
            <w:r w:rsidRPr="00BA3A56">
              <w:rPr>
                <w:bdr w:val="none" w:sz="0" w:space="0" w:color="auto" w:frame="1"/>
                <w:lang w:eastAsia="et-EE"/>
              </w:rPr>
              <w:t>5</w:t>
            </w:r>
          </w:p>
        </w:tc>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CD99DA3" w14:textId="77777777" w:rsidR="0024259E" w:rsidRPr="00BA3A56" w:rsidRDefault="0024259E" w:rsidP="008F370B">
            <w:pPr>
              <w:rPr>
                <w:lang w:eastAsia="et-EE"/>
              </w:rPr>
            </w:pPr>
            <w:proofErr w:type="spellStart"/>
            <w:r w:rsidRPr="00BA3A56">
              <w:rPr>
                <w:bdr w:val="none" w:sz="0" w:space="0" w:color="auto" w:frame="1"/>
                <w:lang w:eastAsia="et-EE"/>
              </w:rPr>
              <w:t>Hüdromelioratsioon</w:t>
            </w:r>
            <w:proofErr w:type="spellEnd"/>
          </w:p>
        </w:tc>
        <w:tc>
          <w:tcPr>
            <w:tcW w:w="381" w:type="dxa"/>
            <w:tcBorders>
              <w:left w:val="single" w:sz="4" w:space="0" w:color="auto"/>
            </w:tcBorders>
            <w:vAlign w:val="center"/>
            <w:hideMark/>
          </w:tcPr>
          <w:p w14:paraId="23816A5B" w14:textId="77777777" w:rsidR="0024259E" w:rsidRPr="00BA3A56" w:rsidRDefault="0024259E" w:rsidP="008F370B">
            <w:pPr>
              <w:rPr>
                <w:lang w:eastAsia="et-EE"/>
              </w:rPr>
            </w:pPr>
          </w:p>
        </w:tc>
      </w:tr>
      <w:tr w:rsidR="00DC0BDA" w:rsidRPr="00BA3A56" w14:paraId="3538AFD4" w14:textId="77777777" w:rsidTr="00D6514F">
        <w:trPr>
          <w:trHeight w:val="227"/>
        </w:trPr>
        <w:tc>
          <w:tcPr>
            <w:tcW w:w="175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73ED7D" w14:textId="58B6CFFB" w:rsidR="0024259E" w:rsidRPr="00BA3A56" w:rsidRDefault="0024259E" w:rsidP="008F370B">
            <w:pPr>
              <w:rPr>
                <w:lang w:eastAsia="et-EE"/>
              </w:rPr>
            </w:pPr>
            <w:r w:rsidRPr="00BA3A56">
              <w:rPr>
                <w:bdr w:val="none" w:sz="0" w:space="0" w:color="auto" w:frame="1"/>
                <w:lang w:eastAsia="et-EE"/>
              </w:rPr>
              <w:t>1973</w:t>
            </w:r>
            <w:r w:rsidR="00B83556" w:rsidRPr="00BA3A56">
              <w:rPr>
                <w:bdr w:val="none" w:sz="0" w:space="0" w:color="auto" w:frame="1"/>
                <w:lang w:eastAsia="et-EE"/>
              </w:rPr>
              <w:t>–</w:t>
            </w:r>
            <w:r w:rsidRPr="00BA3A56">
              <w:rPr>
                <w:bdr w:val="none" w:sz="0" w:space="0" w:color="auto" w:frame="1"/>
                <w:lang w:eastAsia="et-EE"/>
              </w:rPr>
              <w:t>1992</w:t>
            </w: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76AB30C" w14:textId="77777777" w:rsidR="0024259E" w:rsidRPr="00BA3A56" w:rsidRDefault="0024259E" w:rsidP="008F370B">
            <w:pPr>
              <w:rPr>
                <w:lang w:eastAsia="et-EE"/>
              </w:rPr>
            </w:pPr>
          </w:p>
        </w:tc>
        <w:tc>
          <w:tcPr>
            <w:tcW w:w="624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36396A6" w14:textId="77777777" w:rsidR="0024259E" w:rsidRPr="00BA3A56" w:rsidRDefault="0024259E" w:rsidP="008F370B">
            <w:pPr>
              <w:rPr>
                <w:lang w:eastAsia="et-EE"/>
              </w:rPr>
            </w:pPr>
            <w:r w:rsidRPr="00BA3A56">
              <w:rPr>
                <w:bdr w:val="none" w:sz="0" w:space="0" w:color="auto" w:frame="1"/>
                <w:lang w:eastAsia="et-EE"/>
              </w:rPr>
              <w:t>Maaparandus</w:t>
            </w:r>
          </w:p>
        </w:tc>
        <w:tc>
          <w:tcPr>
            <w:tcW w:w="381" w:type="dxa"/>
            <w:tcBorders>
              <w:left w:val="single" w:sz="4" w:space="0" w:color="auto"/>
            </w:tcBorders>
            <w:vAlign w:val="center"/>
            <w:hideMark/>
          </w:tcPr>
          <w:p w14:paraId="6E971620" w14:textId="77777777" w:rsidR="0024259E" w:rsidRPr="00BA3A56" w:rsidRDefault="0024259E" w:rsidP="008F370B">
            <w:pPr>
              <w:rPr>
                <w:lang w:eastAsia="et-EE"/>
              </w:rPr>
            </w:pPr>
          </w:p>
        </w:tc>
      </w:tr>
      <w:tr w:rsidR="00DC0BDA" w:rsidRPr="00BA3A56" w14:paraId="36A1CDBC" w14:textId="77777777" w:rsidTr="00D6514F">
        <w:trPr>
          <w:trHeight w:val="2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BE2890" w14:textId="77777777" w:rsidR="0024259E" w:rsidRPr="00BA3A56" w:rsidRDefault="0024259E" w:rsidP="008F370B">
            <w:pPr>
              <w:rPr>
                <w:lang w:eastAsia="et-EE"/>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C270044" w14:textId="77777777" w:rsidR="0024259E" w:rsidRPr="00BA3A56" w:rsidRDefault="0024259E" w:rsidP="008F370B">
            <w:pPr>
              <w:rPr>
                <w:lang w:eastAsia="et-EE"/>
              </w:rPr>
            </w:pPr>
          </w:p>
        </w:tc>
        <w:tc>
          <w:tcPr>
            <w:tcW w:w="6242" w:type="dxa"/>
            <w:vMerge/>
            <w:tcBorders>
              <w:top w:val="single" w:sz="4" w:space="0" w:color="auto"/>
              <w:left w:val="single" w:sz="4" w:space="0" w:color="auto"/>
              <w:bottom w:val="single" w:sz="4" w:space="0" w:color="auto"/>
              <w:right w:val="single" w:sz="4" w:space="0" w:color="auto"/>
            </w:tcBorders>
            <w:vAlign w:val="center"/>
            <w:hideMark/>
          </w:tcPr>
          <w:p w14:paraId="0F421662" w14:textId="77777777" w:rsidR="0024259E" w:rsidRPr="00BA3A56" w:rsidRDefault="0024259E" w:rsidP="008F370B">
            <w:pPr>
              <w:rPr>
                <w:lang w:eastAsia="et-EE"/>
              </w:rPr>
            </w:pPr>
          </w:p>
        </w:tc>
        <w:tc>
          <w:tcPr>
            <w:tcW w:w="381" w:type="dxa"/>
            <w:tcBorders>
              <w:left w:val="single" w:sz="4" w:space="0" w:color="auto"/>
            </w:tcBorders>
            <w:vAlign w:val="center"/>
            <w:hideMark/>
          </w:tcPr>
          <w:p w14:paraId="756173BB" w14:textId="77777777" w:rsidR="0024259E" w:rsidRPr="00BA3A56" w:rsidRDefault="0024259E" w:rsidP="008F370B">
            <w:pPr>
              <w:rPr>
                <w:lang w:eastAsia="et-EE"/>
              </w:rPr>
            </w:pPr>
          </w:p>
        </w:tc>
      </w:tr>
      <w:tr w:rsidR="00DC0BDA" w:rsidRPr="00BA3A56" w14:paraId="3AF654CF" w14:textId="77777777" w:rsidTr="00D6514F">
        <w:trPr>
          <w:trHeight w:val="567"/>
        </w:trPr>
        <w:tc>
          <w:tcPr>
            <w:tcW w:w="1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5E886D" w14:textId="7855B08A" w:rsidR="0024259E" w:rsidRPr="00BA3A56" w:rsidRDefault="0024259E" w:rsidP="008F370B">
            <w:pPr>
              <w:rPr>
                <w:lang w:eastAsia="et-EE"/>
              </w:rPr>
            </w:pPr>
            <w:r w:rsidRPr="00BA3A56">
              <w:rPr>
                <w:bdr w:val="none" w:sz="0" w:space="0" w:color="auto" w:frame="1"/>
                <w:lang w:eastAsia="et-EE"/>
              </w:rPr>
              <w:t>1988</w:t>
            </w:r>
            <w:r w:rsidR="00B83556" w:rsidRPr="00BA3A56">
              <w:rPr>
                <w:bdr w:val="none" w:sz="0" w:space="0" w:color="auto" w:frame="1"/>
                <w:lang w:eastAsia="et-EE"/>
              </w:rPr>
              <w:t>–</w:t>
            </w:r>
            <w:r w:rsidRPr="00BA3A56">
              <w:rPr>
                <w:bdr w:val="none" w:sz="0" w:space="0" w:color="auto" w:frame="1"/>
                <w:lang w:eastAsia="et-EE"/>
              </w:rPr>
              <w:t>1992</w:t>
            </w:r>
          </w:p>
        </w:tc>
        <w:tc>
          <w:tcPr>
            <w:tcW w:w="107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A4A359" w14:textId="77777777" w:rsidR="0024259E" w:rsidRPr="00BA3A56" w:rsidRDefault="0024259E" w:rsidP="008F370B">
            <w:pPr>
              <w:jc w:val="center"/>
              <w:rPr>
                <w:lang w:eastAsia="et-EE"/>
              </w:rPr>
            </w:pPr>
            <w:r w:rsidRPr="00BA3A56">
              <w:rPr>
                <w:bdr w:val="none" w:sz="0" w:space="0" w:color="auto" w:frame="1"/>
                <w:lang w:eastAsia="et-EE"/>
              </w:rPr>
              <w:t>4</w:t>
            </w:r>
          </w:p>
        </w:tc>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01B80F3" w14:textId="77777777" w:rsidR="0024259E" w:rsidRPr="00BA3A56" w:rsidRDefault="0024259E" w:rsidP="008F370B">
            <w:pPr>
              <w:rPr>
                <w:lang w:eastAsia="et-EE"/>
              </w:rPr>
            </w:pPr>
            <w:r w:rsidRPr="00BA3A56">
              <w:rPr>
                <w:bdr w:val="none" w:sz="0" w:space="0" w:color="auto" w:frame="1"/>
                <w:lang w:eastAsia="et-EE"/>
              </w:rPr>
              <w:t>Maaparandus</w:t>
            </w:r>
          </w:p>
        </w:tc>
        <w:tc>
          <w:tcPr>
            <w:tcW w:w="381" w:type="dxa"/>
            <w:tcBorders>
              <w:left w:val="single" w:sz="4" w:space="0" w:color="auto"/>
            </w:tcBorders>
            <w:vAlign w:val="center"/>
            <w:hideMark/>
          </w:tcPr>
          <w:p w14:paraId="0A2EA82C" w14:textId="77777777" w:rsidR="0024259E" w:rsidRPr="00BA3A56" w:rsidRDefault="0024259E" w:rsidP="008F370B">
            <w:pPr>
              <w:rPr>
                <w:lang w:eastAsia="et-EE"/>
              </w:rPr>
            </w:pPr>
          </w:p>
        </w:tc>
      </w:tr>
      <w:tr w:rsidR="00DC0BDA" w:rsidRPr="00BA3A56" w14:paraId="1D77716C" w14:textId="77777777" w:rsidTr="00D6514F">
        <w:trPr>
          <w:trHeight w:val="567"/>
        </w:trPr>
        <w:tc>
          <w:tcPr>
            <w:tcW w:w="1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7206537" w14:textId="0A628E9B" w:rsidR="0024259E" w:rsidRPr="00BA3A56" w:rsidRDefault="0024259E" w:rsidP="008F370B">
            <w:pPr>
              <w:rPr>
                <w:lang w:eastAsia="et-EE"/>
              </w:rPr>
            </w:pPr>
            <w:r w:rsidRPr="00BA3A56">
              <w:rPr>
                <w:bdr w:val="none" w:sz="0" w:space="0" w:color="auto" w:frame="1"/>
                <w:lang w:eastAsia="et-EE"/>
              </w:rPr>
              <w:t>1992</w:t>
            </w:r>
            <w:r w:rsidR="00B83556" w:rsidRPr="00BA3A56">
              <w:rPr>
                <w:bdr w:val="none" w:sz="0" w:space="0" w:color="auto" w:frame="1"/>
                <w:lang w:eastAsia="et-EE"/>
              </w:rPr>
              <w:t>–</w:t>
            </w:r>
            <w:r w:rsidRPr="00BA3A56">
              <w:rPr>
                <w:bdr w:val="none" w:sz="0" w:space="0" w:color="auto" w:frame="1"/>
                <w:lang w:eastAsia="et-EE"/>
              </w:rPr>
              <w:t>1993</w:t>
            </w: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0D7A48E" w14:textId="77777777" w:rsidR="0024259E" w:rsidRPr="00BA3A56" w:rsidRDefault="0024259E" w:rsidP="008F370B">
            <w:pPr>
              <w:rPr>
                <w:lang w:eastAsia="et-EE"/>
              </w:rPr>
            </w:pPr>
          </w:p>
        </w:tc>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BD0B08D" w14:textId="77777777" w:rsidR="0024259E" w:rsidRPr="00BA3A56" w:rsidRDefault="0024259E" w:rsidP="008F370B">
            <w:pPr>
              <w:rPr>
                <w:bdr w:val="none" w:sz="0" w:space="0" w:color="auto" w:frame="1"/>
                <w:lang w:eastAsia="et-EE"/>
              </w:rPr>
            </w:pPr>
            <w:r w:rsidRPr="00BA3A56">
              <w:rPr>
                <w:bdr w:val="none" w:sz="0" w:space="0" w:color="auto" w:frame="1"/>
                <w:lang w:eastAsia="et-EE"/>
              </w:rPr>
              <w:t xml:space="preserve">Maainseneri eriala </w:t>
            </w:r>
          </w:p>
          <w:p w14:paraId="101210AE" w14:textId="77777777" w:rsidR="0024259E" w:rsidRPr="00BA3A56" w:rsidRDefault="0024259E" w:rsidP="008F370B">
            <w:pPr>
              <w:rPr>
                <w:lang w:eastAsia="et-EE"/>
              </w:rPr>
            </w:pPr>
            <w:r w:rsidRPr="00BA3A56">
              <w:rPr>
                <w:bdr w:val="none" w:sz="0" w:space="0" w:color="auto" w:frame="1"/>
                <w:lang w:eastAsia="et-EE"/>
              </w:rPr>
              <w:t>(spetsialiseerumine maaparanduse või veekaitse eriala)</w:t>
            </w:r>
          </w:p>
        </w:tc>
        <w:tc>
          <w:tcPr>
            <w:tcW w:w="381" w:type="dxa"/>
            <w:tcBorders>
              <w:left w:val="single" w:sz="4" w:space="0" w:color="auto"/>
            </w:tcBorders>
            <w:vAlign w:val="center"/>
            <w:hideMark/>
          </w:tcPr>
          <w:p w14:paraId="201695A4" w14:textId="77777777" w:rsidR="0024259E" w:rsidRPr="00BA3A56" w:rsidRDefault="0024259E" w:rsidP="008F370B">
            <w:pPr>
              <w:rPr>
                <w:lang w:eastAsia="et-EE"/>
              </w:rPr>
            </w:pPr>
          </w:p>
        </w:tc>
      </w:tr>
      <w:tr w:rsidR="00DC0BDA" w:rsidRPr="00BA3A56" w14:paraId="76C43D45" w14:textId="77777777" w:rsidTr="00D6514F">
        <w:trPr>
          <w:trHeight w:val="567"/>
        </w:trPr>
        <w:tc>
          <w:tcPr>
            <w:tcW w:w="1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470298" w14:textId="02057627" w:rsidR="0024259E" w:rsidRPr="00BA3A56" w:rsidRDefault="0024259E" w:rsidP="008F370B">
            <w:pPr>
              <w:rPr>
                <w:bdr w:val="none" w:sz="0" w:space="0" w:color="auto" w:frame="1"/>
                <w:lang w:eastAsia="et-EE"/>
              </w:rPr>
            </w:pPr>
            <w:r w:rsidRPr="00BA3A56">
              <w:rPr>
                <w:bdr w:val="none" w:sz="0" w:space="0" w:color="auto" w:frame="1"/>
                <w:lang w:eastAsia="et-EE"/>
              </w:rPr>
              <w:t>1994</w:t>
            </w:r>
            <w:r w:rsidR="00B83556" w:rsidRPr="00BA3A56">
              <w:rPr>
                <w:bdr w:val="none" w:sz="0" w:space="0" w:color="auto" w:frame="1"/>
                <w:lang w:eastAsia="et-EE"/>
              </w:rPr>
              <w:t>–</w:t>
            </w:r>
            <w:r w:rsidRPr="00BA3A56">
              <w:rPr>
                <w:bdr w:val="none" w:sz="0" w:space="0" w:color="auto" w:frame="1"/>
                <w:lang w:eastAsia="et-EE"/>
              </w:rPr>
              <w:t>1997</w:t>
            </w:r>
          </w:p>
        </w:tc>
        <w:tc>
          <w:tcPr>
            <w:tcW w:w="1075" w:type="dxa"/>
            <w:vMerge/>
            <w:tcBorders>
              <w:top w:val="single" w:sz="4" w:space="0" w:color="auto"/>
              <w:left w:val="single" w:sz="4" w:space="0" w:color="auto"/>
              <w:bottom w:val="single" w:sz="4" w:space="0" w:color="auto"/>
              <w:right w:val="single" w:sz="4" w:space="0" w:color="auto"/>
            </w:tcBorders>
            <w:vAlign w:val="center"/>
          </w:tcPr>
          <w:p w14:paraId="613B4A32" w14:textId="77777777" w:rsidR="0024259E" w:rsidRPr="00BA3A56" w:rsidRDefault="0024259E" w:rsidP="008F370B">
            <w:pPr>
              <w:rPr>
                <w:lang w:eastAsia="et-EE"/>
              </w:rPr>
            </w:pPr>
          </w:p>
        </w:tc>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9A5D38" w14:textId="77777777" w:rsidR="0024259E" w:rsidRPr="00BA3A56" w:rsidRDefault="0024259E" w:rsidP="008F370B">
            <w:pPr>
              <w:rPr>
                <w:bdr w:val="none" w:sz="0" w:space="0" w:color="auto" w:frame="1"/>
                <w:lang w:eastAsia="et-EE"/>
              </w:rPr>
            </w:pPr>
            <w:r w:rsidRPr="00BA3A56">
              <w:rPr>
                <w:bdr w:val="none" w:sz="0" w:space="0" w:color="auto" w:frame="1"/>
                <w:lang w:eastAsia="et-EE"/>
              </w:rPr>
              <w:t>Maaparandus ja veekaitse</w:t>
            </w:r>
          </w:p>
        </w:tc>
        <w:tc>
          <w:tcPr>
            <w:tcW w:w="381" w:type="dxa"/>
            <w:tcBorders>
              <w:left w:val="single" w:sz="4" w:space="0" w:color="auto"/>
            </w:tcBorders>
            <w:vAlign w:val="center"/>
          </w:tcPr>
          <w:p w14:paraId="4EF70D40" w14:textId="77777777" w:rsidR="0024259E" w:rsidRPr="00BA3A56" w:rsidRDefault="0024259E" w:rsidP="008F370B">
            <w:pPr>
              <w:rPr>
                <w:lang w:eastAsia="et-EE"/>
              </w:rPr>
            </w:pPr>
          </w:p>
        </w:tc>
      </w:tr>
      <w:tr w:rsidR="00DC0BDA" w:rsidRPr="00BA3A56" w14:paraId="3F5D58D4" w14:textId="77777777" w:rsidTr="00D6514F">
        <w:trPr>
          <w:trHeight w:val="567"/>
        </w:trPr>
        <w:tc>
          <w:tcPr>
            <w:tcW w:w="1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6F64EB" w14:textId="26925F3B" w:rsidR="0024259E" w:rsidRPr="00BA3A56" w:rsidRDefault="0024259E" w:rsidP="008F370B">
            <w:pPr>
              <w:rPr>
                <w:lang w:eastAsia="et-EE"/>
              </w:rPr>
            </w:pPr>
            <w:r w:rsidRPr="00BA3A56">
              <w:rPr>
                <w:bdr w:val="none" w:sz="0" w:space="0" w:color="auto" w:frame="1"/>
                <w:lang w:eastAsia="et-EE"/>
              </w:rPr>
              <w:t>1998</w:t>
            </w:r>
            <w:r w:rsidR="00B83556" w:rsidRPr="00BA3A56">
              <w:rPr>
                <w:bdr w:val="none" w:sz="0" w:space="0" w:color="auto" w:frame="1"/>
                <w:lang w:eastAsia="et-EE"/>
              </w:rPr>
              <w:t>–</w:t>
            </w:r>
            <w:r w:rsidRPr="00BA3A56">
              <w:rPr>
                <w:bdr w:val="none" w:sz="0" w:space="0" w:color="auto" w:frame="1"/>
                <w:lang w:eastAsia="et-EE"/>
              </w:rPr>
              <w:t>2007</w:t>
            </w: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097F7818" w14:textId="77777777" w:rsidR="0024259E" w:rsidRPr="00BA3A56" w:rsidRDefault="0024259E" w:rsidP="008F370B">
            <w:pPr>
              <w:rPr>
                <w:lang w:eastAsia="et-EE"/>
              </w:rPr>
            </w:pPr>
          </w:p>
        </w:tc>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A2EF9B2" w14:textId="77777777" w:rsidR="0024259E" w:rsidRPr="00BA3A56" w:rsidRDefault="0024259E" w:rsidP="008F370B">
            <w:pPr>
              <w:rPr>
                <w:lang w:eastAsia="et-EE"/>
              </w:rPr>
            </w:pPr>
            <w:r w:rsidRPr="00BA3A56">
              <w:rPr>
                <w:bdr w:val="none" w:sz="0" w:space="0" w:color="auto" w:frame="1"/>
                <w:lang w:eastAsia="et-EE"/>
              </w:rPr>
              <w:t>Veemajanduse eriala (lisaõpe maaparandus, lisaõpe veekaitse)</w:t>
            </w:r>
          </w:p>
        </w:tc>
        <w:tc>
          <w:tcPr>
            <w:tcW w:w="381" w:type="dxa"/>
            <w:tcBorders>
              <w:left w:val="single" w:sz="4" w:space="0" w:color="auto"/>
            </w:tcBorders>
            <w:vAlign w:val="center"/>
            <w:hideMark/>
          </w:tcPr>
          <w:p w14:paraId="772E1EB7" w14:textId="77777777" w:rsidR="0024259E" w:rsidRPr="00BA3A56" w:rsidRDefault="0024259E" w:rsidP="008F370B">
            <w:pPr>
              <w:rPr>
                <w:lang w:eastAsia="et-EE"/>
              </w:rPr>
            </w:pPr>
          </w:p>
        </w:tc>
      </w:tr>
      <w:tr w:rsidR="00DC0BDA" w:rsidRPr="00BA3A56" w14:paraId="68CE4AB6" w14:textId="77777777" w:rsidTr="00D6514F">
        <w:trPr>
          <w:trHeight w:val="567"/>
        </w:trPr>
        <w:tc>
          <w:tcPr>
            <w:tcW w:w="1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B258AB7" w14:textId="585C2297" w:rsidR="0024259E" w:rsidRPr="00BA3A56" w:rsidRDefault="0024259E" w:rsidP="008F370B">
            <w:pPr>
              <w:rPr>
                <w:lang w:eastAsia="et-EE"/>
              </w:rPr>
            </w:pPr>
            <w:r w:rsidRPr="00BA3A56">
              <w:rPr>
                <w:bdr w:val="none" w:sz="0" w:space="0" w:color="auto" w:frame="1"/>
                <w:lang w:eastAsia="et-EE"/>
              </w:rPr>
              <w:t>2002</w:t>
            </w:r>
            <w:r w:rsidR="00B83556" w:rsidRPr="00BA3A56">
              <w:rPr>
                <w:bdr w:val="none" w:sz="0" w:space="0" w:color="auto" w:frame="1"/>
                <w:lang w:eastAsia="et-EE"/>
              </w:rPr>
              <w:t>–</w:t>
            </w:r>
            <w:r w:rsidRPr="00BA3A56">
              <w:rPr>
                <w:bdr w:val="none" w:sz="0" w:space="0" w:color="auto" w:frame="1"/>
                <w:lang w:eastAsia="et-EE"/>
              </w:rPr>
              <w:t>2015</w:t>
            </w:r>
          </w:p>
        </w:tc>
        <w:tc>
          <w:tcPr>
            <w:tcW w:w="107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47762E" w14:textId="77777777" w:rsidR="0024259E" w:rsidRPr="00BA3A56" w:rsidRDefault="0024259E" w:rsidP="008F370B">
            <w:pPr>
              <w:jc w:val="center"/>
              <w:rPr>
                <w:lang w:eastAsia="et-EE"/>
              </w:rPr>
            </w:pPr>
            <w:r w:rsidRPr="00BA3A56">
              <w:rPr>
                <w:bdr w:val="none" w:sz="0" w:space="0" w:color="auto" w:frame="1"/>
                <w:lang w:eastAsia="et-EE"/>
              </w:rPr>
              <w:t>5</w:t>
            </w:r>
          </w:p>
        </w:tc>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28DAB89" w14:textId="77777777" w:rsidR="0024259E" w:rsidRPr="00BA3A56" w:rsidRDefault="0024259E" w:rsidP="008F370B">
            <w:pPr>
              <w:rPr>
                <w:lang w:eastAsia="et-EE"/>
              </w:rPr>
            </w:pPr>
            <w:r w:rsidRPr="00BA3A56">
              <w:rPr>
                <w:bdr w:val="none" w:sz="0" w:space="0" w:color="auto" w:frame="1"/>
                <w:lang w:eastAsia="et-EE"/>
              </w:rPr>
              <w:t>Veemajandus</w:t>
            </w:r>
          </w:p>
        </w:tc>
        <w:tc>
          <w:tcPr>
            <w:tcW w:w="381" w:type="dxa"/>
            <w:tcBorders>
              <w:left w:val="single" w:sz="4" w:space="0" w:color="auto"/>
            </w:tcBorders>
            <w:vAlign w:val="center"/>
            <w:hideMark/>
          </w:tcPr>
          <w:p w14:paraId="1FFA8508" w14:textId="77777777" w:rsidR="0024259E" w:rsidRPr="00BA3A56" w:rsidRDefault="0024259E" w:rsidP="008F370B">
            <w:pPr>
              <w:rPr>
                <w:lang w:eastAsia="et-EE"/>
              </w:rPr>
            </w:pPr>
          </w:p>
        </w:tc>
      </w:tr>
      <w:tr w:rsidR="00DC0BDA" w:rsidRPr="00BA3A56" w14:paraId="529CA098" w14:textId="77777777" w:rsidTr="00D6514F">
        <w:trPr>
          <w:trHeight w:val="567"/>
        </w:trPr>
        <w:tc>
          <w:tcPr>
            <w:tcW w:w="0" w:type="auto"/>
            <w:tcBorders>
              <w:top w:val="single" w:sz="4" w:space="0" w:color="auto"/>
              <w:left w:val="single" w:sz="4" w:space="0" w:color="auto"/>
              <w:bottom w:val="single" w:sz="4" w:space="0" w:color="auto"/>
              <w:right w:val="single" w:sz="4" w:space="0" w:color="auto"/>
            </w:tcBorders>
            <w:vAlign w:val="center"/>
            <w:hideMark/>
          </w:tcPr>
          <w:p w14:paraId="4D151AE8" w14:textId="61A7E8A0" w:rsidR="0024259E" w:rsidRPr="00BA3A56" w:rsidRDefault="0024259E" w:rsidP="008F370B">
            <w:pPr>
              <w:rPr>
                <w:lang w:eastAsia="et-EE"/>
              </w:rPr>
            </w:pPr>
            <w:r w:rsidRPr="00BA3A56">
              <w:rPr>
                <w:lang w:eastAsia="et-EE"/>
              </w:rPr>
              <w:t>2016</w:t>
            </w:r>
            <w:r w:rsidR="00B83556" w:rsidRPr="00BA3A56">
              <w:rPr>
                <w:lang w:eastAsia="et-EE"/>
              </w:rPr>
              <w:t>–</w:t>
            </w:r>
            <w:r w:rsidRPr="00BA3A56">
              <w:rPr>
                <w:lang w:eastAsia="et-EE"/>
              </w:rPr>
              <w:t xml:space="preserve">  praeguseni</w:t>
            </w: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DB61A9C" w14:textId="77777777" w:rsidR="0024259E" w:rsidRPr="00BA3A56" w:rsidRDefault="0024259E" w:rsidP="008F370B">
            <w:pPr>
              <w:rPr>
                <w:lang w:eastAsia="et-EE"/>
              </w:rPr>
            </w:pPr>
          </w:p>
        </w:tc>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E27B4D5" w14:textId="77777777" w:rsidR="0024259E" w:rsidRPr="00BA3A56" w:rsidRDefault="0024259E" w:rsidP="008F370B">
            <w:pPr>
              <w:rPr>
                <w:lang w:eastAsia="et-EE"/>
              </w:rPr>
            </w:pPr>
            <w:r w:rsidRPr="00BA3A56">
              <w:rPr>
                <w:bdr w:val="none" w:sz="0" w:space="0" w:color="auto" w:frame="1"/>
                <w:lang w:eastAsia="et-EE"/>
              </w:rPr>
              <w:t>Vesiehitus ja veekaitse</w:t>
            </w:r>
          </w:p>
        </w:tc>
        <w:tc>
          <w:tcPr>
            <w:tcW w:w="381" w:type="dxa"/>
            <w:tcBorders>
              <w:left w:val="single" w:sz="4" w:space="0" w:color="auto"/>
            </w:tcBorders>
            <w:vAlign w:val="center"/>
            <w:hideMark/>
          </w:tcPr>
          <w:p w14:paraId="245100E9" w14:textId="77777777" w:rsidR="0024259E" w:rsidRPr="00BA3A56" w:rsidRDefault="0024259E" w:rsidP="008F370B">
            <w:pPr>
              <w:rPr>
                <w:lang w:eastAsia="et-EE"/>
              </w:rPr>
            </w:pPr>
          </w:p>
        </w:tc>
      </w:tr>
    </w:tbl>
    <w:p w14:paraId="41880643" w14:textId="77777777" w:rsidR="0024259E" w:rsidRPr="00BA3A56" w:rsidRDefault="0024259E" w:rsidP="008F370B">
      <w:pPr>
        <w:jc w:val="both"/>
      </w:pPr>
    </w:p>
    <w:p w14:paraId="784B0D37" w14:textId="2E32023C" w:rsidR="00B235D6" w:rsidRPr="00BA3A56" w:rsidRDefault="00B235D6" w:rsidP="008F370B">
      <w:pPr>
        <w:jc w:val="both"/>
        <w:rPr>
          <w:b/>
          <w:bCs/>
        </w:rPr>
      </w:pPr>
      <w:r w:rsidRPr="00BA3A56">
        <w:t xml:space="preserve">Maaparandusehituses </w:t>
      </w:r>
      <w:r w:rsidR="00A03123" w:rsidRPr="00BA3A56">
        <w:t xml:space="preserve">on </w:t>
      </w:r>
      <w:r w:rsidRPr="00BA3A56">
        <w:t xml:space="preserve">erialaseks hariduseks </w:t>
      </w:r>
      <w:r w:rsidR="00A03123" w:rsidRPr="00BA3A56">
        <w:t xml:space="preserve">loetud </w:t>
      </w:r>
      <w:r w:rsidRPr="00BA3A56">
        <w:t>keskeri- või kutsekeskharidust või sellele vastavat kvalifikatsiooni, mis on omandatud  õppekava alusel, mis sisaldab maaparanduse, vesiehituse, teedeehituse või muid sarnaseid maastikul vee juhtimisega seotud ehituslikke õppeaineid.</w:t>
      </w:r>
    </w:p>
    <w:p w14:paraId="31CE8677" w14:textId="77777777" w:rsidR="00B235D6" w:rsidRPr="00BA3A56" w:rsidRDefault="00B235D6" w:rsidP="008F370B">
      <w:pPr>
        <w:jc w:val="both"/>
        <w:rPr>
          <w:b/>
          <w:bCs/>
        </w:rPr>
      </w:pPr>
    </w:p>
    <w:p w14:paraId="5B17E809" w14:textId="6A5950CE" w:rsidR="00450A4D" w:rsidRPr="00BA3A56" w:rsidRDefault="006942B1" w:rsidP="00754DCE">
      <w:pPr>
        <w:jc w:val="both"/>
      </w:pPr>
      <w:r w:rsidRPr="00BA3A56">
        <w:rPr>
          <w:b/>
          <w:bCs/>
        </w:rPr>
        <w:t xml:space="preserve">Eelnõu § 1 punktiga </w:t>
      </w:r>
      <w:r w:rsidR="008B295E" w:rsidRPr="00BA3A56">
        <w:rPr>
          <w:b/>
          <w:bCs/>
        </w:rPr>
        <w:t>40</w:t>
      </w:r>
      <w:r w:rsidR="008B295E" w:rsidRPr="00BA3A56">
        <w:t xml:space="preserve"> </w:t>
      </w:r>
      <w:r w:rsidRPr="00BA3A56">
        <w:t xml:space="preserve">tunnistatakse </w:t>
      </w:r>
      <w:proofErr w:type="spellStart"/>
      <w:r w:rsidR="002A72DD" w:rsidRPr="00BA3A56">
        <w:t>MaaParS</w:t>
      </w:r>
      <w:proofErr w:type="spellEnd"/>
      <w:r w:rsidR="00B9176E" w:rsidRPr="00BA3A56">
        <w:t>-i</w:t>
      </w:r>
      <w:r w:rsidR="002A72DD" w:rsidRPr="00BA3A56">
        <w:t xml:space="preserve"> </w:t>
      </w:r>
      <w:r w:rsidRPr="00BA3A56">
        <w:t>4</w:t>
      </w:r>
      <w:r w:rsidR="00B9176E" w:rsidRPr="00BA3A56">
        <w:t>.</w:t>
      </w:r>
      <w:r w:rsidRPr="00BA3A56">
        <w:t xml:space="preserve"> </w:t>
      </w:r>
      <w:r w:rsidR="00B9176E" w:rsidRPr="00BA3A56">
        <w:t xml:space="preserve">peatükk </w:t>
      </w:r>
      <w:r w:rsidRPr="00BA3A56">
        <w:t xml:space="preserve">kehtetuks. </w:t>
      </w:r>
      <w:proofErr w:type="spellStart"/>
      <w:r w:rsidRPr="00BA3A56">
        <w:t>MATER</w:t>
      </w:r>
      <w:r w:rsidR="00B9176E" w:rsidRPr="00BA3A56">
        <w:t>-i</w:t>
      </w:r>
      <w:proofErr w:type="spellEnd"/>
      <w:r w:rsidR="00B9176E" w:rsidRPr="00BA3A56">
        <w:t xml:space="preserve"> andmed</w:t>
      </w:r>
      <w:r w:rsidRPr="00BA3A56">
        <w:t xml:space="preserve"> viiakse üle </w:t>
      </w:r>
      <w:r w:rsidR="00754DCE" w:rsidRPr="00BA3A56">
        <w:t>majandustegevuse registrisse</w:t>
      </w:r>
      <w:r w:rsidRPr="00BA3A56">
        <w:t>.</w:t>
      </w:r>
      <w:r w:rsidR="00754DCE" w:rsidRPr="00BA3A56">
        <w:t xml:space="preserve"> </w:t>
      </w:r>
    </w:p>
    <w:p w14:paraId="6DD96E44" w14:textId="77777777" w:rsidR="00450A4D" w:rsidRPr="00BA3A56" w:rsidRDefault="00450A4D" w:rsidP="00754DCE">
      <w:pPr>
        <w:jc w:val="both"/>
      </w:pPr>
    </w:p>
    <w:p w14:paraId="78DFD84B" w14:textId="054AE714" w:rsidR="00F34B99" w:rsidRPr="00BA3A56" w:rsidRDefault="00754DCE" w:rsidP="00F34B99">
      <w:pPr>
        <w:jc w:val="both"/>
      </w:pPr>
      <w:r w:rsidRPr="00BA3A56">
        <w:t xml:space="preserve">Seoses maaparanduse valdkonna valdava osa ülesannete liikumisega </w:t>
      </w:r>
      <w:r w:rsidR="00B9176E" w:rsidRPr="00BA3A56">
        <w:t xml:space="preserve">Regionaal- ja Põllumajandusministeeriumi (edaspidi </w:t>
      </w:r>
      <w:r w:rsidRPr="00BA3A56">
        <w:rPr>
          <w:i/>
          <w:iCs/>
        </w:rPr>
        <w:t>REM</w:t>
      </w:r>
      <w:r w:rsidR="00B9176E" w:rsidRPr="00BA3A56">
        <w:t>)</w:t>
      </w:r>
      <w:r w:rsidRPr="00BA3A56">
        <w:t xml:space="preserve"> haldus</w:t>
      </w:r>
      <w:r w:rsidR="00B9176E" w:rsidRPr="00BA3A56">
        <w:t>alast</w:t>
      </w:r>
      <w:r w:rsidRPr="00BA3A56">
        <w:t xml:space="preserve"> </w:t>
      </w:r>
      <w:r w:rsidR="00B9176E" w:rsidRPr="00BA3A56">
        <w:t xml:space="preserve">Majandus- ja Kommunikatsiooniministeeriumi (edaspidi ka </w:t>
      </w:r>
      <w:r w:rsidRPr="00BA3A56">
        <w:rPr>
          <w:i/>
          <w:iCs/>
        </w:rPr>
        <w:t>MKM</w:t>
      </w:r>
      <w:r w:rsidR="00B9176E" w:rsidRPr="00BA3A56">
        <w:t>)</w:t>
      </w:r>
      <w:r w:rsidRPr="00BA3A56">
        <w:t xml:space="preserve"> haldus</w:t>
      </w:r>
      <w:r w:rsidR="00EB6D7D" w:rsidRPr="00BA3A56">
        <w:t>ala</w:t>
      </w:r>
      <w:r w:rsidRPr="00BA3A56">
        <w:t xml:space="preserve">sse, </w:t>
      </w:r>
      <w:r w:rsidR="00450A4D" w:rsidRPr="00BA3A56">
        <w:t>viiakse</w:t>
      </w:r>
      <w:r w:rsidRPr="00BA3A56">
        <w:t xml:space="preserve"> maaparandusega seotud registri</w:t>
      </w:r>
      <w:r w:rsidR="00F554C4" w:rsidRPr="00BA3A56">
        <w:t>te (</w:t>
      </w:r>
      <w:r w:rsidRPr="00BA3A56">
        <w:t xml:space="preserve">MATER ja MSR) </w:t>
      </w:r>
      <w:r w:rsidR="00F554C4" w:rsidRPr="00BA3A56">
        <w:t xml:space="preserve">andmed </w:t>
      </w:r>
      <w:r w:rsidR="005734AE" w:rsidRPr="00BA3A56">
        <w:t xml:space="preserve">üle </w:t>
      </w:r>
      <w:r w:rsidRPr="00BA3A56">
        <w:t>uutesse infosüsteemidesse</w:t>
      </w:r>
      <w:r w:rsidR="00450A4D" w:rsidRPr="00BA3A56">
        <w:t>, mille arendamisega on juba alustatud.</w:t>
      </w:r>
      <w:r w:rsidR="002A72DD" w:rsidRPr="00BA3A56">
        <w:t xml:space="preserve"> </w:t>
      </w:r>
      <w:r w:rsidRPr="00BA3A56">
        <w:t>Maaparandusalal tegutsevate ettevõtjate majandustegevuse teatamiskohustuse täitmise tegevus</w:t>
      </w:r>
      <w:r w:rsidR="00B9176E" w:rsidRPr="00BA3A56">
        <w:t>te andmed</w:t>
      </w:r>
      <w:r w:rsidRPr="00BA3A56">
        <w:t xml:space="preserve"> on otstarbekas </w:t>
      </w:r>
      <w:r w:rsidR="00B9176E" w:rsidRPr="00BA3A56">
        <w:t xml:space="preserve">viia </w:t>
      </w:r>
      <w:r w:rsidRPr="00BA3A56">
        <w:t>MTR</w:t>
      </w:r>
      <w:r w:rsidR="00946588" w:rsidRPr="00BA3A56">
        <w:noBreakHyphen/>
      </w:r>
      <w:r w:rsidR="00B9176E" w:rsidRPr="00BA3A56">
        <w:t>i</w:t>
      </w:r>
      <w:r w:rsidRPr="00BA3A56">
        <w:t xml:space="preserve"> (sarnased tegevused). </w:t>
      </w:r>
      <w:r w:rsidR="00957B9C" w:rsidRPr="00BA3A56">
        <w:lastRenderedPageBreak/>
        <w:t>Tarbijakaitse ja Tehnilise Järelevalve Amet (edaspidi </w:t>
      </w:r>
      <w:r w:rsidR="00957B9C" w:rsidRPr="00BA3A56">
        <w:rPr>
          <w:i/>
          <w:iCs/>
        </w:rPr>
        <w:t xml:space="preserve">TTJA) </w:t>
      </w:r>
      <w:r w:rsidR="00957B9C" w:rsidRPr="00BA3A56">
        <w:t xml:space="preserve">on MKM-i valitsemisalas tegutsev valitsusasutus. </w:t>
      </w:r>
      <w:hyperlink r:id="rId22" w:history="1">
        <w:r w:rsidR="00957B9C" w:rsidRPr="00BA3A56">
          <w:rPr>
            <w:rStyle w:val="Hperlink"/>
            <w:color w:val="auto"/>
            <w:u w:val="none"/>
          </w:rPr>
          <w:t>TTJA</w:t>
        </w:r>
        <w:r w:rsidRPr="00BA3A56">
          <w:rPr>
            <w:rStyle w:val="Hperlink"/>
            <w:color w:val="auto"/>
            <w:u w:val="none"/>
          </w:rPr>
          <w:t xml:space="preserve"> põhimääruse</w:t>
        </w:r>
      </w:hyperlink>
      <w:r w:rsidRPr="00BA3A56">
        <w:t xml:space="preserve"> kohaselt kuulub </w:t>
      </w:r>
      <w:r w:rsidR="00957B9C" w:rsidRPr="00BA3A56">
        <w:t>TTJA</w:t>
      </w:r>
      <w:r w:rsidRPr="00BA3A56">
        <w:t xml:space="preserve"> tööülesannete hulka </w:t>
      </w:r>
      <w:hyperlink r:id="rId23" w:history="1">
        <w:r w:rsidR="00957B9C" w:rsidRPr="00BA3A56">
          <w:rPr>
            <w:rStyle w:val="Hperlink"/>
            <w:color w:val="auto"/>
            <w:u w:val="none"/>
          </w:rPr>
          <w:t>MTR</w:t>
        </w:r>
      </w:hyperlink>
      <w:r w:rsidR="00B9176E" w:rsidRPr="00BA3A56">
        <w:t>-i</w:t>
      </w:r>
      <w:r w:rsidRPr="00BA3A56">
        <w:t xml:space="preserve"> pidamine ja arendamine. MTR on asutatud 15.04.2004 eesmärgiga pidada avalikkusele kättesaadaval viisil arvestust erinõuetega tegevusaladel tegutsevate ettevõtjate, seadusega nimetatud asutuste, sihtasutuste ja mittetulundusühingute üle ning teostada järelevalvet. MTR peab arvestust enam kui üle 25 erineva majandustegevuse valdkonna üle.</w:t>
      </w:r>
      <w:r w:rsidR="00F34B99" w:rsidRPr="00BA3A56">
        <w:t xml:space="preserve"> Kui seni tuli maaparanduse alal tegutsevaid ettevõtja</w:t>
      </w:r>
      <w:r w:rsidR="00946588" w:rsidRPr="00BA3A56">
        <w:t>i</w:t>
      </w:r>
      <w:r w:rsidR="00F34B99" w:rsidRPr="00BA3A56">
        <w:t xml:space="preserve">d otsida </w:t>
      </w:r>
      <w:proofErr w:type="spellStart"/>
      <w:r w:rsidR="00F34B99" w:rsidRPr="00BA3A56">
        <w:t>MATER-ist</w:t>
      </w:r>
      <w:proofErr w:type="spellEnd"/>
      <w:r w:rsidR="00F34B99" w:rsidRPr="00BA3A56">
        <w:t xml:space="preserve"> ja teisi tegevuslubasid MTR-ist, siis edaspidi on kogu info ühes kohas. </w:t>
      </w:r>
      <w:r w:rsidR="001C7ECB" w:rsidRPr="00BA3A56">
        <w:t>MTR on juba toimiv ja arendatav süsteem, mis tagab andmete ajakohasuse ja ristkasutuse teiste registritega.</w:t>
      </w:r>
      <w:r w:rsidR="00F554C4" w:rsidRPr="00BA3A56">
        <w:t xml:space="preserve"> </w:t>
      </w:r>
    </w:p>
    <w:p w14:paraId="370D54AF" w14:textId="77777777" w:rsidR="00430598" w:rsidRPr="00BA3A56" w:rsidRDefault="00430598" w:rsidP="008F370B">
      <w:pPr>
        <w:jc w:val="both"/>
        <w:rPr>
          <w:b/>
          <w:bCs/>
          <w:szCs w:val="20"/>
        </w:rPr>
      </w:pPr>
    </w:p>
    <w:bookmarkEnd w:id="92"/>
    <w:p w14:paraId="45F7CA5D" w14:textId="12CB87D2" w:rsidR="002A2CA4" w:rsidRPr="00BA3A56" w:rsidRDefault="00D23B03" w:rsidP="00A14A46">
      <w:pPr>
        <w:jc w:val="both"/>
      </w:pPr>
      <w:r w:rsidRPr="00BA3A56">
        <w:rPr>
          <w:b/>
        </w:rPr>
        <w:t>Eelnõu §</w:t>
      </w:r>
      <w:r w:rsidR="00B178DA" w:rsidRPr="00BA3A56">
        <w:rPr>
          <w:b/>
          <w:bCs/>
        </w:rPr>
        <w:t xml:space="preserve"> 1 punkti</w:t>
      </w:r>
      <w:r w:rsidRPr="00BA3A56">
        <w:rPr>
          <w:b/>
          <w:bCs/>
        </w:rPr>
        <w:t>ga</w:t>
      </w:r>
      <w:r w:rsidR="00B178DA" w:rsidRPr="00BA3A56">
        <w:rPr>
          <w:b/>
          <w:bCs/>
        </w:rPr>
        <w:t xml:space="preserve"> </w:t>
      </w:r>
      <w:r w:rsidR="008B295E" w:rsidRPr="00BA3A56">
        <w:rPr>
          <w:b/>
          <w:bCs/>
        </w:rPr>
        <w:t>41</w:t>
      </w:r>
      <w:r w:rsidR="008B295E" w:rsidRPr="00BA3A56">
        <w:t xml:space="preserve"> </w:t>
      </w:r>
      <w:r w:rsidR="00B178DA" w:rsidRPr="00BA3A56">
        <w:t xml:space="preserve">muudetakse </w:t>
      </w:r>
      <w:proofErr w:type="spellStart"/>
      <w:r w:rsidR="00B178DA" w:rsidRPr="00BA3A56">
        <w:t>MaaParS</w:t>
      </w:r>
      <w:proofErr w:type="spellEnd"/>
      <w:r w:rsidR="00F0052C" w:rsidRPr="00BA3A56">
        <w:t>-</w:t>
      </w:r>
      <w:r w:rsidRPr="00BA3A56">
        <w:t>i</w:t>
      </w:r>
      <w:r w:rsidR="00B178DA" w:rsidRPr="00BA3A56">
        <w:t xml:space="preserve"> § </w:t>
      </w:r>
      <w:r w:rsidR="0074779F" w:rsidRPr="00BA3A56">
        <w:t xml:space="preserve">39 </w:t>
      </w:r>
      <w:r w:rsidR="00F554C4" w:rsidRPr="00BA3A56">
        <w:t>teksti</w:t>
      </w:r>
      <w:r w:rsidR="006100FB" w:rsidRPr="00BA3A56">
        <w:t xml:space="preserve">, täpsustades </w:t>
      </w:r>
      <w:r w:rsidR="003D53D9" w:rsidRPr="00BA3A56">
        <w:t xml:space="preserve">muu hulgas </w:t>
      </w:r>
      <w:r w:rsidR="006100FB" w:rsidRPr="00BA3A56">
        <w:t>andmekogu põhimääruse</w:t>
      </w:r>
      <w:r w:rsidR="003D53D9" w:rsidRPr="00BA3A56">
        <w:t xml:space="preserve"> volitusnormi sisu ning jättes paragrahvist välja sätted, mis dubleerivad avaliku teabe seadust</w:t>
      </w:r>
      <w:r w:rsidR="00F554C4" w:rsidRPr="00BA3A56">
        <w:t xml:space="preserve">. </w:t>
      </w:r>
    </w:p>
    <w:p w14:paraId="7F932A9B" w14:textId="77777777" w:rsidR="002A2CA4" w:rsidRPr="00BA3A56" w:rsidRDefault="002A2CA4" w:rsidP="00A14A46">
      <w:pPr>
        <w:jc w:val="both"/>
      </w:pPr>
    </w:p>
    <w:p w14:paraId="4DC9618B" w14:textId="70E9F95E" w:rsidR="006E1DDA" w:rsidRPr="00BA3A56" w:rsidRDefault="00C712F8" w:rsidP="00A14A46">
      <w:pPr>
        <w:jc w:val="both"/>
      </w:pPr>
      <w:commentRangeStart w:id="99"/>
      <w:r>
        <w:t>Paragrahv</w:t>
      </w:r>
      <w:r w:rsidR="0048717A">
        <w:t>i</w:t>
      </w:r>
      <w:r>
        <w:t xml:space="preserve"> 39 l</w:t>
      </w:r>
      <w:r w:rsidR="002A2CA4">
        <w:t>õikes</w:t>
      </w:r>
      <w:r w:rsidR="001C177B">
        <w:t>se</w:t>
      </w:r>
      <w:r w:rsidR="002A2CA4">
        <w:t xml:space="preserve"> 1 </w:t>
      </w:r>
      <w:r w:rsidR="001C177B">
        <w:t>tuuakse</w:t>
      </w:r>
      <w:r w:rsidR="002A2CA4">
        <w:t xml:space="preserve"> kehtiva seaduse </w:t>
      </w:r>
      <w:r w:rsidR="00B50F51">
        <w:t xml:space="preserve">senine </w:t>
      </w:r>
      <w:r w:rsidR="002A2CA4">
        <w:t>§ 39 lõi</w:t>
      </w:r>
      <w:r w:rsidR="001C177B">
        <w:t>ke</w:t>
      </w:r>
      <w:r w:rsidR="002A2CA4">
        <w:t xml:space="preserve"> 4 sisu</w:t>
      </w:r>
      <w:r w:rsidR="00B50F51">
        <w:t>.</w:t>
      </w:r>
      <w:commentRangeEnd w:id="99"/>
      <w:r>
        <w:commentReference w:id="99"/>
      </w:r>
      <w:r w:rsidR="001C177B">
        <w:t xml:space="preserve"> Kehtiv MaaParS</w:t>
      </w:r>
      <w:r w:rsidR="003D53D9">
        <w:t>-i</w:t>
      </w:r>
      <w:r w:rsidR="001C177B">
        <w:t xml:space="preserve"> § 39 l</w:t>
      </w:r>
      <w:r w:rsidR="003D53D9">
        <w:t>õige</w:t>
      </w:r>
      <w:r w:rsidR="001C177B">
        <w:t xml:space="preserve"> 1 sätestab, et registri asutab Vabariigi Valitsus valdkonna eest vastutava ministri ettepanekul ning et register on kooskõlas avaliku teabe seadusega asutatud andmekogu. Andmekogu on seaduse tasandi regulatsiooni kehtestamisega juba asutatud</w:t>
      </w:r>
      <w:r w:rsidR="003D53D9">
        <w:t>.</w:t>
      </w:r>
      <w:r w:rsidR="001C177B">
        <w:t xml:space="preserve"> Ühtlasi on riikliku andmekogu </w:t>
      </w:r>
      <w:r w:rsidR="003D53D9">
        <w:t xml:space="preserve">termin </w:t>
      </w:r>
      <w:r w:rsidR="001C177B">
        <w:t>juba defineeritud avaliku teabe seaduse  §-s 43</w:t>
      </w:r>
      <w:r w:rsidR="001C177B" w:rsidRPr="14AA7617">
        <w:rPr>
          <w:vertAlign w:val="superscript"/>
        </w:rPr>
        <w:t>1</w:t>
      </w:r>
      <w:r w:rsidR="001C177B">
        <w:t xml:space="preserve">, mis tähendab, et andmekogu asutav säte ei pea eraldi reguleerima kooskõla </w:t>
      </w:r>
      <w:r w:rsidR="003D53D9">
        <w:t>selle seadusega</w:t>
      </w:r>
      <w:r w:rsidR="001C177B">
        <w:t>.</w:t>
      </w:r>
    </w:p>
    <w:p w14:paraId="43395BD0" w14:textId="77777777" w:rsidR="006E1DDA" w:rsidRPr="00BA3A56" w:rsidRDefault="006E1DDA" w:rsidP="00A14A46">
      <w:pPr>
        <w:jc w:val="both"/>
      </w:pPr>
    </w:p>
    <w:p w14:paraId="6FBA38FB" w14:textId="5B107FF6" w:rsidR="0000337B" w:rsidRPr="00BA3A56" w:rsidRDefault="00B50F51" w:rsidP="00007DD7">
      <w:pPr>
        <w:shd w:val="clear" w:color="auto" w:fill="FFFFFF" w:themeFill="background1"/>
        <w:jc w:val="both"/>
      </w:pPr>
      <w:commentRangeStart w:id="100"/>
      <w:r>
        <w:t>L</w:t>
      </w:r>
      <w:r w:rsidR="006E1DDA">
        <w:t>õi</w:t>
      </w:r>
      <w:r>
        <w:t>kes</w:t>
      </w:r>
      <w:r w:rsidR="006E1DDA">
        <w:t xml:space="preserve"> 2 </w:t>
      </w:r>
      <w:r>
        <w:t>sätestatakse</w:t>
      </w:r>
      <w:r w:rsidR="006E1DDA">
        <w:t>, e</w:t>
      </w:r>
      <w:commentRangeEnd w:id="100"/>
      <w:r>
        <w:commentReference w:id="100"/>
      </w:r>
      <w:r w:rsidR="006E1DDA">
        <w:t>t maaparandussüsteemide registri põhimääruse kehtestajaks on edaspidi valdkonna eest vastutav minister, mitte enam Vabariigi Valitsus. Muudatuse eesmärk on lihtsustada registri põhimääruse muutmist, et registri arendusi saaks kiiremini kasutusele võtta. Muudatuse kavandamisel lähtuti teiste infosüsteemide või registrite analoogiast. Näiteks on ministri määrusega kehtestatud metsaressursi arvestuse riikliku registri põhimäärus, põllumajandusloomade registri põhimäärus ja maaparandusalal tegutsevate ettevõtjate registri põhimäärus.</w:t>
      </w:r>
      <w:r w:rsidR="0014635E">
        <w:t xml:space="preserve"> </w:t>
      </w:r>
      <w:r>
        <w:t xml:space="preserve">Lõikes 3 </w:t>
      </w:r>
      <w:r w:rsidR="0014635E">
        <w:t xml:space="preserve">on </w:t>
      </w:r>
      <w:r>
        <w:t xml:space="preserve">sätestatud </w:t>
      </w:r>
      <w:r w:rsidR="0014635E">
        <w:t xml:space="preserve">põhimääruse kehtestamise volituse raamid, </w:t>
      </w:r>
      <w:r w:rsidR="00BC304C">
        <w:t xml:space="preserve">milleks on määrata 1) volitatud töötleja; 2) vastutava töötleja ja volitatud töötleja ülesanded; 3) kogutavate andmete täpsem koosseis ja andmekogusse kandmise kord; 4) andmetele juurdepääsu ja andmete väljastamise kord; 5) andmete säilitamise täpsemad tähtajad, tingimused ja kord; 6) muud korraldusküsimused. </w:t>
      </w:r>
      <w:commentRangeStart w:id="101"/>
      <w:r>
        <w:t xml:space="preserve">Lõikes 4 </w:t>
      </w:r>
      <w:commentRangeEnd w:id="101"/>
      <w:r>
        <w:commentReference w:id="101"/>
      </w:r>
      <w:r>
        <w:t xml:space="preserve">sätestatakse, et registri vastutav töötleja on </w:t>
      </w:r>
      <w:r w:rsidR="00EF2AC1">
        <w:t>MaRu</w:t>
      </w:r>
      <w:r>
        <w:t xml:space="preserve">. </w:t>
      </w:r>
    </w:p>
    <w:p w14:paraId="7D83640F" w14:textId="77777777" w:rsidR="0000337B" w:rsidRPr="00BA3A56" w:rsidRDefault="0000337B" w:rsidP="00A14A46">
      <w:pPr>
        <w:jc w:val="both"/>
      </w:pPr>
    </w:p>
    <w:p w14:paraId="36C31056" w14:textId="50555716" w:rsidR="006E1DDA" w:rsidRPr="00BA3A56" w:rsidRDefault="00BC304C" w:rsidP="00BC304C">
      <w:pPr>
        <w:jc w:val="both"/>
      </w:pPr>
      <w:r w:rsidRPr="00BA3A56">
        <w:rPr>
          <w:b/>
        </w:rPr>
        <w:t>Eelnõu §</w:t>
      </w:r>
      <w:r w:rsidRPr="00BA3A56">
        <w:rPr>
          <w:b/>
          <w:bCs/>
        </w:rPr>
        <w:t xml:space="preserve"> 1 punktiga</w:t>
      </w:r>
      <w:r w:rsidRPr="00BA3A56" w:rsidDel="008B295E">
        <w:rPr>
          <w:b/>
        </w:rPr>
        <w:t xml:space="preserve"> </w:t>
      </w:r>
      <w:r w:rsidR="008B295E" w:rsidRPr="00BA3A56">
        <w:rPr>
          <w:b/>
          <w:bCs/>
        </w:rPr>
        <w:t>42</w:t>
      </w:r>
      <w:r w:rsidR="008B295E" w:rsidRPr="00BA3A56">
        <w:t xml:space="preserve"> </w:t>
      </w:r>
      <w:r w:rsidRPr="00BA3A56">
        <w:t xml:space="preserve">täiendatakse </w:t>
      </w:r>
      <w:proofErr w:type="spellStart"/>
      <w:r w:rsidRPr="00BA3A56">
        <w:t>MaaParS</w:t>
      </w:r>
      <w:proofErr w:type="spellEnd"/>
      <w:r w:rsidRPr="00BA3A56">
        <w:t>-i § 40 lõikega 3</w:t>
      </w:r>
      <w:r w:rsidRPr="00BA3A56">
        <w:rPr>
          <w:vertAlign w:val="superscript"/>
        </w:rPr>
        <w:t>1</w:t>
      </w:r>
      <w:r w:rsidRPr="00BA3A56">
        <w:t xml:space="preserve">, kuhu tuuakse senine § 39 lõike 5 sisu, mille kohaselt </w:t>
      </w:r>
      <w:proofErr w:type="spellStart"/>
      <w:r w:rsidRPr="00BA3A56">
        <w:t>MaaParS</w:t>
      </w:r>
      <w:proofErr w:type="spellEnd"/>
      <w:r w:rsidRPr="00BA3A56">
        <w:t xml:space="preserve"> §-s 3 nimetatud maaparandussüsteemide andmed kantakse maaparandussüsteemide registrisse ja maakatastri kitsendusi põhjustavate objektide kaardile.</w:t>
      </w:r>
    </w:p>
    <w:p w14:paraId="7DB4DCFC" w14:textId="77777777" w:rsidR="00F02AFD" w:rsidRPr="00BA3A56" w:rsidRDefault="00F02AFD" w:rsidP="00BC304C">
      <w:pPr>
        <w:jc w:val="both"/>
      </w:pPr>
    </w:p>
    <w:p w14:paraId="30C41584" w14:textId="3CF3B94A" w:rsidR="00F02AFD" w:rsidRPr="00BA3A56" w:rsidRDefault="00F02AFD" w:rsidP="00BC304C">
      <w:pPr>
        <w:jc w:val="both"/>
      </w:pPr>
      <w:r w:rsidRPr="00BA3A56">
        <w:rPr>
          <w:b/>
        </w:rPr>
        <w:t>Eelnõu §</w:t>
      </w:r>
      <w:r w:rsidRPr="00BA3A56">
        <w:rPr>
          <w:b/>
          <w:bCs/>
        </w:rPr>
        <w:t xml:space="preserve"> 1 punktiga</w:t>
      </w:r>
      <w:r w:rsidRPr="00BA3A56" w:rsidDel="008B295E">
        <w:rPr>
          <w:b/>
        </w:rPr>
        <w:t xml:space="preserve"> </w:t>
      </w:r>
      <w:r w:rsidR="008B295E" w:rsidRPr="00BA3A56">
        <w:rPr>
          <w:b/>
        </w:rPr>
        <w:t>43</w:t>
      </w:r>
      <w:r w:rsidR="008B295E" w:rsidRPr="00BA3A56">
        <w:t xml:space="preserve"> </w:t>
      </w:r>
      <w:r w:rsidR="00257AF8" w:rsidRPr="00BA3A56">
        <w:t xml:space="preserve">tunnistatakse </w:t>
      </w:r>
      <w:proofErr w:type="spellStart"/>
      <w:r w:rsidR="00257AF8" w:rsidRPr="00BA3A56">
        <w:t>MaaParS</w:t>
      </w:r>
      <w:proofErr w:type="spellEnd"/>
      <w:r w:rsidR="00257AF8" w:rsidRPr="00BA3A56">
        <w:t xml:space="preserve">-i § 40 lõiked 4 ja 6 kehtetuks. </w:t>
      </w:r>
      <w:r w:rsidR="002F7591" w:rsidRPr="00BA3A56">
        <w:t>Lõike 4 asemel on § 39 lõikesse 3 lisatud loetelu, mida MSR põhimäärusega kehtestatakse. Lõike 6 kehtetuks tunnistamise vajadus tuleneb ehitamise alustamise teatamisest loobumisest. Ehitamise alustamise teatist asendab nüüd ehitusteatis, mi</w:t>
      </w:r>
      <w:r w:rsidR="00694F6B" w:rsidRPr="00BA3A56">
        <w:t>llega seonduv</w:t>
      </w:r>
      <w:r w:rsidR="00F47358" w:rsidRPr="00BA3A56">
        <w:t>at</w:t>
      </w:r>
      <w:r w:rsidR="002F7591" w:rsidRPr="00BA3A56">
        <w:t xml:space="preserve"> on reguleeritud </w:t>
      </w:r>
      <w:proofErr w:type="spellStart"/>
      <w:r w:rsidR="00694F6B" w:rsidRPr="00BA3A56">
        <w:t>MaaParS</w:t>
      </w:r>
      <w:proofErr w:type="spellEnd"/>
      <w:r w:rsidR="00856822" w:rsidRPr="00BA3A56">
        <w:t>-i</w:t>
      </w:r>
      <w:r w:rsidR="00694F6B" w:rsidRPr="00BA3A56">
        <w:t xml:space="preserve"> </w:t>
      </w:r>
      <w:r w:rsidR="00856822" w:rsidRPr="00BA3A56">
        <w:t xml:space="preserve">2. </w:t>
      </w:r>
      <w:r w:rsidR="002F7591" w:rsidRPr="00BA3A56">
        <w:t>peatükis.</w:t>
      </w:r>
      <w:r w:rsidR="00733FFE" w:rsidRPr="00BA3A56">
        <w:t xml:space="preserve"> </w:t>
      </w:r>
      <w:r w:rsidR="00856822" w:rsidRPr="00BA3A56">
        <w:t>E</w:t>
      </w:r>
      <w:r w:rsidR="00733FFE" w:rsidRPr="00BA3A56">
        <w:t>elnõu</w:t>
      </w:r>
      <w:r w:rsidR="00710D7B" w:rsidRPr="00BA3A56">
        <w:t xml:space="preserve"> </w:t>
      </w:r>
      <w:r w:rsidR="00856822" w:rsidRPr="00BA3A56">
        <w:t>kohase</w:t>
      </w:r>
      <w:r w:rsidR="00710D7B" w:rsidRPr="00BA3A56">
        <w:t>lt</w:t>
      </w:r>
      <w:r w:rsidR="00733FFE" w:rsidRPr="00BA3A56">
        <w:t xml:space="preserve"> ei ole enam kehtetuks tunnistamise aluseks ehitamise alustamise teatise mitteõigeaegne esitamine ega ka see, mis aja jooksul peab ehitamisega alustama.</w:t>
      </w:r>
    </w:p>
    <w:p w14:paraId="55A0FFB4" w14:textId="77777777" w:rsidR="006942B1" w:rsidRPr="00BA3A56" w:rsidRDefault="006942B1" w:rsidP="008F370B">
      <w:pPr>
        <w:jc w:val="both"/>
      </w:pPr>
    </w:p>
    <w:p w14:paraId="01F41824" w14:textId="553D536B" w:rsidR="004C7DDF" w:rsidRPr="00BA3A56" w:rsidRDefault="006942B1" w:rsidP="008F370B">
      <w:pPr>
        <w:jc w:val="both"/>
      </w:pPr>
      <w:r w:rsidRPr="14AA7617">
        <w:rPr>
          <w:b/>
          <w:bCs/>
        </w:rPr>
        <w:t>Eelnõu § 1 punkti</w:t>
      </w:r>
      <w:r w:rsidR="001C177B" w:rsidRPr="14AA7617">
        <w:rPr>
          <w:b/>
          <w:bCs/>
        </w:rPr>
        <w:t>de</w:t>
      </w:r>
      <w:r w:rsidRPr="14AA7617">
        <w:rPr>
          <w:b/>
          <w:bCs/>
        </w:rPr>
        <w:t xml:space="preserve">ga </w:t>
      </w:r>
      <w:r w:rsidR="008B295E" w:rsidRPr="14AA7617">
        <w:rPr>
          <w:b/>
          <w:bCs/>
        </w:rPr>
        <w:t>44</w:t>
      </w:r>
      <w:r w:rsidR="00C8388B" w:rsidRPr="14AA7617">
        <w:rPr>
          <w:b/>
          <w:bCs/>
        </w:rPr>
        <w:t>–</w:t>
      </w:r>
      <w:r w:rsidR="008B295E" w:rsidRPr="14AA7617">
        <w:rPr>
          <w:b/>
          <w:bCs/>
        </w:rPr>
        <w:t>47</w:t>
      </w:r>
      <w:r w:rsidR="0078722A" w:rsidRPr="14AA7617">
        <w:rPr>
          <w:b/>
          <w:bCs/>
        </w:rPr>
        <w:t xml:space="preserve"> </w:t>
      </w:r>
      <w:r w:rsidR="001C177B">
        <w:t>muudetakse</w:t>
      </w:r>
      <w:r w:rsidR="00504DA6" w:rsidRPr="14AA7617">
        <w:rPr>
          <w:b/>
          <w:bCs/>
        </w:rPr>
        <w:t xml:space="preserve"> </w:t>
      </w:r>
      <w:r w:rsidR="00856822">
        <w:t>M</w:t>
      </w:r>
      <w:r w:rsidR="003518FB">
        <w:t>SR</w:t>
      </w:r>
      <w:r w:rsidR="00856822">
        <w:t>-i</w:t>
      </w:r>
      <w:r w:rsidR="008B295E">
        <w:t xml:space="preserve"> kohta sätestatut.</w:t>
      </w:r>
      <w:r w:rsidR="008B295E" w:rsidRPr="14AA7617">
        <w:rPr>
          <w:b/>
          <w:bCs/>
        </w:rPr>
        <w:t xml:space="preserve"> </w:t>
      </w:r>
      <w:r w:rsidR="00C8388B">
        <w:t>Täiendatakse</w:t>
      </w:r>
      <w:r w:rsidR="008B295E">
        <w:t xml:space="preserve"> </w:t>
      </w:r>
      <w:r w:rsidR="00856822">
        <w:t>MaaParS-i §</w:t>
      </w:r>
      <w:r w:rsidR="00504DA6">
        <w:t xml:space="preserve"> 4</w:t>
      </w:r>
      <w:r w:rsidR="001C177B">
        <w:t>2</w:t>
      </w:r>
      <w:r w:rsidR="00504DA6">
        <w:t xml:space="preserve"> </w:t>
      </w:r>
      <w:r w:rsidR="001C177B">
        <w:t xml:space="preserve">pealkirja sõnadega „ja säilitamine“ (eelnõu § 1 punkt </w:t>
      </w:r>
      <w:r w:rsidR="008B295E">
        <w:t>44</w:t>
      </w:r>
      <w:r w:rsidR="001C177B">
        <w:t>)</w:t>
      </w:r>
      <w:r w:rsidR="0078722A">
        <w:t xml:space="preserve"> seoses sellega, et</w:t>
      </w:r>
      <w:r w:rsidR="001C177B">
        <w:t xml:space="preserve"> lisatakse lõige 3 maaparandussüsteemi andmete säilitustähtaja kohta (eelnõu § 1 punkt </w:t>
      </w:r>
      <w:r w:rsidR="008B295E">
        <w:t>46</w:t>
      </w:r>
      <w:r w:rsidR="001C177B">
        <w:t>)</w:t>
      </w:r>
      <w:r w:rsidR="0078722A">
        <w:t xml:space="preserve">. </w:t>
      </w:r>
      <w:r w:rsidR="004C7DDF">
        <w:t>Maaparandussüsteemide registrisse kant</w:t>
      </w:r>
      <w:r w:rsidR="003704FF">
        <w:t>ava</w:t>
      </w:r>
      <w:r w:rsidR="004C7DDF">
        <w:t xml:space="preserve">d isikuandmed on </w:t>
      </w:r>
      <w:r w:rsidR="003704FF">
        <w:t>taotluste esitajate, tööde teostajate ja arvamuse andjate  ees- ja perekonnanimi ning isikukood või sünniaeg ning kontaktandmed. Need andmed on seotud eelkõige taotluste, lubade, kooskõlastuste, projektide ja ehitusdokumentidega</w:t>
      </w:r>
      <w:r w:rsidR="00DA1CB9">
        <w:t xml:space="preserve"> ning</w:t>
      </w:r>
      <w:r w:rsidR="003704FF">
        <w:t xml:space="preserve"> on nende lahutamatu osa. Maaparandussüsteemi ehitusdokumente </w:t>
      </w:r>
      <w:r w:rsidR="003704FF">
        <w:lastRenderedPageBreak/>
        <w:t>ning maaparandussüsteemil kavandatava muu tegevuse kooskõlastusi</w:t>
      </w:r>
      <w:r w:rsidR="00DA1CB9">
        <w:t xml:space="preserve"> hoitakse </w:t>
      </w:r>
      <w:r w:rsidR="00856822">
        <w:t>M</w:t>
      </w:r>
      <w:r w:rsidR="003518FB">
        <w:t>SR</w:t>
      </w:r>
      <w:r w:rsidR="00856822">
        <w:t xml:space="preserve">-is </w:t>
      </w:r>
      <w:r w:rsidR="00DA1CB9">
        <w:t>maaparandusehitise või -süsteemi kasutusotstarbe lõppemise</w:t>
      </w:r>
      <w:del w:id="102" w:author="Maarja-Liis Lall - JUSTDIGI" w:date="2026-02-21T09:11:00Z" w16du:dateUtc="2026-02-21T09:11:03Z">
        <w:r w:rsidDel="00DA1CB9">
          <w:delText>se</w:delText>
        </w:r>
      </w:del>
      <w:r w:rsidR="00DA1CB9">
        <w:t xml:space="preserve"> päevast kümme aastat. Praktikas on leitud, et kümne aasta jooksul peaksid võimalikud kohtu- ja muud vaidlused olema lõppenud ja asjaolud, mille tõendamiseks registriandmeid on</w:t>
      </w:r>
      <w:r w:rsidR="00FD3D31">
        <w:t xml:space="preserve"> vajalikud</w:t>
      </w:r>
      <w:r w:rsidR="00DA1CB9">
        <w:t xml:space="preserve">, </w:t>
      </w:r>
      <w:r w:rsidR="00FD3D31">
        <w:t xml:space="preserve">on </w:t>
      </w:r>
      <w:r w:rsidR="00DA1CB9">
        <w:t xml:space="preserve">selgunud. Pärast nimetatud tähtaja möödumist andmed kustutatakse.  </w:t>
      </w:r>
    </w:p>
    <w:p w14:paraId="697B47F0" w14:textId="77777777" w:rsidR="004C7DDF" w:rsidRPr="00BA3A56" w:rsidRDefault="004C7DDF" w:rsidP="008F370B">
      <w:pPr>
        <w:jc w:val="both"/>
      </w:pPr>
    </w:p>
    <w:p w14:paraId="437E7885" w14:textId="62203470" w:rsidR="00504DA6" w:rsidRPr="00BA3A56" w:rsidRDefault="003518FB" w:rsidP="008F370B">
      <w:pPr>
        <w:jc w:val="both"/>
        <w:rPr>
          <w:b/>
          <w:bCs/>
        </w:rPr>
      </w:pPr>
      <w:proofErr w:type="spellStart"/>
      <w:r w:rsidRPr="00BA3A56">
        <w:t>MaaParS</w:t>
      </w:r>
      <w:proofErr w:type="spellEnd"/>
      <w:r w:rsidRPr="00BA3A56">
        <w:t>-i §</w:t>
      </w:r>
      <w:r w:rsidR="0014635E" w:rsidRPr="00BA3A56">
        <w:t xml:space="preserve"> 42</w:t>
      </w:r>
      <w:r w:rsidR="001C177B" w:rsidRPr="00BA3A56">
        <w:t xml:space="preserve"> lõige 2 </w:t>
      </w:r>
      <w:r w:rsidR="0014635E" w:rsidRPr="00BA3A56">
        <w:t xml:space="preserve">tunnistatakse </w:t>
      </w:r>
      <w:r w:rsidR="001C177B" w:rsidRPr="00BA3A56">
        <w:t xml:space="preserve">kehtetuks kui </w:t>
      </w:r>
      <w:r w:rsidR="00742898" w:rsidRPr="00BA3A56">
        <w:t>mittevajalik viide isikuandmete seadusele kuna kehtivad seadused ongi mõeldud täitmiseks</w:t>
      </w:r>
      <w:r w:rsidR="001C177B" w:rsidRPr="00BA3A56">
        <w:t xml:space="preserve"> (eelnõu § 1 punkt </w:t>
      </w:r>
      <w:r w:rsidR="008B295E" w:rsidRPr="00BA3A56">
        <w:t>45</w:t>
      </w:r>
      <w:r w:rsidR="001C177B" w:rsidRPr="00BA3A56">
        <w:t>)</w:t>
      </w:r>
      <w:r w:rsidR="00742898" w:rsidRPr="00BA3A56">
        <w:t>.</w:t>
      </w:r>
      <w:r w:rsidR="0078722A" w:rsidRPr="00BA3A56">
        <w:t xml:space="preserve"> Samal põhjusel </w:t>
      </w:r>
      <w:r w:rsidRPr="00BA3A56">
        <w:t xml:space="preserve">tunnistatakse </w:t>
      </w:r>
      <w:r w:rsidR="0078722A" w:rsidRPr="00BA3A56">
        <w:t xml:space="preserve">kehtetuks </w:t>
      </w:r>
      <w:proofErr w:type="spellStart"/>
      <w:r w:rsidRPr="00BA3A56">
        <w:t>MaaParS</w:t>
      </w:r>
      <w:proofErr w:type="spellEnd"/>
      <w:r w:rsidRPr="00BA3A56">
        <w:t xml:space="preserve">-i </w:t>
      </w:r>
      <w:r w:rsidR="0078722A" w:rsidRPr="00BA3A56">
        <w:t xml:space="preserve">§ 43 (eelnõu § 1 punkt </w:t>
      </w:r>
      <w:r w:rsidR="008B295E" w:rsidRPr="00BA3A56">
        <w:t>47</w:t>
      </w:r>
      <w:r w:rsidR="0078722A" w:rsidRPr="00BA3A56">
        <w:t>).</w:t>
      </w:r>
    </w:p>
    <w:p w14:paraId="686D5410" w14:textId="77777777" w:rsidR="007A3922" w:rsidRPr="00BA3A56" w:rsidRDefault="007A3922" w:rsidP="008F370B">
      <w:pPr>
        <w:jc w:val="both"/>
        <w:rPr>
          <w:b/>
          <w:bCs/>
        </w:rPr>
      </w:pPr>
    </w:p>
    <w:p w14:paraId="1A56C422" w14:textId="3F327FC0" w:rsidR="00631DDA" w:rsidRPr="00BA3A56" w:rsidRDefault="00631DDA" w:rsidP="00631DDA">
      <w:pPr>
        <w:jc w:val="both"/>
        <w:rPr>
          <w:bCs/>
        </w:rPr>
      </w:pPr>
      <w:r w:rsidRPr="00BA3A56">
        <w:rPr>
          <w:b/>
          <w:bCs/>
        </w:rPr>
        <w:t>Eelnõu</w:t>
      </w:r>
      <w:r w:rsidRPr="00BA3A56" w:rsidDel="006230C7">
        <w:rPr>
          <w:b/>
          <w:bCs/>
        </w:rPr>
        <w:t xml:space="preserve"> </w:t>
      </w:r>
      <w:r w:rsidRPr="00BA3A56">
        <w:rPr>
          <w:b/>
          <w:bCs/>
        </w:rPr>
        <w:t xml:space="preserve">§ 1 punktiga 86 </w:t>
      </w:r>
      <w:r w:rsidRPr="00BA3A56">
        <w:t xml:space="preserve">asendatakse </w:t>
      </w:r>
      <w:proofErr w:type="spellStart"/>
      <w:r w:rsidRPr="00BA3A56">
        <w:t>MaaParS</w:t>
      </w:r>
      <w:proofErr w:type="spellEnd"/>
      <w:r w:rsidRPr="00BA3A56">
        <w:t>-i § 94 pealkirjas sõnad „ettevõtjate register“ sõnadega „ettevõtjate registri andmed“. Muudatus on tingitud maaparandusalal tegutsevate ettevõtjate registri andmete üleviimisest majandustegevuse registrisse, mistõttu on tegemist nimetatud ettevõtjate andmetega, mitte enam maaparandusalal tegutsevate ettevõtjate registriga</w:t>
      </w:r>
      <w:r w:rsidR="00255FA4" w:rsidRPr="00BA3A56">
        <w:t xml:space="preserve"> (vt eelnõu § 1 punkti 40 juures toodud selgitusi)</w:t>
      </w:r>
      <w:r w:rsidRPr="00BA3A56">
        <w:t>.</w:t>
      </w:r>
    </w:p>
    <w:p w14:paraId="0DAF0C6B" w14:textId="77777777" w:rsidR="00631DDA" w:rsidRPr="00BA3A56" w:rsidRDefault="00631DDA" w:rsidP="00631DDA">
      <w:pPr>
        <w:jc w:val="both"/>
        <w:rPr>
          <w:bCs/>
        </w:rPr>
      </w:pPr>
    </w:p>
    <w:p w14:paraId="0F7C23F7" w14:textId="0155A303" w:rsidR="00631DDA" w:rsidRPr="00BA3A56" w:rsidRDefault="00631DDA" w:rsidP="00631DDA">
      <w:pPr>
        <w:jc w:val="both"/>
        <w:rPr>
          <w:bCs/>
        </w:rPr>
      </w:pPr>
      <w:r w:rsidRPr="00BA3A56">
        <w:rPr>
          <w:b/>
          <w:bCs/>
        </w:rPr>
        <w:t>Eelnõu</w:t>
      </w:r>
      <w:r w:rsidRPr="00BA3A56" w:rsidDel="006230C7">
        <w:rPr>
          <w:b/>
          <w:bCs/>
        </w:rPr>
        <w:t xml:space="preserve"> </w:t>
      </w:r>
      <w:r w:rsidRPr="00BA3A56">
        <w:rPr>
          <w:b/>
          <w:bCs/>
        </w:rPr>
        <w:t xml:space="preserve">§ 1 punktiga 87 </w:t>
      </w:r>
      <w:r w:rsidRPr="00BA3A56">
        <w:t xml:space="preserve">tunnistatakse </w:t>
      </w:r>
      <w:proofErr w:type="spellStart"/>
      <w:r w:rsidRPr="00BA3A56">
        <w:t>MaaParS</w:t>
      </w:r>
      <w:proofErr w:type="spellEnd"/>
      <w:r w:rsidRPr="00BA3A56">
        <w:t>-i § 94 lõige 1 kehtetuks seoses maaparandusalal tegutsevate ettevõtjate andmete üleviimisega MTR-i ja maaparandusalal tegutsevate ettevõtjate registri kaotamisega</w:t>
      </w:r>
      <w:r w:rsidR="00D326C8" w:rsidRPr="00BA3A56">
        <w:t xml:space="preserve"> </w:t>
      </w:r>
      <w:r w:rsidR="00255FA4" w:rsidRPr="00BA3A56">
        <w:t>(vt eelnõu § 1 punkti 40 juures toodud selgitusi)</w:t>
      </w:r>
      <w:r w:rsidRPr="00BA3A56">
        <w:t xml:space="preserve">. </w:t>
      </w:r>
    </w:p>
    <w:p w14:paraId="287C6BF6" w14:textId="77777777" w:rsidR="00631DDA" w:rsidRPr="00BA3A56" w:rsidRDefault="00631DDA" w:rsidP="00631DDA">
      <w:pPr>
        <w:jc w:val="both"/>
        <w:rPr>
          <w:bCs/>
        </w:rPr>
      </w:pPr>
    </w:p>
    <w:p w14:paraId="4B2960E5" w14:textId="4751DC21" w:rsidR="00631DDA" w:rsidRPr="00BA3A56" w:rsidRDefault="00631DDA" w:rsidP="008F370B">
      <w:pPr>
        <w:jc w:val="both"/>
        <w:rPr>
          <w:b/>
          <w:bCs/>
        </w:rPr>
      </w:pPr>
      <w:r w:rsidRPr="00BA3A56">
        <w:rPr>
          <w:b/>
          <w:bCs/>
        </w:rPr>
        <w:t>Eelnõu</w:t>
      </w:r>
      <w:r w:rsidRPr="00BA3A56" w:rsidDel="006230C7">
        <w:rPr>
          <w:b/>
          <w:bCs/>
        </w:rPr>
        <w:t xml:space="preserve"> </w:t>
      </w:r>
      <w:r w:rsidRPr="00BA3A56">
        <w:rPr>
          <w:b/>
          <w:bCs/>
        </w:rPr>
        <w:t xml:space="preserve">§ 1 punktiga 88 </w:t>
      </w:r>
      <w:r w:rsidRPr="00BA3A56">
        <w:t xml:space="preserve">täiendatakse </w:t>
      </w:r>
      <w:proofErr w:type="spellStart"/>
      <w:r w:rsidRPr="00BA3A56">
        <w:t>MaaParS</w:t>
      </w:r>
      <w:proofErr w:type="spellEnd"/>
      <w:r w:rsidRPr="00BA3A56">
        <w:t>-i § 94 lõikega 1</w:t>
      </w:r>
      <w:r w:rsidRPr="00BA3A56">
        <w:rPr>
          <w:vertAlign w:val="superscript"/>
        </w:rPr>
        <w:t>1</w:t>
      </w:r>
      <w:r w:rsidRPr="00BA3A56">
        <w:t>,  mille kohaselt alates käesoleva lõike jõustumisest käsitatakse maaparandusalal tegutsevate ettevõtjate registri andmeid majandustegevuse registri andmetena</w:t>
      </w:r>
      <w:r w:rsidR="00D326C8" w:rsidRPr="00BA3A56">
        <w:t xml:space="preserve"> </w:t>
      </w:r>
      <w:r w:rsidR="00255FA4" w:rsidRPr="00BA3A56">
        <w:t>(vt eelnõu § 1 punkti 40 juures toodud selgitusi)</w:t>
      </w:r>
      <w:r w:rsidRPr="00BA3A56">
        <w:t xml:space="preserve">. </w:t>
      </w:r>
    </w:p>
    <w:p w14:paraId="2C9D0C92" w14:textId="77777777" w:rsidR="00631DDA" w:rsidRPr="00BA3A56" w:rsidRDefault="00631DDA" w:rsidP="008F370B">
      <w:pPr>
        <w:jc w:val="both"/>
        <w:rPr>
          <w:b/>
          <w:bCs/>
        </w:rPr>
      </w:pPr>
    </w:p>
    <w:p w14:paraId="46B5ECA5" w14:textId="51352CE0" w:rsidR="007A3922" w:rsidRPr="00BA3A56" w:rsidRDefault="003A7323" w:rsidP="008F370B">
      <w:pPr>
        <w:jc w:val="both"/>
        <w:rPr>
          <w:b/>
          <w:bCs/>
        </w:rPr>
      </w:pPr>
      <w:r w:rsidRPr="00BA3A56">
        <w:rPr>
          <w:b/>
          <w:bCs/>
        </w:rPr>
        <w:t>3.</w:t>
      </w:r>
      <w:r w:rsidR="007F55C8" w:rsidRPr="00BA3A56">
        <w:rPr>
          <w:b/>
          <w:bCs/>
        </w:rPr>
        <w:t>4</w:t>
      </w:r>
      <w:r w:rsidRPr="00BA3A56">
        <w:rPr>
          <w:b/>
          <w:bCs/>
        </w:rPr>
        <w:t xml:space="preserve"> Maaparandushoiuga seotud muudatused</w:t>
      </w:r>
    </w:p>
    <w:p w14:paraId="116C122A" w14:textId="77777777" w:rsidR="007A3922" w:rsidRPr="00BA3A56" w:rsidRDefault="007A3922" w:rsidP="008F370B">
      <w:pPr>
        <w:jc w:val="both"/>
        <w:rPr>
          <w:b/>
          <w:bCs/>
        </w:rPr>
      </w:pPr>
    </w:p>
    <w:p w14:paraId="5F65A201" w14:textId="5F6406F7" w:rsidR="00EC2E07" w:rsidRPr="00BA3A56" w:rsidRDefault="00D23B03" w:rsidP="008F370B">
      <w:pPr>
        <w:jc w:val="both"/>
      </w:pPr>
      <w:r w:rsidRPr="3BE35BAB">
        <w:rPr>
          <w:b/>
          <w:bCs/>
        </w:rPr>
        <w:t>Eelnõu §</w:t>
      </w:r>
      <w:r w:rsidR="002D012E" w:rsidRPr="3BE35BAB">
        <w:rPr>
          <w:b/>
          <w:bCs/>
        </w:rPr>
        <w:t xml:space="preserve"> 1 punkti</w:t>
      </w:r>
      <w:r w:rsidR="00851278" w:rsidRPr="3BE35BAB">
        <w:rPr>
          <w:b/>
          <w:bCs/>
        </w:rPr>
        <w:t>ga</w:t>
      </w:r>
      <w:r w:rsidR="00276F54" w:rsidRPr="3BE35BAB">
        <w:rPr>
          <w:b/>
          <w:bCs/>
        </w:rPr>
        <w:t xml:space="preserve"> </w:t>
      </w:r>
      <w:r w:rsidR="00D0560A" w:rsidRPr="3BE35BAB">
        <w:rPr>
          <w:b/>
          <w:bCs/>
        </w:rPr>
        <w:t>48</w:t>
      </w:r>
      <w:r w:rsidR="00D0560A">
        <w:t xml:space="preserve"> </w:t>
      </w:r>
      <w:r w:rsidR="00163D0E">
        <w:t xml:space="preserve">täpsustatakse </w:t>
      </w:r>
      <w:r w:rsidR="002D012E">
        <w:t>MaaParS</w:t>
      </w:r>
      <w:r w:rsidR="00F0052C">
        <w:t>-</w:t>
      </w:r>
      <w:r>
        <w:t>i</w:t>
      </w:r>
      <w:r w:rsidR="002D012E">
        <w:t xml:space="preserve"> § </w:t>
      </w:r>
      <w:r w:rsidR="007517B3">
        <w:t xml:space="preserve">44 </w:t>
      </w:r>
      <w:r w:rsidR="00F6099F">
        <w:t>lõi</w:t>
      </w:r>
      <w:r w:rsidR="00B076ED">
        <w:t>kes</w:t>
      </w:r>
      <w:r w:rsidR="00F6099F">
        <w:t xml:space="preserve"> </w:t>
      </w:r>
      <w:r w:rsidR="007517B3">
        <w:t>2</w:t>
      </w:r>
      <w:r w:rsidR="00B076ED">
        <w:t>, et nii maaparandussüsteemi omanik kui ka maaparandusühistu ei tohi maaparandushoiutöö tegemisega või tegemata jätmisega takistada veevoolu maaparandussüsteemis ega kahjustada keskkonnaseisundit ja maaparandussüsteemi.</w:t>
      </w:r>
      <w:r w:rsidR="007517B3">
        <w:t xml:space="preserve"> </w:t>
      </w:r>
      <w:commentRangeStart w:id="103"/>
      <w:r w:rsidR="007D74DA">
        <w:t>K</w:t>
      </w:r>
      <w:r w:rsidR="00544845">
        <w:t xml:space="preserve">ehtivas seaduses on küll maaparandushoiu kohustus täpsemalt sätestatud </w:t>
      </w:r>
      <w:r w:rsidR="007A60B1">
        <w:t xml:space="preserve">MaaParS-i </w:t>
      </w:r>
      <w:r w:rsidR="00163D0E">
        <w:t>§ </w:t>
      </w:r>
      <w:r w:rsidR="00544845">
        <w:t xml:space="preserve">49 </w:t>
      </w:r>
      <w:r w:rsidR="00163D0E">
        <w:t>lõikes </w:t>
      </w:r>
      <w:r w:rsidR="00544845">
        <w:t xml:space="preserve">1, </w:t>
      </w:r>
      <w:r w:rsidR="002175D8">
        <w:t>mille kohaselt on maaparandushoiu kohustus maaparandussüsteemi omanikul või maaparandusühistul ulatuses, mis o</w:t>
      </w:r>
      <w:r w:rsidR="006C343F">
        <w:t xml:space="preserve">n ette nähtud käesoleva seaduse </w:t>
      </w:r>
      <w:r w:rsidR="002175D8">
        <w:t>§</w:t>
      </w:r>
      <w:r w:rsidR="006C343F">
        <w:t> </w:t>
      </w:r>
      <w:r w:rsidR="002175D8">
        <w:t xml:space="preserve">73 kohases maaparandusühistu tegevuskavas, </w:t>
      </w:r>
      <w:r w:rsidR="00544845">
        <w:t xml:space="preserve">kuid oluline </w:t>
      </w:r>
      <w:r w:rsidR="006C4DEA">
        <w:t xml:space="preserve">on </w:t>
      </w:r>
      <w:r w:rsidR="002175D8">
        <w:t>ka muudes hoiutööde kohustusele viitavates sätetes tuua välja mõlemad hoiukohustust omavad isikud</w:t>
      </w:r>
      <w:r w:rsidR="00EC2E07">
        <w:t xml:space="preserve"> </w:t>
      </w:r>
      <w:bookmarkStart w:id="104" w:name="_Hlk193789738"/>
      <w:r w:rsidR="00EC2E07">
        <w:t>–</w:t>
      </w:r>
      <w:bookmarkEnd w:id="104"/>
      <w:r w:rsidR="00EC2E07">
        <w:t xml:space="preserve"> nii maa</w:t>
      </w:r>
      <w:r w:rsidR="00567B3E">
        <w:t xml:space="preserve">parandussüsteemi </w:t>
      </w:r>
      <w:r w:rsidR="00EC2E07">
        <w:t xml:space="preserve">omanik kui </w:t>
      </w:r>
      <w:r w:rsidR="00D90142">
        <w:t>maaparandus</w:t>
      </w:r>
      <w:r w:rsidR="00EC2E07">
        <w:t>ühistu</w:t>
      </w:r>
      <w:r w:rsidR="002175D8">
        <w:t xml:space="preserve">. </w:t>
      </w:r>
      <w:commentRangeEnd w:id="103"/>
      <w:r>
        <w:commentReference w:id="103"/>
      </w:r>
    </w:p>
    <w:p w14:paraId="43C0C03F" w14:textId="77777777" w:rsidR="00EC2E07" w:rsidRPr="00BA3A56" w:rsidRDefault="00EC2E07" w:rsidP="008F370B">
      <w:pPr>
        <w:jc w:val="both"/>
      </w:pPr>
    </w:p>
    <w:p w14:paraId="1BAB8231" w14:textId="5B0F366A" w:rsidR="00A7710A" w:rsidRPr="00BA3A56" w:rsidRDefault="00784EAB" w:rsidP="008F370B">
      <w:pPr>
        <w:jc w:val="both"/>
      </w:pPr>
      <w:r w:rsidRPr="00BA3A56">
        <w:t>K</w:t>
      </w:r>
      <w:r w:rsidR="002175D8" w:rsidRPr="00BA3A56">
        <w:t>ehtivas</w:t>
      </w:r>
      <w:r w:rsidRPr="00BA3A56">
        <w:t>t</w:t>
      </w:r>
      <w:r w:rsidR="002175D8" w:rsidRPr="00BA3A56">
        <w:t xml:space="preserve"> </w:t>
      </w:r>
      <w:r w:rsidR="007A60B1" w:rsidRPr="00BA3A56">
        <w:t>maaparandus</w:t>
      </w:r>
      <w:r w:rsidR="002175D8" w:rsidRPr="00BA3A56">
        <w:t>seadusest võib ekslikult aru saada, et vaid maaparandushoiutöid tehes on oht maaparandussüsteemis veevoolu takistada või kahjustada</w:t>
      </w:r>
      <w:r w:rsidR="0009620A" w:rsidRPr="00BA3A56">
        <w:t xml:space="preserve"> selle toimimist. Maaparandushoiutöid tehaksegi maaparandussüsteemi toimimise tagamiseks. Oht </w:t>
      </w:r>
      <w:r w:rsidR="00521439" w:rsidRPr="00BA3A56">
        <w:t>hoiu</w:t>
      </w:r>
      <w:r w:rsidR="0009620A" w:rsidRPr="00BA3A56">
        <w:t xml:space="preserve">tööde tegemise ajal maaparandussüsteemi kahjustada on väike. </w:t>
      </w:r>
      <w:r w:rsidR="00AA1251" w:rsidRPr="00BA3A56">
        <w:t xml:space="preserve">Valdavalt ei takistata veevoolu maaparandussüsteemis mitte </w:t>
      </w:r>
      <w:r w:rsidR="00760374" w:rsidRPr="00BA3A56">
        <w:t>maaparandushoiutööde tegemisega</w:t>
      </w:r>
      <w:r w:rsidR="00AA1251" w:rsidRPr="00BA3A56">
        <w:t xml:space="preserve">, vaid vastupidi, </w:t>
      </w:r>
      <w:r w:rsidR="00760374" w:rsidRPr="00BA3A56">
        <w:t>nende tööde</w:t>
      </w:r>
      <w:r w:rsidR="00AA1251" w:rsidRPr="00BA3A56">
        <w:t xml:space="preserve"> tegemata </w:t>
      </w:r>
      <w:r w:rsidR="00760374" w:rsidRPr="00BA3A56">
        <w:t xml:space="preserve">jätmisega </w:t>
      </w:r>
      <w:r w:rsidR="00EC2E07" w:rsidRPr="00BA3A56">
        <w:t>(tegevusetusega)</w:t>
      </w:r>
      <w:r w:rsidR="00AA1251" w:rsidRPr="00BA3A56">
        <w:t xml:space="preserve">. </w:t>
      </w:r>
      <w:r w:rsidR="00EC2E07" w:rsidRPr="00BA3A56">
        <w:t>Maaparandushoiu</w:t>
      </w:r>
      <w:r w:rsidR="00163D0E" w:rsidRPr="00BA3A56">
        <w:t>tööde</w:t>
      </w:r>
      <w:r w:rsidR="00825096" w:rsidRPr="00BA3A56">
        <w:t xml:space="preserve"> tegemisel</w:t>
      </w:r>
      <w:r w:rsidR="00EC2E07" w:rsidRPr="00BA3A56">
        <w:t xml:space="preserve"> on oluline </w:t>
      </w:r>
      <w:r w:rsidR="00B076ED" w:rsidRPr="00BA3A56">
        <w:t xml:space="preserve">järgida </w:t>
      </w:r>
      <w:r w:rsidR="00EC2E07" w:rsidRPr="00BA3A56">
        <w:t xml:space="preserve">kõiki </w:t>
      </w:r>
      <w:r w:rsidR="00573975" w:rsidRPr="00BA3A56">
        <w:t xml:space="preserve"> </w:t>
      </w:r>
      <w:r w:rsidR="00BE3254" w:rsidRPr="00BA3A56">
        <w:t xml:space="preserve">hoiutööde </w:t>
      </w:r>
      <w:r w:rsidR="00EC2E07" w:rsidRPr="00BA3A56">
        <w:t>nõudeid.</w:t>
      </w:r>
    </w:p>
    <w:p w14:paraId="2C5C1F54" w14:textId="77777777" w:rsidR="00C24749" w:rsidRPr="00BA3A56" w:rsidRDefault="00C24749" w:rsidP="008F370B">
      <w:pPr>
        <w:jc w:val="both"/>
        <w:rPr>
          <w:b/>
        </w:rPr>
      </w:pPr>
    </w:p>
    <w:p w14:paraId="4555C1FB" w14:textId="71A77192" w:rsidR="005073B6" w:rsidRPr="00BA3A56" w:rsidRDefault="00425FC5" w:rsidP="008F370B">
      <w:pPr>
        <w:jc w:val="both"/>
      </w:pPr>
      <w:bookmarkStart w:id="105" w:name="_Hlk177132967"/>
      <w:r w:rsidRPr="3BE35BAB">
        <w:rPr>
          <w:b/>
          <w:bCs/>
        </w:rPr>
        <w:t>Eelnõu §</w:t>
      </w:r>
      <w:r w:rsidR="003A36BE" w:rsidRPr="3BE35BAB">
        <w:rPr>
          <w:b/>
          <w:bCs/>
        </w:rPr>
        <w:t xml:space="preserve"> 1 punkti</w:t>
      </w:r>
      <w:r w:rsidR="00851278" w:rsidRPr="3BE35BAB">
        <w:rPr>
          <w:b/>
          <w:bCs/>
        </w:rPr>
        <w:t>ga</w:t>
      </w:r>
      <w:r w:rsidR="00276F54" w:rsidRPr="3BE35BAB">
        <w:rPr>
          <w:b/>
          <w:bCs/>
        </w:rPr>
        <w:t xml:space="preserve"> </w:t>
      </w:r>
      <w:r w:rsidR="00D0560A" w:rsidRPr="3BE35BAB">
        <w:rPr>
          <w:b/>
          <w:bCs/>
        </w:rPr>
        <w:t>49</w:t>
      </w:r>
      <w:r w:rsidR="00D0560A">
        <w:t xml:space="preserve"> </w:t>
      </w:r>
      <w:r>
        <w:t xml:space="preserve">täiendatakse </w:t>
      </w:r>
      <w:r w:rsidR="003A36BE">
        <w:t>MaaParS</w:t>
      </w:r>
      <w:r w:rsidR="00F0052C">
        <w:t>-</w:t>
      </w:r>
      <w:r>
        <w:t>i</w:t>
      </w:r>
      <w:r w:rsidR="003A36BE">
        <w:t xml:space="preserve"> §</w:t>
      </w:r>
      <w:r>
        <w:t xml:space="preserve"> </w:t>
      </w:r>
      <w:r w:rsidR="008666F2">
        <w:t xml:space="preserve">46 </w:t>
      </w:r>
      <w:r w:rsidR="003A36BE">
        <w:t>lõi</w:t>
      </w:r>
      <w:r>
        <w:t>kega</w:t>
      </w:r>
      <w:r w:rsidR="006C3B4F">
        <w:t> </w:t>
      </w:r>
      <w:r w:rsidR="008666F2">
        <w:t>1</w:t>
      </w:r>
      <w:r w:rsidR="008666F2" w:rsidRPr="3BE35BAB">
        <w:rPr>
          <w:vertAlign w:val="superscript"/>
        </w:rPr>
        <w:t>1</w:t>
      </w:r>
      <w:r w:rsidR="003A36BE">
        <w:t xml:space="preserve">, </w:t>
      </w:r>
      <w:r w:rsidR="002B0DDC">
        <w:t xml:space="preserve">millega </w:t>
      </w:r>
      <w:r w:rsidR="008666F2">
        <w:t>sisustat</w:t>
      </w:r>
      <w:r w:rsidR="003A36BE">
        <w:t>akse</w:t>
      </w:r>
      <w:r w:rsidR="008666F2">
        <w:t xml:space="preserve"> maaparandussüsteemi üldparameetr</w:t>
      </w:r>
      <w:r w:rsidR="002B0DDC">
        <w:t>ite termin.</w:t>
      </w:r>
      <w:r w:rsidR="00056C14">
        <w:t xml:space="preserve"> </w:t>
      </w:r>
      <w:r w:rsidR="002B0DDC">
        <w:t xml:space="preserve">Muudatus </w:t>
      </w:r>
      <w:r w:rsidR="00056C14">
        <w:t xml:space="preserve">loob selguse, millist </w:t>
      </w:r>
      <w:r w:rsidR="002B0DDC">
        <w:t>maaparandus</w:t>
      </w:r>
      <w:r w:rsidR="00056C14">
        <w:t>tegevust tuleb lugeda</w:t>
      </w:r>
      <w:r w:rsidR="002B0DDC">
        <w:t xml:space="preserve"> </w:t>
      </w:r>
      <w:r w:rsidR="00056C14">
        <w:t>uuendamiseks.</w:t>
      </w:r>
      <w:r w:rsidR="00E358D7">
        <w:t xml:space="preserve"> </w:t>
      </w:r>
      <w:r w:rsidR="008666F2">
        <w:t xml:space="preserve">Maaparandussüsteemi üldparameetrid on </w:t>
      </w:r>
      <w:r w:rsidR="00457078">
        <w:t xml:space="preserve">eelkõige </w:t>
      </w:r>
      <w:r w:rsidR="008666F2">
        <w:t xml:space="preserve">sellised maaparandussüsteemi näitajad, mis iseloomustavad maaparandussüsteemi suurust, </w:t>
      </w:r>
      <w:r w:rsidR="00F45D7F">
        <w:t>kuivendus- või niisutusviisi</w:t>
      </w:r>
      <w:r w:rsidR="004651DE">
        <w:t xml:space="preserve"> </w:t>
      </w:r>
      <w:r w:rsidR="00605046">
        <w:t xml:space="preserve">ning </w:t>
      </w:r>
      <w:r w:rsidR="00315A91">
        <w:t>kuivendusintensiivsus</w:t>
      </w:r>
      <w:r w:rsidR="00F45D7F">
        <w:t>t</w:t>
      </w:r>
      <w:r w:rsidR="00236D95">
        <w:t xml:space="preserve"> (sh kuivendusvõrgu pikkust)</w:t>
      </w:r>
      <w:r w:rsidR="008666F2">
        <w:t xml:space="preserve">. </w:t>
      </w:r>
      <w:r w:rsidR="00B20E00">
        <w:t xml:space="preserve">Kuivenduse intensiivsusastme </w:t>
      </w:r>
      <w:r w:rsidR="00EB3EDC">
        <w:t>muutmine on kas esialgse või rekonstrueerimisel projekteeritud intensiiv</w:t>
      </w:r>
      <w:r w:rsidR="00F0052C">
        <w:t>s</w:t>
      </w:r>
      <w:r w:rsidR="00EB3EDC">
        <w:t xml:space="preserve">usastme muutmine. </w:t>
      </w:r>
      <w:r w:rsidR="008666F2">
        <w:t xml:space="preserve">Maaparandussüsteemi üldparameetrite oluline muutmine toob </w:t>
      </w:r>
      <w:r w:rsidR="008666F2">
        <w:lastRenderedPageBreak/>
        <w:t xml:space="preserve">kaasa </w:t>
      </w:r>
      <w:r w:rsidR="00B166BD">
        <w:t xml:space="preserve">ka </w:t>
      </w:r>
      <w:r w:rsidR="008666F2">
        <w:t xml:space="preserve">olulise muutuse maaparandussüsteemis. Näiteks seadedrenaaži kaevu rajamine toob kaasa </w:t>
      </w:r>
      <w:r w:rsidR="003201E2">
        <w:t>teatud</w:t>
      </w:r>
      <w:r w:rsidR="00F00318">
        <w:t xml:space="preserve"> perioodil </w:t>
      </w:r>
      <w:r w:rsidR="008666F2">
        <w:t>veetaseme tõusu süsteemis</w:t>
      </w:r>
      <w:r w:rsidR="00E358D7">
        <w:t xml:space="preserve"> </w:t>
      </w:r>
      <w:r w:rsidR="008666F2">
        <w:t xml:space="preserve">või näiteks reguleerivast võrgust väljapoole uue dreeni või kraavi rajamisega kaasneb maaparandussüsteemi pindala suurenemine. </w:t>
      </w:r>
      <w:r w:rsidR="00315A91">
        <w:t>Ka</w:t>
      </w:r>
      <w:r w:rsidR="00494A8B">
        <w:t xml:space="preserve"> </w:t>
      </w:r>
      <w:r w:rsidR="00315A91">
        <w:t>drenaaž</w:t>
      </w:r>
      <w:r w:rsidR="00180BF7">
        <w:t>i</w:t>
      </w:r>
      <w:r w:rsidR="00315A91">
        <w:t xml:space="preserve"> asendamine kraavkuivendusega või vastupidi on oluline muutmine. </w:t>
      </w:r>
      <w:r w:rsidR="008666F2">
        <w:t>Seetõt</w:t>
      </w:r>
      <w:r w:rsidR="001821E4">
        <w:t>t</w:t>
      </w:r>
      <w:r w:rsidR="008666F2">
        <w:t xml:space="preserve">u on sellisteks tegevusteks vajalik </w:t>
      </w:r>
      <w:r w:rsidR="00A2322C">
        <w:t>esitada ehituste</w:t>
      </w:r>
      <w:r w:rsidR="00455556">
        <w:t>a</w:t>
      </w:r>
      <w:r w:rsidR="00A2322C">
        <w:t>tis</w:t>
      </w:r>
      <w:r w:rsidR="008666F2">
        <w:t>.</w:t>
      </w:r>
      <w:r w:rsidR="00575007">
        <w:t xml:space="preserve"> </w:t>
      </w:r>
      <w:commentRangeStart w:id="106"/>
      <w:r w:rsidR="0086372C">
        <w:t xml:space="preserve">Kehtivas </w:t>
      </w:r>
      <w:r w:rsidR="00142863">
        <w:t>maaparandus</w:t>
      </w:r>
      <w:r w:rsidR="0086372C">
        <w:t xml:space="preserve">seaduses ei </w:t>
      </w:r>
      <w:r w:rsidR="00457078">
        <w:t xml:space="preserve">olnud maaparandussüsteemi üldparameetreid </w:t>
      </w:r>
      <w:r w:rsidR="008E5140">
        <w:t>täpsustatud</w:t>
      </w:r>
      <w:r w:rsidR="0086372C">
        <w:t xml:space="preserve"> ja seetõttu oli </w:t>
      </w:r>
      <w:r w:rsidR="002B0DDC">
        <w:t>maaparandus</w:t>
      </w:r>
      <w:r w:rsidR="005A44CA">
        <w:t xml:space="preserve">süsteemi omanikul </w:t>
      </w:r>
      <w:r w:rsidR="0086372C">
        <w:t xml:space="preserve">arusaamatu, mida </w:t>
      </w:r>
      <w:r w:rsidR="00C41E32">
        <w:t xml:space="preserve">võib uuendamisel muuta </w:t>
      </w:r>
      <w:r w:rsidR="0086372C">
        <w:t xml:space="preserve">ja </w:t>
      </w:r>
      <w:r w:rsidR="008E5140">
        <w:t>millises ulatuses</w:t>
      </w:r>
      <w:r w:rsidR="0086372C">
        <w:t xml:space="preserve"> </w:t>
      </w:r>
      <w:r w:rsidR="00CE6772">
        <w:t>ning</w:t>
      </w:r>
      <w:r w:rsidR="00C41E32">
        <w:t xml:space="preserve"> millal on tegemist juba reko</w:t>
      </w:r>
      <w:r w:rsidR="00CE6772">
        <w:t>nstrueerimisega</w:t>
      </w:r>
      <w:r w:rsidR="0086372C">
        <w:t xml:space="preserve">. Lõike </w:t>
      </w:r>
      <w:r w:rsidR="00C41E32">
        <w:t>lisamisega</w:t>
      </w:r>
      <w:r w:rsidR="0086372C">
        <w:t xml:space="preserve"> </w:t>
      </w:r>
      <w:r w:rsidR="00CE6772">
        <w:t>l</w:t>
      </w:r>
      <w:r w:rsidR="0086372C">
        <w:t xml:space="preserve">uuakse </w:t>
      </w:r>
      <w:r w:rsidR="00C41E32">
        <w:t xml:space="preserve">selles </w:t>
      </w:r>
      <w:r w:rsidR="0086372C">
        <w:t>selgust.</w:t>
      </w:r>
      <w:r w:rsidR="001F0754">
        <w:t xml:space="preserve"> </w:t>
      </w:r>
      <w:commentRangeEnd w:id="106"/>
      <w:r>
        <w:commentReference w:id="106"/>
      </w:r>
      <w:r w:rsidR="000C6C71">
        <w:t>Üldparameetrite m</w:t>
      </w:r>
      <w:r w:rsidR="001F0754">
        <w:t>uudatusega ei tohi kaasneda olulist negatiivset mõju naaberkinnisasjal paiknevale maaparandussüsteemi osale.</w:t>
      </w:r>
      <w:r w:rsidR="00CE6772">
        <w:t xml:space="preserve"> </w:t>
      </w:r>
      <w:r w:rsidR="008666F2">
        <w:t xml:space="preserve">Lihtsamaid maaparandussüsteemi </w:t>
      </w:r>
      <w:r w:rsidR="004E5FF1">
        <w:t>üksik</w:t>
      </w:r>
      <w:r w:rsidR="008666F2">
        <w:t xml:space="preserve">rajatisi nagu </w:t>
      </w:r>
      <w:r w:rsidR="001821E4">
        <w:t xml:space="preserve">näiteks </w:t>
      </w:r>
      <w:r w:rsidR="008666F2">
        <w:t xml:space="preserve">nõva, voolunõva, vallnõva, veeviimar võib üldjuhul rajada </w:t>
      </w:r>
      <w:r w:rsidR="004A3649">
        <w:t xml:space="preserve">maaparandussüsteemi </w:t>
      </w:r>
      <w:r w:rsidR="002C10B0">
        <w:t xml:space="preserve">uuendamisena – </w:t>
      </w:r>
      <w:r w:rsidR="008666F2">
        <w:t>vaba ehitustegevusena, järgides seejuures ehitamisele ja ehitisele esitatavaid nõudeid</w:t>
      </w:r>
      <w:r w:rsidR="00AE7DBE">
        <w:t xml:space="preserve"> (vt</w:t>
      </w:r>
      <w:r w:rsidR="0002047E">
        <w:t xml:space="preserve"> ka</w:t>
      </w:r>
      <w:r w:rsidR="00AE7DBE">
        <w:t xml:space="preserve"> </w:t>
      </w:r>
      <w:r w:rsidR="00D95AEC">
        <w:t>tabel</w:t>
      </w:r>
      <w:r w:rsidR="00AE7DBE">
        <w:t xml:space="preserve"> </w:t>
      </w:r>
      <w:r w:rsidR="00DC6761">
        <w:t>1</w:t>
      </w:r>
      <w:r w:rsidR="00AE7DBE">
        <w:t>)</w:t>
      </w:r>
      <w:r w:rsidR="008666F2">
        <w:t xml:space="preserve">. </w:t>
      </w:r>
    </w:p>
    <w:p w14:paraId="4383E301" w14:textId="77777777" w:rsidR="00041C6F" w:rsidRPr="00BA3A56" w:rsidRDefault="00041C6F" w:rsidP="00D13826">
      <w:pPr>
        <w:spacing w:after="160"/>
        <w:jc w:val="both"/>
      </w:pPr>
    </w:p>
    <w:bookmarkEnd w:id="105"/>
    <w:p w14:paraId="09700DE2" w14:textId="6F3E3E3A" w:rsidR="00A5793D" w:rsidRPr="00BA3A56" w:rsidRDefault="003C54BE" w:rsidP="008F370B">
      <w:pPr>
        <w:jc w:val="both"/>
      </w:pPr>
      <w:r w:rsidRPr="00BA3A56">
        <w:rPr>
          <w:b/>
          <w:bCs/>
        </w:rPr>
        <w:t>Eelnõu §</w:t>
      </w:r>
      <w:r w:rsidR="00662F4D" w:rsidRPr="00BA3A56">
        <w:rPr>
          <w:b/>
          <w:bCs/>
        </w:rPr>
        <w:t xml:space="preserve"> 1 punkti</w:t>
      </w:r>
      <w:r w:rsidR="002B0DDC" w:rsidRPr="00BA3A56">
        <w:rPr>
          <w:b/>
          <w:bCs/>
        </w:rPr>
        <w:t>ga</w:t>
      </w:r>
      <w:r w:rsidR="00276F54" w:rsidRPr="00BA3A56" w:rsidDel="00D0560A">
        <w:rPr>
          <w:b/>
        </w:rPr>
        <w:t xml:space="preserve"> </w:t>
      </w:r>
      <w:r w:rsidR="00D0560A" w:rsidRPr="00BA3A56">
        <w:rPr>
          <w:b/>
          <w:bCs/>
        </w:rPr>
        <w:t>50</w:t>
      </w:r>
      <w:r w:rsidR="00D0560A" w:rsidRPr="00BA3A56">
        <w:t xml:space="preserve"> </w:t>
      </w:r>
      <w:r w:rsidR="00662F4D" w:rsidRPr="00BA3A56">
        <w:t xml:space="preserve">muudetakse </w:t>
      </w:r>
      <w:proofErr w:type="spellStart"/>
      <w:r w:rsidR="00662F4D" w:rsidRPr="00BA3A56">
        <w:t>MaaParS</w:t>
      </w:r>
      <w:proofErr w:type="spellEnd"/>
      <w:r w:rsidR="00F0052C" w:rsidRPr="00BA3A56">
        <w:t>-</w:t>
      </w:r>
      <w:r w:rsidRPr="00BA3A56">
        <w:t>i</w:t>
      </w:r>
      <w:r w:rsidR="00662F4D" w:rsidRPr="00BA3A56">
        <w:t xml:space="preserve"> § </w:t>
      </w:r>
      <w:r w:rsidR="00A5793D" w:rsidRPr="00BA3A56">
        <w:t xml:space="preserve">46 lõiget 2 </w:t>
      </w:r>
      <w:r w:rsidR="00662F4D" w:rsidRPr="00BA3A56">
        <w:t xml:space="preserve">selliselt, et riigi poolt korras hoitava </w:t>
      </w:r>
      <w:proofErr w:type="spellStart"/>
      <w:r w:rsidR="00662F4D" w:rsidRPr="00BA3A56">
        <w:t>ühiseesvoolu</w:t>
      </w:r>
      <w:proofErr w:type="spellEnd"/>
      <w:r w:rsidR="00662F4D" w:rsidRPr="00BA3A56">
        <w:t xml:space="preserve"> (edaspidi ka </w:t>
      </w:r>
      <w:r w:rsidR="00662F4D" w:rsidRPr="00BA3A56">
        <w:rPr>
          <w:i/>
          <w:iCs/>
        </w:rPr>
        <w:t>riigieesvool</w:t>
      </w:r>
      <w:r w:rsidR="00662F4D" w:rsidRPr="00BA3A56">
        <w:t>) uuendamiseks ei pea alati koostama uuendusprojekti</w:t>
      </w:r>
      <w:r w:rsidR="00A5793D" w:rsidRPr="00BA3A56">
        <w:t xml:space="preserve">. Täpsustuse eesmärk on anda </w:t>
      </w:r>
      <w:proofErr w:type="spellStart"/>
      <w:r w:rsidR="006E7D81" w:rsidRPr="00BA3A56">
        <w:t>MaRu</w:t>
      </w:r>
      <w:r w:rsidR="002B1B5B" w:rsidRPr="00BA3A56">
        <w:t>-</w:t>
      </w:r>
      <w:r w:rsidR="00A5793D" w:rsidRPr="00BA3A56">
        <w:t>le</w:t>
      </w:r>
      <w:proofErr w:type="spellEnd"/>
      <w:r w:rsidR="00A5793D" w:rsidRPr="00BA3A56">
        <w:t xml:space="preserve"> kaalutlusõigus otsustamaks riigi</w:t>
      </w:r>
      <w:r w:rsidR="00662F4D" w:rsidRPr="00BA3A56">
        <w:t>ees</w:t>
      </w:r>
      <w:r w:rsidR="00A5793D" w:rsidRPr="00BA3A56">
        <w:t xml:space="preserve">voolu uuendusprojekti koostamise vajaduse üle. Riik on võtnud suurema osa üle kümne ruutkilomeetri valglaga </w:t>
      </w:r>
      <w:proofErr w:type="spellStart"/>
      <w:r w:rsidR="00A5793D" w:rsidRPr="00BA3A56">
        <w:t>ühiseesvoolude</w:t>
      </w:r>
      <w:proofErr w:type="spellEnd"/>
      <w:r w:rsidR="00A5793D" w:rsidRPr="00BA3A56">
        <w:t xml:space="preserve"> hoiukohustuse enda kanda. </w:t>
      </w:r>
      <w:r w:rsidR="00FB2A8E" w:rsidRPr="00BA3A56">
        <w:t xml:space="preserve">Seni on riigieesvooludel uuendustööde korraldamine liialt jäigalt reguleeritud. </w:t>
      </w:r>
      <w:r w:rsidR="00A5793D" w:rsidRPr="00BA3A56">
        <w:t xml:space="preserve">Kui </w:t>
      </w:r>
      <w:r w:rsidR="00FE2FC7" w:rsidRPr="00BA3A56">
        <w:t>riigieesvoolu</w:t>
      </w:r>
      <w:r w:rsidR="00A5793D" w:rsidRPr="00BA3A56">
        <w:t xml:space="preserve"> on vaja uuendada, siis tellib </w:t>
      </w:r>
      <w:proofErr w:type="spellStart"/>
      <w:r w:rsidR="006E7D81" w:rsidRPr="00BA3A56">
        <w:t>MaRu</w:t>
      </w:r>
      <w:proofErr w:type="spellEnd"/>
      <w:r w:rsidR="00A5793D" w:rsidRPr="00BA3A56">
        <w:t xml:space="preserve"> </w:t>
      </w:r>
      <w:proofErr w:type="spellStart"/>
      <w:r w:rsidR="00A5793D" w:rsidRPr="00BA3A56">
        <w:t>ühiseesvoolu</w:t>
      </w:r>
      <w:proofErr w:type="spellEnd"/>
      <w:r w:rsidR="00A5793D" w:rsidRPr="00BA3A56">
        <w:t xml:space="preserve"> uuendusprojekti. Praktika on näidanud, et alati ei ole see otstarbekas. </w:t>
      </w:r>
      <w:r w:rsidR="00A52B09" w:rsidRPr="00BA3A56">
        <w:t xml:space="preserve">Kui riigieesvoolul on vaja teha vähesel määral uuendustöid, siis võib </w:t>
      </w:r>
      <w:proofErr w:type="spellStart"/>
      <w:r w:rsidR="006E7D81" w:rsidRPr="00BA3A56">
        <w:t>MaRu</w:t>
      </w:r>
      <w:proofErr w:type="spellEnd"/>
      <w:r w:rsidR="00A52B09" w:rsidRPr="00BA3A56">
        <w:t xml:space="preserve"> ne</w:t>
      </w:r>
      <w:r w:rsidR="00B65A53" w:rsidRPr="00BA3A56">
        <w:t>nde</w:t>
      </w:r>
      <w:r w:rsidR="00A52B09" w:rsidRPr="00BA3A56">
        <w:t xml:space="preserve"> tööde mahud ise määrata ilma selleks projekteerimise hanget korraldamata.</w:t>
      </w:r>
      <w:r w:rsidR="00A77D25" w:rsidRPr="00BA3A56">
        <w:t xml:space="preserve"> </w:t>
      </w:r>
      <w:proofErr w:type="spellStart"/>
      <w:r w:rsidR="006E7D81" w:rsidRPr="00BA3A56">
        <w:t>MaRu</w:t>
      </w:r>
      <w:proofErr w:type="spellEnd"/>
      <w:r w:rsidR="00A77D25" w:rsidRPr="00BA3A56">
        <w:t xml:space="preserve"> võib riigieesvoolu ülevaatuse käigus hinnata, kas riigieesvool vajab suuremaid või väiksemaid uuendustöid ja sellest sõltuvalt, kas on vaja koostada uuendustööde projekt. Lihtsamatel juhtudel ei ole vaja projekti koostada. </w:t>
      </w:r>
      <w:proofErr w:type="spellStart"/>
      <w:r w:rsidR="006E7D81" w:rsidRPr="00BA3A56">
        <w:t>MaRu</w:t>
      </w:r>
      <w:proofErr w:type="spellEnd"/>
      <w:r w:rsidR="00A77D25" w:rsidRPr="00BA3A56">
        <w:t xml:space="preserve"> suudab ise määrata väiksemad uuendustööde mahud, mis on vajalikud riigieesvoolu uuendustööde riigihanke korraldamiseks. Sätte eesmärk on võimaldada </w:t>
      </w:r>
      <w:proofErr w:type="spellStart"/>
      <w:r w:rsidR="006E7D81" w:rsidRPr="00BA3A56">
        <w:t>MaRu</w:t>
      </w:r>
      <w:r w:rsidR="00A77D25" w:rsidRPr="00BA3A56">
        <w:t>-l</w:t>
      </w:r>
      <w:proofErr w:type="spellEnd"/>
      <w:r w:rsidR="00A77D25" w:rsidRPr="00BA3A56">
        <w:t xml:space="preserve"> korraldada riigieesvoolude </w:t>
      </w:r>
      <w:r w:rsidR="00113D1F" w:rsidRPr="00BA3A56">
        <w:t>korras</w:t>
      </w:r>
      <w:r w:rsidR="00A77D25" w:rsidRPr="00BA3A56">
        <w:t xml:space="preserve">hoidu paindlikumalt, andes </w:t>
      </w:r>
      <w:proofErr w:type="spellStart"/>
      <w:r w:rsidR="006E7D81" w:rsidRPr="00BA3A56">
        <w:t>MaRu</w:t>
      </w:r>
      <w:r w:rsidR="00A77D25" w:rsidRPr="00BA3A56">
        <w:t>-le</w:t>
      </w:r>
      <w:proofErr w:type="spellEnd"/>
      <w:r w:rsidR="00A77D25" w:rsidRPr="00BA3A56">
        <w:t xml:space="preserve"> võimaluse teha uuendustöid kas uuendusprojekti või uuendustööde mahtude alusel. Muudatus võimaldab </w:t>
      </w:r>
      <w:proofErr w:type="spellStart"/>
      <w:r w:rsidR="006E7D81" w:rsidRPr="00BA3A56">
        <w:t>MaRu</w:t>
      </w:r>
      <w:r w:rsidR="00A77D25" w:rsidRPr="00BA3A56">
        <w:t>-l</w:t>
      </w:r>
      <w:proofErr w:type="spellEnd"/>
      <w:r w:rsidR="00A77D25" w:rsidRPr="00BA3A56">
        <w:t xml:space="preserve"> säästa nii projekteerimise hankeks kuluvat aega kui ka rahalisi vahendeid. </w:t>
      </w:r>
    </w:p>
    <w:p w14:paraId="6C04AEE5" w14:textId="77777777" w:rsidR="00113D1F" w:rsidRPr="00BA3A56" w:rsidRDefault="00113D1F" w:rsidP="00681050">
      <w:pPr>
        <w:jc w:val="both"/>
        <w:rPr>
          <w:b/>
          <w:bCs/>
        </w:rPr>
      </w:pPr>
    </w:p>
    <w:p w14:paraId="25309A8F" w14:textId="737509C5" w:rsidR="00681050" w:rsidRPr="00BA3A56" w:rsidRDefault="00681050" w:rsidP="3BE35BAB">
      <w:pPr>
        <w:jc w:val="both"/>
        <w:rPr>
          <w:b/>
          <w:bCs/>
        </w:rPr>
      </w:pPr>
      <w:r w:rsidRPr="3BE35BAB">
        <w:rPr>
          <w:b/>
          <w:bCs/>
        </w:rPr>
        <w:t>Eelnõu § 1 punktiga 51</w:t>
      </w:r>
      <w:r>
        <w:t xml:space="preserve"> muudetakse MaaParS-i § 47 lõigete 1 ja 2 sõnastust. Lõikes 1 on </w:t>
      </w:r>
      <w:commentRangeStart w:id="107"/>
      <w:r>
        <w:t xml:space="preserve">selguse huvides esitatud kõik veevoolu takistamisel ning vee paisutamisel maaparandussüsteemi kahjustada võivad asukohad. </w:t>
      </w:r>
      <w:commentRangeEnd w:id="107"/>
      <w:r>
        <w:commentReference w:id="107"/>
      </w:r>
      <w:r>
        <w:t>Lähtutud on vee voolu takistava või paisutust tekitava tõkke asukohast. Kasutatud on sama sõnastust kui MaaParS-i § 50</w:t>
      </w:r>
      <w:r w:rsidRPr="3BE35BAB">
        <w:rPr>
          <w:vertAlign w:val="superscript"/>
        </w:rPr>
        <w:t>1</w:t>
      </w:r>
      <w:r>
        <w:t xml:space="preserve"> lõikes 1. Ka näiteks eesvoolu kaitselõigul on vee paisutamine keelatud. Eesvoolu kaitselõik asub väljaspool maaparandussüsteemi ja ei ole süsteemi osa. Sellise sõnastuse korral on isikutele arusaadavam, millises asukohas on veevoolu takistamiseks ja vee paisutamiseks vajalik saada MaRu nõusolek.</w:t>
      </w:r>
    </w:p>
    <w:p w14:paraId="54A62E66" w14:textId="77777777" w:rsidR="00681050" w:rsidRPr="00BA3A56" w:rsidRDefault="00681050" w:rsidP="00681050">
      <w:pPr>
        <w:jc w:val="both"/>
        <w:rPr>
          <w:b/>
        </w:rPr>
      </w:pPr>
    </w:p>
    <w:p w14:paraId="064EDFB7" w14:textId="77777777" w:rsidR="00681050" w:rsidRPr="00BA3A56" w:rsidRDefault="00681050" w:rsidP="00681050">
      <w:pPr>
        <w:jc w:val="both"/>
      </w:pPr>
      <w:r w:rsidRPr="00BA3A56">
        <w:t xml:space="preserve">Lõike 2 sõnastust muudetakse selliselt, et maaparandussüsteemis ei tohi olla selle toimimist takistavat looduslikku voolutakistust, sealhulgas koprapaisu. Kehtiv seadus ei luba voolutakistust ka siis, kui see takistab küll vee voolu, kuid ei takista maaparandussüsteemi toimimist. Maaparandussüsteemil hoiutööde tegemine, sealhulgas voolutakistuste eemaldamine on maaparandussüsteemi omaniku kohustus, et tagada maaparandussüsteemi nõuetekohane toimivus. Samas on vajadus kohustada maaomanikku eemaldada üksnes selline voolutakistus, mis takistab maaparandussüsteemi toimimist. Sellise loodusliku voolutakistuse eemaldamiseks, mis maaparandussüsteemi toimimist ei halvenda, puudub vajadus. Hoiutöid tuleb teha nii tihti kui on vajalik maaparandussüsteemi toimivuse tagamiseks ja samas loodusväärtuste tagamiseks nii harva kui võimalik. Näiteks üksik eesvoolu langenud puu tuleb </w:t>
      </w:r>
      <w:r w:rsidRPr="00BA3A56">
        <w:lastRenderedPageBreak/>
        <w:t>eemaldada eelkõige siis, kui see tekitab paisutust maaparandussüsteemis. Samas mitu üksikut puud võivad koosmõjus tekitada olulise paisutuse, seda eriti olukorras, kus kraavi kalle on väga väike. Voolutakistuse eemaldamine on oluline eelkõige eesvoolus ja vähemoluline kuivenduskraavis. Voolutakistuse eemaldamise vajadus sõltub asukohast ja selle eripärast ega pea olema absoluutne.</w:t>
      </w:r>
    </w:p>
    <w:p w14:paraId="0AFF0845" w14:textId="77777777" w:rsidR="00681050" w:rsidRPr="00BA3A56" w:rsidRDefault="00681050" w:rsidP="00681050">
      <w:pPr>
        <w:jc w:val="both"/>
      </w:pPr>
    </w:p>
    <w:p w14:paraId="5716DE3B" w14:textId="30944E06" w:rsidR="00681050" w:rsidRPr="00BA3A56" w:rsidRDefault="00681050" w:rsidP="00681050">
      <w:pPr>
        <w:jc w:val="both"/>
      </w:pPr>
      <w:r w:rsidRPr="3BE35BAB">
        <w:rPr>
          <w:b/>
          <w:bCs/>
        </w:rPr>
        <w:t xml:space="preserve">Eelnõu § 1 punktiga 53 </w:t>
      </w:r>
      <w:r>
        <w:t>täiendatakse</w:t>
      </w:r>
      <w:r w:rsidRPr="3BE35BAB">
        <w:rPr>
          <w:b/>
          <w:bCs/>
        </w:rPr>
        <w:t xml:space="preserve"> </w:t>
      </w:r>
      <w:r>
        <w:t>MaaParS-i § 47 lõikega 6</w:t>
      </w:r>
      <w:r w:rsidRPr="3BE35BAB">
        <w:rPr>
          <w:vertAlign w:val="superscript"/>
        </w:rPr>
        <w:t>1</w:t>
      </w:r>
      <w:r>
        <w:t xml:space="preserve"> drenaaži termini sisustamiseks. Drenaaž on ka</w:t>
      </w:r>
      <w:ins w:id="108" w:author="Maarja-Liis Lall - JUSTDIGI" w:date="2026-02-23T07:16:00Z" w16du:dateUtc="2026-02-23T07:16:21Z">
        <w:r w:rsidR="7B02B0B5">
          <w:t xml:space="preserve"> kehtiva</w:t>
        </w:r>
      </w:ins>
      <w:r>
        <w:t xml:space="preserve"> maaparandusseaduse</w:t>
      </w:r>
      <w:ins w:id="109" w:author="Maarja-Liis Lall - JUSTDIGI" w:date="2026-02-23T07:16:00Z" w16du:dateUtc="2026-02-23T07:16:30Z">
        <w:r w:rsidR="26EEB512">
          <w:t xml:space="preserve"> redaktsiooni</w:t>
        </w:r>
      </w:ins>
      <w:r>
        <w:t xml:space="preserve"> </w:t>
      </w:r>
      <w:ins w:id="110" w:author="Maarja-Liis Lall - JUSTDIGI" w:date="2026-02-23T07:16:00Z" w16du:dateUtc="2026-02-23T07:16:54Z">
        <w:r w:rsidR="614AB169">
          <w:t xml:space="preserve"> (§ 47 lg 4) </w:t>
        </w:r>
      </w:ins>
      <w:r>
        <w:t>tähenduses kuivendusvõrgu maa-alune torustik.</w:t>
      </w:r>
    </w:p>
    <w:p w14:paraId="1F1199A3" w14:textId="77777777" w:rsidR="00681050" w:rsidRPr="00BA3A56" w:rsidRDefault="00681050" w:rsidP="00681050">
      <w:pPr>
        <w:jc w:val="both"/>
      </w:pPr>
    </w:p>
    <w:p w14:paraId="06E96565" w14:textId="36D72E79" w:rsidR="001D5995" w:rsidRPr="00BA3A56" w:rsidRDefault="001D5995" w:rsidP="001D5995">
      <w:pPr>
        <w:jc w:val="both"/>
      </w:pPr>
      <w:commentRangeStart w:id="111"/>
      <w:r w:rsidRPr="3BE35BAB">
        <w:rPr>
          <w:b/>
          <w:bCs/>
        </w:rPr>
        <w:t>Eelnõu § 1 punktiga 54</w:t>
      </w:r>
      <w:r>
        <w:t xml:space="preserve"> </w:t>
      </w:r>
      <w:commentRangeEnd w:id="111"/>
      <w:r>
        <w:commentReference w:id="111"/>
      </w:r>
      <w:r>
        <w:t xml:space="preserve">täiendatakse MaaParS-i § 47 lõiget 11 sõnadega „või maaparandusühistu“ ning jäetakse samast lõikest välja viide maaparandusseaduse § 44 lõikele 5. Lisaks maaparandussüsteemi omanikule on ka maaparandusühistul kohustus hoida maaparandussüsteem selle kasutamise kestel töökorras. Üldjuhul on maaparandushoiu kohustus maaparandussüsteemi omanikul. Kui maaparandussüsteemi ühishoiuks on moodustatud ühistu, siis ühistu tegevuskavas on määratletud, millises ulatuses korraldatakse ühistus </w:t>
      </w:r>
      <w:r w:rsidR="00113D1F">
        <w:t>korras</w:t>
      </w:r>
      <w:r>
        <w:t>hoidu ühiselt ja milline osa jääb ka ühistus iga maaparandussüsteemi omaniku vastutada. Maaparandushoiutöid tuleb teha eelkõige selliselt, et maaparandussüsteemi reguleeriv võrk tagab maaviljeluseks sobiva mulla veerežiimi ja eesvool tagab liigvee äravoolu kuivendusvõrgust või vee juurdevoolu niisutusvõrku. Täienduse eesmärk on täpsustada, kelle kohustus on maaparandushoiutööde tegemine. Korrapäraste maaparandushoiutöödega saab tagada maaparandussüsteemi järjepideva töö pika aja jooksul. Just õigeaegselt tegemata hoiutööde tagajärjel tekivad maaparandussüsteemis rikked ja ummistused, mille tulemusel vajab maaparandussüsteem juba tunduvalt mahukamaid rekonstrueerimistöid. Seetõttu on oluline, et hoiutööde eest vastutaja on selgelt määratletud.</w:t>
      </w:r>
    </w:p>
    <w:p w14:paraId="3A547A33" w14:textId="77777777" w:rsidR="0078661E" w:rsidRPr="00BA3A56" w:rsidRDefault="0078661E" w:rsidP="008F370B">
      <w:pPr>
        <w:jc w:val="both"/>
        <w:rPr>
          <w:b/>
          <w:bCs/>
        </w:rPr>
      </w:pPr>
    </w:p>
    <w:p w14:paraId="6566B713" w14:textId="28F6FA79" w:rsidR="00DB2514" w:rsidRPr="00BA3A56" w:rsidRDefault="00DB2514" w:rsidP="008F370B">
      <w:pPr>
        <w:jc w:val="both"/>
        <w:rPr>
          <w:b/>
          <w:bCs/>
        </w:rPr>
      </w:pPr>
      <w:commentRangeStart w:id="112"/>
      <w:r w:rsidRPr="3BE35BAB">
        <w:rPr>
          <w:b/>
          <w:bCs/>
        </w:rPr>
        <w:t>Eelnõu § 1 punktiga 55</w:t>
      </w:r>
      <w:r>
        <w:t xml:space="preserve"> </w:t>
      </w:r>
      <w:commentRangeEnd w:id="112"/>
      <w:r>
        <w:commentReference w:id="112"/>
      </w:r>
      <w:r>
        <w:t xml:space="preserve">täiendatakse MaaParS-i § 47 lõikega 12, mille kohaselt maaparandussüsteemi omanik või maaparandusühistu järgib maaparandushoiutöid tehes </w:t>
      </w:r>
      <w:r w:rsidR="00D65243">
        <w:t>maaparandus</w:t>
      </w:r>
      <w:r>
        <w:t>seaduse § 44 lõikes 5 kehtestatud nõudeid ja ehitusseadustiku §-des 7–10 sätestatud põhimõtteid. Täienduse eesmärk on esitada ühes lõikes, milliseid nõuded ja põhimõtted tuleb hoiutööde tegemisel järgida. MaaParS-i § 9 lõike 1 alusel tuleb maaparandussüsteemi ehitamisel lisaks maaparandusseadusest tulenevatele nõuetele järgida ka ehitusseadustiku §-des 7–10 sätestatud põhimõtteid: hea tava, ohutus, keskkonnasäästlikkus, asjatundlikkus. Oluline on lähtuda samadest põhimõtetest ka maaparandushoiutööde tegemisel.</w:t>
      </w:r>
    </w:p>
    <w:p w14:paraId="5FF642BE" w14:textId="77777777" w:rsidR="00D326C8" w:rsidRPr="00BA3A56" w:rsidRDefault="00D326C8" w:rsidP="007F55C8">
      <w:pPr>
        <w:jc w:val="both"/>
        <w:rPr>
          <w:b/>
          <w:bCs/>
        </w:rPr>
      </w:pPr>
    </w:p>
    <w:p w14:paraId="61C3EC79" w14:textId="062BF8D9" w:rsidR="007F55C8" w:rsidRPr="00BA3A56" w:rsidRDefault="007F55C8" w:rsidP="007F55C8">
      <w:pPr>
        <w:jc w:val="both"/>
      </w:pPr>
      <w:r w:rsidRPr="00BA3A56">
        <w:rPr>
          <w:b/>
          <w:bCs/>
        </w:rPr>
        <w:t>Eelnõu § 1 punktiga</w:t>
      </w:r>
      <w:r w:rsidRPr="00BA3A56" w:rsidDel="00D0560A">
        <w:rPr>
          <w:b/>
          <w:bCs/>
        </w:rPr>
        <w:t xml:space="preserve"> </w:t>
      </w:r>
      <w:r w:rsidRPr="00BA3A56">
        <w:rPr>
          <w:b/>
        </w:rPr>
        <w:t>56</w:t>
      </w:r>
      <w:r w:rsidRPr="00BA3A56">
        <w:rPr>
          <w:b/>
          <w:bCs/>
        </w:rPr>
        <w:t xml:space="preserve"> </w:t>
      </w:r>
      <w:r w:rsidRPr="00BA3A56">
        <w:t xml:space="preserve">täiendatakse </w:t>
      </w:r>
      <w:proofErr w:type="spellStart"/>
      <w:r w:rsidRPr="00BA3A56">
        <w:t>MaaParS</w:t>
      </w:r>
      <w:proofErr w:type="spellEnd"/>
      <w:r w:rsidRPr="00BA3A56">
        <w:t xml:space="preserve">-i § 48 pealkirja pärast sõna „kaitsevöönd“ sõnadega „ja kaitselõik“. Eesvoolu katselõigu termini selgitus on toodud kehtiva maaparandusseaduse § 50 lõikest 2 § 48 lõikesse 13. Nii on eesvooluga seonduvad </w:t>
      </w:r>
      <w:r w:rsidRPr="00BA3A56">
        <w:rPr>
          <w:shd w:val="clear" w:color="auto" w:fill="FFFFFF" w:themeFill="background1"/>
        </w:rPr>
        <w:t>sätted koondatud ühte</w:t>
      </w:r>
      <w:r w:rsidRPr="00BA3A56">
        <w:t xml:space="preserve"> paragrahvi.</w:t>
      </w:r>
    </w:p>
    <w:p w14:paraId="3FDDD3D3" w14:textId="77777777" w:rsidR="007F55C8" w:rsidRPr="00BA3A56" w:rsidRDefault="007F55C8" w:rsidP="007F55C8">
      <w:pPr>
        <w:jc w:val="both"/>
      </w:pPr>
    </w:p>
    <w:p w14:paraId="3C140E7C" w14:textId="77777777" w:rsidR="007F55C8" w:rsidRPr="00BA3A56" w:rsidRDefault="007F55C8" w:rsidP="007F55C8">
      <w:pPr>
        <w:jc w:val="both"/>
      </w:pPr>
      <w:r w:rsidRPr="3BE35BAB">
        <w:rPr>
          <w:b/>
          <w:bCs/>
        </w:rPr>
        <w:t>Eelnõu § 1 punktiga 58</w:t>
      </w:r>
      <w:r>
        <w:t xml:space="preserve"> täiendatakse MaaParS-i § 48 lõikega 13, kus sätestatakse  eesvoolu kaitselõigu termini sisu ning kaitselõigu määramine (endine MaaParS-i § 50 lõige 2). Lisatud on selgitus, et eesvoolu kaitselõigu ulatuse määrab MaRu juhul, kui veetaseme reguleerimine võib mõjutada maaparandussüsteemi nõuetekohast toimimist. Eelnõu kohaselt maaparandushoiukavasid edaspidi ei koostata ning seetõttu selles ka kaitselõigu ulatust ei määrata.</w:t>
      </w:r>
      <w:commentRangeStart w:id="113"/>
      <w:r>
        <w:t xml:space="preserve"> Eesvoolu kaitselõigu ulatuse määrab MaRu üldkorraldusega juhul, kui MaRu-l on teave selle kohta, et suubla veetaseme reguleerimine mõjutab maaparandussüsteemi nõuetekohast toimimist. </w:t>
      </w:r>
      <w:commentRangeEnd w:id="113"/>
      <w:r>
        <w:commentReference w:id="113"/>
      </w:r>
      <w:r>
        <w:t>Operatiivne eesvoolu kaitselõigu ulatuse määramine loob vajaliku paindlikkuse, mis on vajalik maaparandussüsteemis paistuse vältimiseks.</w:t>
      </w:r>
    </w:p>
    <w:p w14:paraId="10AD15A9" w14:textId="77777777" w:rsidR="00113D1F" w:rsidRPr="00BA3A56" w:rsidRDefault="00113D1F" w:rsidP="00681050">
      <w:pPr>
        <w:jc w:val="both"/>
        <w:rPr>
          <w:b/>
          <w:bCs/>
        </w:rPr>
      </w:pPr>
    </w:p>
    <w:p w14:paraId="518538F4" w14:textId="25F3BAB1" w:rsidR="00681050" w:rsidRPr="00BA3A56" w:rsidRDefault="00681050" w:rsidP="00681050">
      <w:pPr>
        <w:jc w:val="both"/>
        <w:rPr>
          <w:rFonts w:eastAsia="Calibri"/>
        </w:rPr>
      </w:pPr>
      <w:commentRangeStart w:id="114"/>
      <w:r w:rsidRPr="3BE35BAB">
        <w:rPr>
          <w:b/>
          <w:bCs/>
        </w:rPr>
        <w:lastRenderedPageBreak/>
        <w:t xml:space="preserve">Eelnõu § 1 punktiga </w:t>
      </w:r>
      <w:r w:rsidR="00113D1F" w:rsidRPr="3BE35BAB">
        <w:rPr>
          <w:b/>
          <w:bCs/>
        </w:rPr>
        <w:t>59</w:t>
      </w:r>
      <w:r>
        <w:t xml:space="preserve"> täiendatakse MaaParS-i § 49 lõigetega 1</w:t>
      </w:r>
      <w:r w:rsidRPr="3BE35BAB">
        <w:rPr>
          <w:vertAlign w:val="superscript"/>
        </w:rPr>
        <w:t>1</w:t>
      </w:r>
      <w:r>
        <w:t xml:space="preserve"> ja 1</w:t>
      </w:r>
      <w:r w:rsidRPr="3BE35BAB">
        <w:rPr>
          <w:vertAlign w:val="superscript"/>
        </w:rPr>
        <w:t>2</w:t>
      </w:r>
      <w:r>
        <w:t>. Lõikes 1</w:t>
      </w:r>
      <w:r w:rsidRPr="3BE35BAB">
        <w:rPr>
          <w:vertAlign w:val="superscript"/>
        </w:rPr>
        <w:t xml:space="preserve">1 </w:t>
      </w:r>
      <w:r>
        <w:t xml:space="preserve">sätestatakse väikesüsteemile erisus, mille kohaselt </w:t>
      </w:r>
      <w:r w:rsidRPr="3BE35BAB">
        <w:rPr>
          <w:rFonts w:eastAsia="Calibri"/>
        </w:rPr>
        <w:t xml:space="preserve">on väikesüsteemi puhul hoiukohustus üksnes selle eesvoolul. </w:t>
      </w:r>
      <w:commentRangeEnd w:id="114"/>
      <w:r>
        <w:commentReference w:id="114"/>
      </w:r>
      <w:r w:rsidRPr="3BE35BAB">
        <w:rPr>
          <w:rFonts w:eastAsia="Calibri"/>
        </w:rPr>
        <w:t>Väikesüsteem kuulub vähestele maaomanikele, mistõttu on neil võimalik omavahel kokkuleppeid saavutada ilma MaRu sekkumata. Erinevalt suurest süsteemist, mis võib kuuluda kümnetele maaomanikele, ei saa väikesüsteemil ühe maaomaniku tegevus või tegevusetus mõjutada teise maaomaniku maal paikneva süsteemi toimimist väga suurel määral, kui eesvoolu toimimine on tagatud. Muudatusega vähendatakse isikute halduskoormust ja MaRu töökoormust.</w:t>
      </w:r>
    </w:p>
    <w:p w14:paraId="7EE6D103" w14:textId="77777777" w:rsidR="00681050" w:rsidRPr="00BA3A56" w:rsidRDefault="00681050" w:rsidP="00681050">
      <w:pPr>
        <w:jc w:val="both"/>
        <w:rPr>
          <w:rFonts w:eastAsia="Calibri"/>
        </w:rPr>
      </w:pPr>
    </w:p>
    <w:p w14:paraId="77ED6143" w14:textId="2987FAF1" w:rsidR="00681050" w:rsidRPr="00BA3A56" w:rsidRDefault="00681050" w:rsidP="00681050">
      <w:pPr>
        <w:jc w:val="both"/>
      </w:pPr>
      <w:commentRangeStart w:id="115"/>
      <w:r>
        <w:t>Lõike 1</w:t>
      </w:r>
      <w:r w:rsidRPr="3BE35BAB">
        <w:rPr>
          <w:vertAlign w:val="superscript"/>
        </w:rPr>
        <w:t>2</w:t>
      </w:r>
      <w:r>
        <w:t xml:space="preserve"> kohaselt </w:t>
      </w:r>
      <w:r w:rsidRPr="3BE35BAB">
        <w:rPr>
          <w:rFonts w:eastAsia="Calibri"/>
        </w:rPr>
        <w:t>korraldavad maaparandussüsteemi omanikud maaparandussüsteemi ühiseesvoolu korrashoidu omavahelise kokkuleppe alusel.</w:t>
      </w:r>
      <w:commentRangeEnd w:id="115"/>
      <w:r>
        <w:commentReference w:id="115"/>
      </w:r>
      <w:r w:rsidRPr="3BE35BAB">
        <w:rPr>
          <w:rFonts w:eastAsia="Calibri"/>
        </w:rPr>
        <w:t xml:space="preserve"> </w:t>
      </w:r>
      <w:r>
        <w:t>Ka maaparandussüsteemi reguleeriva võrgu omanik peaks osalema ühiseesvoolu hoiukulude katmisel. Maaparandussüsteemi eesvool on rajatud maaparandussüsteemi teenindamiseks ehk maaparandussüsteemist vee ärajuhtimiseks. Seega on ühiseesvoolu toimimisest otsene kasusaaja just maaparandussüsteemi reguleeriva võrgu omanik, kelle kohustust osaleda selle maaparandussüsteemi ühiseesvoolu korrashoius sai seni tagada asjaõigusseaduse alusel. Säte on MaaParS-i lisatud selleks, et oleks selge, et kõik maaparandussüsteemi omanikud, mitte ainult eesvoolu omanik, kelle kinnisasjal eesvool asub, vaid ka reguleeriva võrgu omanik, kelle kinnisasjal eesvool ei asu, peaks osalema ühiseesvoolu hoiu korraldamises. Korrashoiu korraldamise üksikasjades lepivad maaparandussüsteemi omanikud omavahel kokku. Ühisee</w:t>
      </w:r>
      <w:commentRangeStart w:id="116"/>
      <w:ins w:id="117" w:author="Maarja-Liis Lall - JUSTDIGI" w:date="2026-02-16T14:52:00Z" w16du:dateUtc="2026-02-16T14:52:24Z">
        <w:r w:rsidR="53EE6D7E">
          <w:t>s</w:t>
        </w:r>
      </w:ins>
      <w:commentRangeEnd w:id="116"/>
      <w:r>
        <w:commentReference w:id="116"/>
      </w:r>
      <w:r>
        <w:t xml:space="preserve">voolu </w:t>
      </w:r>
      <w:r w:rsidR="00113D1F">
        <w:t>korras</w:t>
      </w:r>
      <w:r>
        <w:t xml:space="preserve">hoidu tehakse eelkõige reguleeriva võrgu omaniku huvides. Muudatus annab selgema arusaama nii ühiseesvoolu omanikule kui ka reguleeriva võrgu omanikule, et ühiseesvoolu </w:t>
      </w:r>
      <w:r w:rsidR="00113D1F">
        <w:t>korras</w:t>
      </w:r>
      <w:r>
        <w:t xml:space="preserve">hoidu tuleks ühiselt korraldada, kuna sellest sõltub kogu maaparandussüsteemi nõuetekohane toimimine. Ühiseesvoolu hoiukohustuse täitjal on võimalus sõlmida maaparandushoius osalemise kokkuleppeid teiste maaparandussüsteemi omanikega. Muudatus võimaldab ühiseesvoolu </w:t>
      </w:r>
      <w:r w:rsidR="00113D1F">
        <w:t>korras</w:t>
      </w:r>
      <w:r>
        <w:t xml:space="preserve">hoidu eesmärgipäraselt korraldada, kui see on selgesõnaliselt seaduses sätestatud. Samuti tagab muudatus selguse ja stabiilsuse kõikidele maaparandussüsteemi omanikele. </w:t>
      </w:r>
    </w:p>
    <w:p w14:paraId="68B94D3C" w14:textId="77777777" w:rsidR="00681050" w:rsidRPr="00BA3A56" w:rsidRDefault="00681050" w:rsidP="00681050">
      <w:pPr>
        <w:jc w:val="both"/>
      </w:pPr>
    </w:p>
    <w:p w14:paraId="27D4E76A" w14:textId="124DDDC3" w:rsidR="00681050" w:rsidRPr="00BA3A56" w:rsidRDefault="00681050" w:rsidP="00681050">
      <w:pPr>
        <w:jc w:val="both"/>
      </w:pPr>
      <w:r w:rsidRPr="00BA3A56">
        <w:rPr>
          <w:b/>
          <w:bCs/>
        </w:rPr>
        <w:t>Eelnõu § 1 punktiga</w:t>
      </w:r>
      <w:r w:rsidRPr="00BA3A56" w:rsidDel="00D0560A">
        <w:rPr>
          <w:b/>
        </w:rPr>
        <w:t xml:space="preserve"> </w:t>
      </w:r>
      <w:r w:rsidR="00113D1F" w:rsidRPr="00BA3A56">
        <w:rPr>
          <w:b/>
          <w:bCs/>
        </w:rPr>
        <w:t>60</w:t>
      </w:r>
      <w:r w:rsidRPr="00BA3A56">
        <w:t xml:space="preserve"> muudetakse </w:t>
      </w:r>
      <w:proofErr w:type="spellStart"/>
      <w:r w:rsidRPr="00BA3A56">
        <w:t>MaaParS</w:t>
      </w:r>
      <w:proofErr w:type="spellEnd"/>
      <w:r w:rsidRPr="00BA3A56">
        <w:t xml:space="preserve">-i § 49 lõiget 8 selliselt, et kui koprapais takistab riigi poolt korras hoitava </w:t>
      </w:r>
      <w:proofErr w:type="spellStart"/>
      <w:r w:rsidRPr="00BA3A56">
        <w:t>ühiseesvoolu</w:t>
      </w:r>
      <w:proofErr w:type="spellEnd"/>
      <w:r w:rsidRPr="00BA3A56">
        <w:t xml:space="preserve"> toimimist, korraldab kinnisasja omanik koprajahi või kopra väljapüügi. Kehtiva </w:t>
      </w:r>
      <w:r w:rsidR="00113D1F" w:rsidRPr="00BA3A56">
        <w:t>maaparandus</w:t>
      </w:r>
      <w:r w:rsidRPr="00BA3A56">
        <w:t xml:space="preserve">seaduse kohaselt sõlmib </w:t>
      </w:r>
      <w:proofErr w:type="spellStart"/>
      <w:r w:rsidRPr="00BA3A56">
        <w:t>MaRu</w:t>
      </w:r>
      <w:proofErr w:type="spellEnd"/>
      <w:r w:rsidRPr="00BA3A56">
        <w:t xml:space="preserve"> riigieesvoolu kaitsevööndis koprajahi või kopra väljapüügi korraldamiseks lepingu kinnisasja omanikuga, jahipiirkonna kasutamisõiguse luba omava isikuga või kinnisasja omaniku määratud isikuga. Sättega püüti lahendada koprapaisude probleemi kompleksselt. Koprapais on mõistlik likvideerida koos koprajahi või kobraste väljapüügiga. Vastasel juhul taastab kobras paisu mõne päeva jooksul. Kobraste väljapüügiks lepingu sõlmimine on </w:t>
      </w:r>
      <w:proofErr w:type="spellStart"/>
      <w:r w:rsidRPr="00BA3A56">
        <w:t>MaRu-le</w:t>
      </w:r>
      <w:proofErr w:type="spellEnd"/>
      <w:r w:rsidRPr="00BA3A56">
        <w:t xml:space="preserve"> ressursimahukas ja ei ole praktikas teostatav. Jahiseaduse kohaselt on koprajaht kinnisasja omaniku ja jahipiirkonna kasutaja vahelise lepingu objektiks. </w:t>
      </w:r>
      <w:proofErr w:type="spellStart"/>
      <w:r w:rsidRPr="00BA3A56">
        <w:t>MaRu-l</w:t>
      </w:r>
      <w:proofErr w:type="spellEnd"/>
      <w:r w:rsidRPr="00BA3A56">
        <w:t xml:space="preserve"> on kolmanda osapoolena keeruline lepingut sõlmida. </w:t>
      </w:r>
    </w:p>
    <w:p w14:paraId="2DBEA793" w14:textId="77777777" w:rsidR="00681050" w:rsidRPr="00BA3A56" w:rsidRDefault="00681050" w:rsidP="00681050">
      <w:pPr>
        <w:jc w:val="both"/>
      </w:pPr>
    </w:p>
    <w:p w14:paraId="062F729F" w14:textId="658BAA13" w:rsidR="00681050" w:rsidRPr="00BA3A56" w:rsidRDefault="00681050" w:rsidP="00681050">
      <w:pPr>
        <w:jc w:val="both"/>
      </w:pPr>
      <w:r>
        <w:t>Praktikas on välja kujunenud, et kui MaRu lepib kinnisa</w:t>
      </w:r>
      <w:commentRangeStart w:id="118"/>
      <w:ins w:id="119" w:author="Maarja-Liis Lall - JUSTDIGI" w:date="2026-02-16T14:52:00Z" w16du:dateUtc="2026-02-16T14:52:44Z">
        <w:r w:rsidR="23A8CF73">
          <w:t>s</w:t>
        </w:r>
      </w:ins>
      <w:commentRangeEnd w:id="118"/>
      <w:r>
        <w:commentReference w:id="118"/>
      </w:r>
      <w:r>
        <w:t xml:space="preserve">ja omanikuga või tema volitatud esindajaga kokku  ühiseesvoolul tehtavate hoiutööde aja, siis ta annab kinnisasja omanikule teada  ka vajadusest korraldada kopra väljapüük, kui MaRu kavandab riigieesvoolul hoiutöid, mille käigus eemaldatakse koprapais. Nii on mõlemad kopra väljapüügi korraldamiseks vajalikud osapooled teadlikud nii koprapaisu likvideerimise ajast kui ka kopra väljapüügi vajadusest. Maaomanik on huvitatud, et tema maal asuval eesvoolul ei oleks püsivat üleujutust, mis kahjustab maaparandussüsteemi ning takistab seeläbi maatulundusmaal kasvavat põllu- või metsakultuuri. Maaomanikul on oluline arvestada, et MaRu ei korralda koprapaisude likvideerimist samal riigieesvoolul igal aastal. Kui kobrast välja ei püüta, siis taastab kobras paisu ja seejärel tuleb juba maaomanikul pais oma jõududega eemaldada. Muudatusega </w:t>
      </w:r>
      <w:r>
        <w:lastRenderedPageBreak/>
        <w:t>lahendatakse kobraste väljapüügi korraldus kõigile osapooltele sobivaimal ja vajalikumal ajahetkel ning kõiki osapooli kõige vähem koormaval viisil.</w:t>
      </w:r>
    </w:p>
    <w:p w14:paraId="1D03970F" w14:textId="77777777" w:rsidR="00DB2514" w:rsidRPr="00BA3A56" w:rsidRDefault="00DB2514" w:rsidP="008F370B">
      <w:pPr>
        <w:jc w:val="both"/>
        <w:rPr>
          <w:b/>
          <w:bCs/>
        </w:rPr>
      </w:pPr>
    </w:p>
    <w:p w14:paraId="1E9D3BAE" w14:textId="2DE6F739" w:rsidR="007A3922" w:rsidRPr="00BA3A56" w:rsidRDefault="00B97C15" w:rsidP="008F370B">
      <w:pPr>
        <w:jc w:val="both"/>
        <w:rPr>
          <w:b/>
          <w:bCs/>
        </w:rPr>
      </w:pPr>
      <w:r w:rsidRPr="00BA3A56">
        <w:rPr>
          <w:b/>
          <w:bCs/>
        </w:rPr>
        <w:t>3.</w:t>
      </w:r>
      <w:r w:rsidR="007F55C8" w:rsidRPr="00BA3A56">
        <w:rPr>
          <w:b/>
          <w:bCs/>
        </w:rPr>
        <w:t>5</w:t>
      </w:r>
      <w:r w:rsidRPr="00BA3A56">
        <w:rPr>
          <w:b/>
          <w:bCs/>
        </w:rPr>
        <w:t xml:space="preserve"> </w:t>
      </w:r>
      <w:r w:rsidR="0078661E" w:rsidRPr="00BA3A56">
        <w:rPr>
          <w:b/>
          <w:bCs/>
        </w:rPr>
        <w:t>Maaparandussüsteemi toimimise tagamis</w:t>
      </w:r>
      <w:r w:rsidR="003D3A4A" w:rsidRPr="00BA3A56">
        <w:rPr>
          <w:b/>
          <w:bCs/>
        </w:rPr>
        <w:t>eks</w:t>
      </w:r>
      <w:r w:rsidR="0078661E" w:rsidRPr="00BA3A56">
        <w:rPr>
          <w:b/>
          <w:bCs/>
        </w:rPr>
        <w:t xml:space="preserve"> </w:t>
      </w:r>
      <w:r w:rsidR="005D3D9A" w:rsidRPr="00BA3A56">
        <w:rPr>
          <w:b/>
          <w:bCs/>
        </w:rPr>
        <w:t xml:space="preserve">ettenähtud </w:t>
      </w:r>
      <w:r w:rsidR="007F55C8" w:rsidRPr="00BA3A56">
        <w:rPr>
          <w:b/>
          <w:bCs/>
        </w:rPr>
        <w:t>kooskõlastamis</w:t>
      </w:r>
      <w:r w:rsidR="005D3D9A" w:rsidRPr="00BA3A56">
        <w:rPr>
          <w:b/>
          <w:bCs/>
        </w:rPr>
        <w:t>ega</w:t>
      </w:r>
      <w:r w:rsidR="007F55C8" w:rsidRPr="00BA3A56">
        <w:rPr>
          <w:b/>
          <w:bCs/>
        </w:rPr>
        <w:t xml:space="preserve"> ja loamenetluse</w:t>
      </w:r>
      <w:r w:rsidR="003D3A4A" w:rsidRPr="00BA3A56">
        <w:rPr>
          <w:b/>
          <w:bCs/>
        </w:rPr>
        <w:t>ga seotud muudatused</w:t>
      </w:r>
    </w:p>
    <w:p w14:paraId="789B926A" w14:textId="77777777" w:rsidR="0078661E" w:rsidRPr="00BA3A56" w:rsidRDefault="0078661E" w:rsidP="008F370B">
      <w:pPr>
        <w:jc w:val="both"/>
      </w:pPr>
    </w:p>
    <w:p w14:paraId="7A5E2823" w14:textId="00D4C3C1" w:rsidR="00EB0A4B" w:rsidRPr="00BA3A56" w:rsidRDefault="00F85399" w:rsidP="00F60667">
      <w:pPr>
        <w:jc w:val="both"/>
        <w:rPr>
          <w:b/>
        </w:rPr>
      </w:pPr>
      <w:bookmarkStart w:id="120" w:name="_Hlk216951021"/>
      <w:r w:rsidRPr="00BA3A56">
        <w:rPr>
          <w:b/>
          <w:bCs/>
        </w:rPr>
        <w:t>Maaparandus</w:t>
      </w:r>
      <w:r w:rsidR="00016858" w:rsidRPr="00BA3A56">
        <w:rPr>
          <w:b/>
          <w:bCs/>
        </w:rPr>
        <w:t>s</w:t>
      </w:r>
      <w:r w:rsidRPr="00BA3A56">
        <w:rPr>
          <w:b/>
          <w:bCs/>
        </w:rPr>
        <w:t>üsteemi</w:t>
      </w:r>
      <w:r w:rsidRPr="00BA3A56">
        <w:rPr>
          <w:b/>
        </w:rPr>
        <w:t xml:space="preserve"> toimimise tagamiseks </w:t>
      </w:r>
      <w:r w:rsidR="005D3D9A" w:rsidRPr="00BA3A56">
        <w:rPr>
          <w:b/>
        </w:rPr>
        <w:t xml:space="preserve">ettenähtud </w:t>
      </w:r>
      <w:r w:rsidR="003D3A4A" w:rsidRPr="00BA3A56">
        <w:rPr>
          <w:b/>
        </w:rPr>
        <w:t>kooskõlastamise</w:t>
      </w:r>
      <w:r w:rsidR="005D3D9A" w:rsidRPr="00BA3A56">
        <w:rPr>
          <w:b/>
        </w:rPr>
        <w:t>ga</w:t>
      </w:r>
      <w:r w:rsidR="003D3A4A" w:rsidRPr="00BA3A56">
        <w:rPr>
          <w:b/>
        </w:rPr>
        <w:t xml:space="preserve"> ja loamenetlusega seotud muudatused </w:t>
      </w:r>
      <w:bookmarkEnd w:id="120"/>
      <w:r w:rsidR="00EB0A4B" w:rsidRPr="00BA3A56">
        <w:rPr>
          <w:b/>
          <w:bCs/>
        </w:rPr>
        <w:t>ja</w:t>
      </w:r>
      <w:r w:rsidR="005D3D9A" w:rsidRPr="00BA3A56">
        <w:rPr>
          <w:b/>
          <w:bCs/>
        </w:rPr>
        <w:t>gunevad</w:t>
      </w:r>
      <w:r w:rsidR="00EB0A4B" w:rsidRPr="00BA3A56">
        <w:rPr>
          <w:b/>
          <w:bCs/>
        </w:rPr>
        <w:t xml:space="preserve"> tinglikult </w:t>
      </w:r>
      <w:r w:rsidR="00762DCC" w:rsidRPr="00BA3A56">
        <w:rPr>
          <w:b/>
          <w:bCs/>
        </w:rPr>
        <w:t>neljaks</w:t>
      </w:r>
      <w:r w:rsidR="00EB0A4B" w:rsidRPr="00BA3A56">
        <w:rPr>
          <w:b/>
          <w:bCs/>
        </w:rPr>
        <w:t>:</w:t>
      </w:r>
    </w:p>
    <w:p w14:paraId="18AC036E" w14:textId="2CC98512" w:rsidR="00762DCC" w:rsidRPr="00BA3A56" w:rsidRDefault="00762DCC" w:rsidP="00D13826">
      <w:pPr>
        <w:pStyle w:val="Loendilik"/>
        <w:numPr>
          <w:ilvl w:val="0"/>
          <w:numId w:val="38"/>
        </w:numPr>
        <w:spacing w:after="160" w:line="240" w:lineRule="auto"/>
        <w:jc w:val="both"/>
        <w:rPr>
          <w:rFonts w:ascii="Times New Roman" w:hAnsi="Times New Roman"/>
          <w:sz w:val="24"/>
          <w:szCs w:val="24"/>
        </w:rPr>
      </w:pPr>
      <w:r w:rsidRPr="00BA3A56">
        <w:rPr>
          <w:rFonts w:ascii="Times New Roman" w:hAnsi="Times New Roman"/>
          <w:sz w:val="24"/>
          <w:szCs w:val="24"/>
        </w:rPr>
        <w:t xml:space="preserve">Kinnisasjal maakorraldustoimingu tegemise ja kinnisasja sihtotstarbe </w:t>
      </w:r>
      <w:r w:rsidR="006B1DFE" w:rsidRPr="00BA3A56">
        <w:rPr>
          <w:rFonts w:ascii="Times New Roman" w:hAnsi="Times New Roman"/>
          <w:sz w:val="24"/>
          <w:szCs w:val="24"/>
        </w:rPr>
        <w:t xml:space="preserve">ja kasutusotstarbe muutmise </w:t>
      </w:r>
      <w:r w:rsidRPr="00BA3A56">
        <w:rPr>
          <w:rFonts w:ascii="Times New Roman" w:hAnsi="Times New Roman"/>
          <w:sz w:val="24"/>
          <w:szCs w:val="24"/>
        </w:rPr>
        <w:t>kooskõlastusest loobumine.</w:t>
      </w:r>
    </w:p>
    <w:p w14:paraId="3690DF89" w14:textId="0673C047" w:rsidR="009702E8" w:rsidRPr="00BA3A56" w:rsidRDefault="00522AB4" w:rsidP="00D13826">
      <w:pPr>
        <w:pStyle w:val="Loendilik"/>
        <w:numPr>
          <w:ilvl w:val="0"/>
          <w:numId w:val="38"/>
        </w:numPr>
        <w:spacing w:after="160" w:line="240" w:lineRule="auto"/>
        <w:jc w:val="both"/>
        <w:rPr>
          <w:rFonts w:ascii="Times New Roman" w:hAnsi="Times New Roman"/>
          <w:sz w:val="24"/>
          <w:szCs w:val="24"/>
        </w:rPr>
      </w:pPr>
      <w:r w:rsidRPr="00BA3A56">
        <w:rPr>
          <w:rFonts w:ascii="Times New Roman" w:hAnsi="Times New Roman"/>
          <w:sz w:val="24"/>
          <w:szCs w:val="24"/>
        </w:rPr>
        <w:t>Maaparandussüsteemi maa-alal, eesvoolu kaitsevööndis ja eesvoolu kaitselõigul</w:t>
      </w:r>
      <w:r w:rsidRPr="00BA3A56" w:rsidDel="00B70C01">
        <w:rPr>
          <w:rFonts w:ascii="Times New Roman" w:hAnsi="Times New Roman"/>
          <w:sz w:val="24"/>
          <w:szCs w:val="24"/>
        </w:rPr>
        <w:t xml:space="preserve"> </w:t>
      </w:r>
      <w:r w:rsidRPr="00BA3A56">
        <w:rPr>
          <w:rFonts w:ascii="Times New Roman" w:hAnsi="Times New Roman"/>
          <w:sz w:val="24"/>
          <w:szCs w:val="24"/>
        </w:rPr>
        <w:t xml:space="preserve"> </w:t>
      </w:r>
      <w:bookmarkStart w:id="121" w:name="_Hlk217979327"/>
      <w:r w:rsidR="00CA795D" w:rsidRPr="00BA3A56">
        <w:rPr>
          <w:rFonts w:ascii="Times New Roman" w:hAnsi="Times New Roman"/>
          <w:sz w:val="24"/>
          <w:szCs w:val="24"/>
        </w:rPr>
        <w:t xml:space="preserve">maaparandussüsteemi mõjutava </w:t>
      </w:r>
      <w:r w:rsidRPr="00BA3A56">
        <w:rPr>
          <w:rFonts w:ascii="Times New Roman" w:hAnsi="Times New Roman"/>
          <w:sz w:val="24"/>
          <w:szCs w:val="24"/>
        </w:rPr>
        <w:t xml:space="preserve">muu tegevuse </w:t>
      </w:r>
      <w:bookmarkEnd w:id="121"/>
      <w:r w:rsidR="00D85728" w:rsidRPr="00BA3A56">
        <w:rPr>
          <w:rFonts w:ascii="Times New Roman" w:hAnsi="Times New Roman"/>
          <w:sz w:val="24"/>
          <w:szCs w:val="24"/>
        </w:rPr>
        <w:t xml:space="preserve">loamenetluse </w:t>
      </w:r>
      <w:bookmarkStart w:id="122" w:name="_Hlk208240482"/>
      <w:r w:rsidR="00EB0A4B" w:rsidRPr="00BA3A56">
        <w:rPr>
          <w:rFonts w:ascii="Times New Roman" w:hAnsi="Times New Roman"/>
          <w:sz w:val="24"/>
          <w:szCs w:val="24"/>
        </w:rPr>
        <w:t>asendamine teatamisega</w:t>
      </w:r>
      <w:r w:rsidR="006B6C46" w:rsidRPr="00BA3A56">
        <w:rPr>
          <w:rFonts w:ascii="Times New Roman" w:hAnsi="Times New Roman"/>
          <w:sz w:val="24"/>
          <w:szCs w:val="24"/>
        </w:rPr>
        <w:t>.</w:t>
      </w:r>
      <w:bookmarkEnd w:id="122"/>
    </w:p>
    <w:p w14:paraId="0936B1B7" w14:textId="67B0AA53" w:rsidR="00EB0A4B" w:rsidRPr="00BA3A56" w:rsidRDefault="00CA795D" w:rsidP="00D13826">
      <w:pPr>
        <w:pStyle w:val="Loendilik"/>
        <w:numPr>
          <w:ilvl w:val="0"/>
          <w:numId w:val="38"/>
        </w:numPr>
        <w:spacing w:after="160" w:line="240" w:lineRule="auto"/>
        <w:jc w:val="both"/>
        <w:rPr>
          <w:rFonts w:ascii="Times New Roman" w:hAnsi="Times New Roman"/>
          <w:sz w:val="24"/>
          <w:szCs w:val="24"/>
        </w:rPr>
      </w:pPr>
      <w:r w:rsidRPr="00BA3A56">
        <w:rPr>
          <w:rFonts w:ascii="Times New Roman" w:hAnsi="Times New Roman"/>
          <w:sz w:val="24"/>
          <w:szCs w:val="24"/>
        </w:rPr>
        <w:t xml:space="preserve">Maaparandussüsteemi mõjutava muu tegevusega seotud dubleerivate menetlusnormide maaparandusseadusest välja jätmine. </w:t>
      </w:r>
    </w:p>
    <w:p w14:paraId="124C7BA5" w14:textId="287DC8CA" w:rsidR="00EB0A4B" w:rsidRPr="00BA3A56" w:rsidRDefault="00EB0A4B" w:rsidP="00D13826">
      <w:pPr>
        <w:pStyle w:val="Loendilik"/>
        <w:numPr>
          <w:ilvl w:val="0"/>
          <w:numId w:val="38"/>
        </w:numPr>
        <w:spacing w:after="160" w:line="240" w:lineRule="auto"/>
        <w:jc w:val="both"/>
        <w:rPr>
          <w:rFonts w:ascii="Times New Roman" w:hAnsi="Times New Roman"/>
          <w:sz w:val="24"/>
          <w:szCs w:val="24"/>
        </w:rPr>
      </w:pPr>
      <w:r w:rsidRPr="00BA3A56">
        <w:rPr>
          <w:rFonts w:ascii="Times New Roman" w:hAnsi="Times New Roman"/>
          <w:sz w:val="24"/>
          <w:szCs w:val="24"/>
        </w:rPr>
        <w:t xml:space="preserve">Muud </w:t>
      </w:r>
      <w:r w:rsidR="00CA795D" w:rsidRPr="00BA3A56">
        <w:rPr>
          <w:rFonts w:ascii="Times New Roman" w:hAnsi="Times New Roman"/>
          <w:sz w:val="24"/>
          <w:szCs w:val="24"/>
        </w:rPr>
        <w:t xml:space="preserve">selle teemaga seotud </w:t>
      </w:r>
      <w:r w:rsidRPr="00BA3A56">
        <w:rPr>
          <w:rFonts w:ascii="Times New Roman" w:hAnsi="Times New Roman"/>
          <w:sz w:val="24"/>
          <w:szCs w:val="24"/>
        </w:rPr>
        <w:t>üksikmuudatused, mis on tekkinud seaduse rakendamise käigus.</w:t>
      </w:r>
    </w:p>
    <w:p w14:paraId="67D39341" w14:textId="50149E06" w:rsidR="00220F3B" w:rsidRPr="00BA3A56" w:rsidRDefault="00C16515" w:rsidP="008F370B">
      <w:pPr>
        <w:jc w:val="both"/>
      </w:pPr>
      <w:r w:rsidRPr="00BA3A56">
        <w:t>Eelnõu</w:t>
      </w:r>
      <w:r w:rsidR="00365463" w:rsidRPr="00BA3A56">
        <w:t>kohase seadusega</w:t>
      </w:r>
      <w:r w:rsidRPr="00BA3A56">
        <w:rPr>
          <w:b/>
          <w:bCs/>
        </w:rPr>
        <w:t xml:space="preserve"> </w:t>
      </w:r>
      <w:r w:rsidRPr="00BA3A56">
        <w:t xml:space="preserve">muudetakse </w:t>
      </w:r>
      <w:r w:rsidR="009128A1" w:rsidRPr="00BA3A56">
        <w:t xml:space="preserve">maaparandussüsteemi mõjutava muu tegevuse </w:t>
      </w:r>
      <w:r w:rsidRPr="00BA3A56">
        <w:t xml:space="preserve">kooskõlastamist ja loa andmist puudutavaid sätteid. </w:t>
      </w:r>
    </w:p>
    <w:p w14:paraId="7F9A22F3" w14:textId="77777777" w:rsidR="00220F3B" w:rsidRPr="00BA3A56" w:rsidRDefault="00220F3B" w:rsidP="008F370B">
      <w:pPr>
        <w:jc w:val="both"/>
      </w:pPr>
    </w:p>
    <w:p w14:paraId="0BB803C7" w14:textId="4FDB49ED" w:rsidR="00C16515" w:rsidRPr="00BA3A56" w:rsidRDefault="00365463" w:rsidP="008F370B">
      <w:pPr>
        <w:jc w:val="both"/>
      </w:pPr>
      <w:r w:rsidRPr="00BA3A56">
        <w:rPr>
          <w:rFonts w:eastAsia="TimesNewRomanPSMT, ''Times New"/>
        </w:rPr>
        <w:t>Maaparanduss</w:t>
      </w:r>
      <w:r w:rsidR="00C16515" w:rsidRPr="00BA3A56">
        <w:t xml:space="preserve">eaduse struktuuri </w:t>
      </w:r>
      <w:r w:rsidR="00E865F5" w:rsidRPr="00BA3A56">
        <w:t xml:space="preserve">arusaadavuse suurendamise ja </w:t>
      </w:r>
      <w:r w:rsidR="00C16515" w:rsidRPr="00BA3A56">
        <w:t xml:space="preserve"> loogilisemaks muutmise eesmärgil viiakse </w:t>
      </w:r>
      <w:bookmarkStart w:id="123" w:name="_Hlk206772263"/>
      <w:r w:rsidRPr="00BA3A56">
        <w:t xml:space="preserve">osa </w:t>
      </w:r>
      <w:proofErr w:type="spellStart"/>
      <w:r w:rsidRPr="00BA3A56">
        <w:t>MaaParS</w:t>
      </w:r>
      <w:proofErr w:type="spellEnd"/>
      <w:r w:rsidRPr="00BA3A56">
        <w:t xml:space="preserve">-i </w:t>
      </w:r>
      <w:r w:rsidR="00C16515" w:rsidRPr="00BA3A56">
        <w:t>§</w:t>
      </w:r>
      <w:r w:rsidRPr="00BA3A56">
        <w:t>-de</w:t>
      </w:r>
      <w:r w:rsidR="00C16515" w:rsidRPr="00BA3A56">
        <w:t xml:space="preserve"> 7</w:t>
      </w:r>
      <w:r w:rsidRPr="00BA3A56">
        <w:t>,</w:t>
      </w:r>
      <w:r w:rsidR="00C03A5B" w:rsidRPr="00BA3A56">
        <w:t xml:space="preserve"> </w:t>
      </w:r>
      <w:r w:rsidR="00C16515" w:rsidRPr="00BA3A56">
        <w:t>28</w:t>
      </w:r>
      <w:bookmarkEnd w:id="123"/>
      <w:r w:rsidR="00C16515" w:rsidRPr="00BA3A56">
        <w:t>, 50, 51</w:t>
      </w:r>
      <w:r w:rsidRPr="00BA3A56">
        <w:t xml:space="preserve"> ja </w:t>
      </w:r>
      <w:r w:rsidR="00C16515" w:rsidRPr="00BA3A56">
        <w:t>53</w:t>
      </w:r>
      <w:r w:rsidRPr="00BA3A56">
        <w:t xml:space="preserve"> </w:t>
      </w:r>
      <w:r w:rsidR="00C16515" w:rsidRPr="00BA3A56">
        <w:t xml:space="preserve">maaparandussüsteemi kahjustava muu tegevuse lubamiseks maaparandussüsteemi rekonstrueerimise sätted </w:t>
      </w:r>
      <w:r w:rsidR="00C03A5B" w:rsidRPr="00BA3A56">
        <w:t>ning § 52 maaparandus</w:t>
      </w:r>
      <w:r w:rsidR="00016858" w:rsidRPr="00BA3A56">
        <w:t>s</w:t>
      </w:r>
      <w:r w:rsidR="00C03A5B" w:rsidRPr="00BA3A56">
        <w:t>üsteemi uuendamise sätte</w:t>
      </w:r>
      <w:r w:rsidRPr="00BA3A56">
        <w:t>i</w:t>
      </w:r>
      <w:r w:rsidR="00C03A5B" w:rsidRPr="00BA3A56">
        <w:t xml:space="preserve">d </w:t>
      </w:r>
      <w:proofErr w:type="spellStart"/>
      <w:r w:rsidR="00261B95" w:rsidRPr="00BA3A56">
        <w:t>MaaParS</w:t>
      </w:r>
      <w:proofErr w:type="spellEnd"/>
      <w:r w:rsidR="00261B95" w:rsidRPr="00BA3A56">
        <w:t xml:space="preserve">-i § </w:t>
      </w:r>
      <w:r w:rsidR="00C16515" w:rsidRPr="00BA3A56">
        <w:t>50</w:t>
      </w:r>
      <w:r w:rsidR="00C16515" w:rsidRPr="00BA3A56">
        <w:rPr>
          <w:vertAlign w:val="superscript"/>
        </w:rPr>
        <w:t>4</w:t>
      </w:r>
      <w:r w:rsidR="00C16515" w:rsidRPr="00BA3A56">
        <w:t xml:space="preserve"> ning </w:t>
      </w:r>
      <w:proofErr w:type="spellStart"/>
      <w:r w:rsidR="00261B95" w:rsidRPr="00BA3A56">
        <w:t>MaaParS</w:t>
      </w:r>
      <w:proofErr w:type="spellEnd"/>
      <w:r w:rsidR="00261B95" w:rsidRPr="00BA3A56">
        <w:t xml:space="preserve">-i </w:t>
      </w:r>
      <w:r w:rsidR="00C16515" w:rsidRPr="00BA3A56">
        <w:t>§</w:t>
      </w:r>
      <w:r w:rsidRPr="00BA3A56">
        <w:t>-de</w:t>
      </w:r>
      <w:r w:rsidR="00C16515" w:rsidRPr="00BA3A56">
        <w:t xml:space="preserve"> 50, 51 ja 53 kooskõlastamise ja loa andmise sätted </w:t>
      </w:r>
      <w:proofErr w:type="spellStart"/>
      <w:r w:rsidR="00261B95" w:rsidRPr="00BA3A56">
        <w:t>MaaParS</w:t>
      </w:r>
      <w:proofErr w:type="spellEnd"/>
      <w:r w:rsidR="00261B95" w:rsidRPr="00BA3A56">
        <w:t xml:space="preserve">-i §-desse </w:t>
      </w:r>
      <w:r w:rsidR="00C16515" w:rsidRPr="00BA3A56">
        <w:t>50</w:t>
      </w:r>
      <w:r w:rsidR="00C16515" w:rsidRPr="00BA3A56">
        <w:rPr>
          <w:vertAlign w:val="superscript"/>
        </w:rPr>
        <w:t>1</w:t>
      </w:r>
      <w:r w:rsidR="00C16515" w:rsidRPr="00BA3A56">
        <w:t>, 50</w:t>
      </w:r>
      <w:r w:rsidR="00C16515" w:rsidRPr="00BA3A56">
        <w:rPr>
          <w:vertAlign w:val="superscript"/>
        </w:rPr>
        <w:t>2</w:t>
      </w:r>
      <w:r w:rsidR="00C16515" w:rsidRPr="00BA3A56">
        <w:t>, 50</w:t>
      </w:r>
      <w:r w:rsidR="00C16515" w:rsidRPr="00BA3A56">
        <w:rPr>
          <w:vertAlign w:val="superscript"/>
        </w:rPr>
        <w:t xml:space="preserve">3 </w:t>
      </w:r>
      <w:r w:rsidR="00C16515" w:rsidRPr="00BA3A56">
        <w:t>ja 50</w:t>
      </w:r>
      <w:r w:rsidR="00C16515" w:rsidRPr="00BA3A56">
        <w:rPr>
          <w:vertAlign w:val="superscript"/>
        </w:rPr>
        <w:t>4</w:t>
      </w:r>
      <w:r w:rsidR="00C16515" w:rsidRPr="00BA3A56">
        <w:t>.</w:t>
      </w:r>
      <w:r w:rsidR="00C16515" w:rsidRPr="00BA3A56">
        <w:rPr>
          <w:lang w:eastAsia="et-EE"/>
        </w:rPr>
        <w:t xml:space="preserve"> Seejuures asendatakse loa andmine </w:t>
      </w:r>
      <w:r w:rsidRPr="00BA3A56">
        <w:rPr>
          <w:lang w:eastAsia="et-EE"/>
        </w:rPr>
        <w:t xml:space="preserve">maaparandussüsteemi mõjutavast muust tegevusest </w:t>
      </w:r>
      <w:r w:rsidR="00C16515" w:rsidRPr="00BA3A56">
        <w:rPr>
          <w:lang w:eastAsia="et-EE"/>
        </w:rPr>
        <w:t xml:space="preserve">teatamisega, mis ei </w:t>
      </w:r>
      <w:r w:rsidR="005525BC" w:rsidRPr="00BA3A56">
        <w:rPr>
          <w:lang w:eastAsia="et-EE"/>
        </w:rPr>
        <w:t xml:space="preserve">lõppe alati </w:t>
      </w:r>
      <w:r w:rsidR="00C16515" w:rsidRPr="00BA3A56">
        <w:rPr>
          <w:lang w:eastAsia="et-EE"/>
        </w:rPr>
        <w:t>haldusakti andmis</w:t>
      </w:r>
      <w:r w:rsidR="005525BC" w:rsidRPr="00BA3A56">
        <w:rPr>
          <w:lang w:eastAsia="et-EE"/>
        </w:rPr>
        <w:t>ega (nõusoleku haldusaktina andmisena)</w:t>
      </w:r>
      <w:r w:rsidR="00C16515" w:rsidRPr="00BA3A56">
        <w:rPr>
          <w:lang w:eastAsia="et-EE"/>
        </w:rPr>
        <w:t>.</w:t>
      </w:r>
      <w:r w:rsidR="00651AC2" w:rsidRPr="00BA3A56">
        <w:rPr>
          <w:lang w:eastAsia="et-EE"/>
        </w:rPr>
        <w:t xml:space="preserve"> </w:t>
      </w:r>
      <w:proofErr w:type="spellStart"/>
      <w:r w:rsidR="00651AC2" w:rsidRPr="00BA3A56">
        <w:rPr>
          <w:lang w:eastAsia="et-EE"/>
        </w:rPr>
        <w:t>MaaParS</w:t>
      </w:r>
      <w:proofErr w:type="spellEnd"/>
      <w:r w:rsidR="00651AC2" w:rsidRPr="00BA3A56">
        <w:rPr>
          <w:lang w:eastAsia="et-EE"/>
        </w:rPr>
        <w:t>-i §-de</w:t>
      </w:r>
      <w:r w:rsidR="00C16515" w:rsidRPr="00BA3A56">
        <w:t xml:space="preserve"> 7, 28, 51 ja 52 kehtetuks tunnistamine ja §</w:t>
      </w:r>
      <w:r w:rsidRPr="00BA3A56">
        <w:t>-de</w:t>
      </w:r>
      <w:r w:rsidR="00C16515" w:rsidRPr="00BA3A56">
        <w:t xml:space="preserve"> 50</w:t>
      </w:r>
      <w:r w:rsidR="00C16515" w:rsidRPr="00BA3A56">
        <w:rPr>
          <w:vertAlign w:val="superscript"/>
        </w:rPr>
        <w:t>1</w:t>
      </w:r>
      <w:r w:rsidRPr="00BA3A56">
        <w:t>–</w:t>
      </w:r>
      <w:r w:rsidR="00C16515" w:rsidRPr="00BA3A56">
        <w:t>50</w:t>
      </w:r>
      <w:r w:rsidR="00C16515" w:rsidRPr="00BA3A56">
        <w:rPr>
          <w:vertAlign w:val="superscript"/>
        </w:rPr>
        <w:t>4</w:t>
      </w:r>
      <w:r w:rsidR="00C16515" w:rsidRPr="00BA3A56">
        <w:t xml:space="preserve"> lisamine puudutavad maaparandussüsteemi toimimise tagamiseks </w:t>
      </w:r>
      <w:r w:rsidR="00794C20" w:rsidRPr="00BA3A56">
        <w:t xml:space="preserve">maaparandussüsteemi mõjutava </w:t>
      </w:r>
      <w:r w:rsidR="00C16515" w:rsidRPr="00BA3A56">
        <w:t>muu tegevuse</w:t>
      </w:r>
      <w:r w:rsidR="00A415B5" w:rsidRPr="00BA3A56">
        <w:t>ga alustamiseks</w:t>
      </w:r>
      <w:r w:rsidR="00C16515" w:rsidRPr="00BA3A56">
        <w:t xml:space="preserve"> nõusoleku andmist </w:t>
      </w:r>
      <w:r w:rsidR="00A415B5" w:rsidRPr="00BA3A56">
        <w:t xml:space="preserve">asutuse, milleks ei ole </w:t>
      </w:r>
      <w:proofErr w:type="spellStart"/>
      <w:r w:rsidR="00A415B5" w:rsidRPr="00BA3A56">
        <w:t>MaRu</w:t>
      </w:r>
      <w:proofErr w:type="spellEnd"/>
      <w:r w:rsidR="00A415B5" w:rsidRPr="00BA3A56">
        <w:t xml:space="preserve">, ehitus- või muu </w:t>
      </w:r>
      <w:r w:rsidR="00C16515" w:rsidRPr="00BA3A56">
        <w:t xml:space="preserve">loa </w:t>
      </w:r>
      <w:r w:rsidR="00A415B5" w:rsidRPr="00BA3A56">
        <w:t xml:space="preserve">(edaspidi koos </w:t>
      </w:r>
      <w:r w:rsidR="00A415B5" w:rsidRPr="00BA3A56">
        <w:rPr>
          <w:i/>
          <w:iCs/>
        </w:rPr>
        <w:t>muu luba</w:t>
      </w:r>
      <w:r w:rsidR="00A415B5" w:rsidRPr="00BA3A56">
        <w:t xml:space="preserve">) </w:t>
      </w:r>
      <w:r w:rsidR="00C16515" w:rsidRPr="00BA3A56">
        <w:t xml:space="preserve">kooskõlastamisel või kavandatavast tegevusest </w:t>
      </w:r>
      <w:proofErr w:type="spellStart"/>
      <w:r w:rsidR="00A415B5" w:rsidRPr="00BA3A56">
        <w:t>MaRu</w:t>
      </w:r>
      <w:proofErr w:type="spellEnd"/>
      <w:r w:rsidR="00A415B5" w:rsidRPr="00BA3A56">
        <w:t xml:space="preserve"> </w:t>
      </w:r>
      <w:r w:rsidR="00C16515" w:rsidRPr="00BA3A56">
        <w:t>teavitamisel ning vajaduse</w:t>
      </w:r>
      <w:r w:rsidRPr="00BA3A56">
        <w:t xml:space="preserve"> korral</w:t>
      </w:r>
      <w:r w:rsidR="00C16515" w:rsidRPr="00BA3A56">
        <w:t xml:space="preserve"> selle tegevuse lubamiseks maaparandus</w:t>
      </w:r>
      <w:r w:rsidR="00AD05FD" w:rsidRPr="00BA3A56">
        <w:t>s</w:t>
      </w:r>
      <w:r w:rsidR="00C16515" w:rsidRPr="00BA3A56">
        <w:t>üsteemi rekonstrueerimist või uuendamist.</w:t>
      </w:r>
      <w:r w:rsidR="00AD05FD" w:rsidRPr="00BA3A56">
        <w:t xml:space="preserve"> </w:t>
      </w:r>
      <w:r w:rsidR="00C16515" w:rsidRPr="00BA3A56">
        <w:t xml:space="preserve"> </w:t>
      </w:r>
      <w:r w:rsidR="00AD05FD" w:rsidRPr="00BA3A56">
        <w:t xml:space="preserve">Maaparandussüsteemi mõjutava muu tegevuse teatise esitamisel on isikul õigus teatud ooteperioodi möödumisel alustada kavandatud tegevusega. Samuti on </w:t>
      </w:r>
      <w:proofErr w:type="spellStart"/>
      <w:r w:rsidR="006E7D81" w:rsidRPr="00BA3A56">
        <w:t>MaRu</w:t>
      </w:r>
      <w:r w:rsidR="00B23A4D" w:rsidRPr="00BA3A56">
        <w:noBreakHyphen/>
      </w:r>
      <w:r w:rsidR="00EB52D9" w:rsidRPr="00BA3A56">
        <w:t>le</w:t>
      </w:r>
      <w:proofErr w:type="spellEnd"/>
      <w:r w:rsidR="00AD05FD" w:rsidRPr="00BA3A56">
        <w:t xml:space="preserve"> antud õigus kaaluda, kas teatud juhtudel on siiski vajalik põhjalikuma loamenetluse läbiviimine. K</w:t>
      </w:r>
      <w:r w:rsidR="0079737A" w:rsidRPr="00BA3A56">
        <w:t>ooskõlast</w:t>
      </w:r>
      <w:r w:rsidR="00B70E84" w:rsidRPr="00BA3A56">
        <w:t>a</w:t>
      </w:r>
      <w:r w:rsidR="0079737A" w:rsidRPr="00BA3A56">
        <w:t xml:space="preserve">misel, kui muu haldusorgan viib </w:t>
      </w:r>
      <w:r w:rsidR="00AD05FD" w:rsidRPr="00BA3A56">
        <w:t>läbi põhjalikum</w:t>
      </w:r>
      <w:r w:rsidR="0079737A" w:rsidRPr="00BA3A56">
        <w:t>a</w:t>
      </w:r>
      <w:r w:rsidR="00AD05FD" w:rsidRPr="00BA3A56">
        <w:t xml:space="preserve"> muu loa</w:t>
      </w:r>
      <w:r w:rsidR="0079737A" w:rsidRPr="00BA3A56">
        <w:t xml:space="preserve"> </w:t>
      </w:r>
      <w:r w:rsidR="00AD05FD" w:rsidRPr="00BA3A56">
        <w:t>menetlus</w:t>
      </w:r>
      <w:r w:rsidR="0079737A" w:rsidRPr="00BA3A56">
        <w:t>e</w:t>
      </w:r>
      <w:r w:rsidR="00AD05FD" w:rsidRPr="00BA3A56">
        <w:t xml:space="preserve">, siis on võimalik esitada ka lisatingimusi. Teatise esitamine annab isikule õiguse alustada kavandatava tegevusega pärast </w:t>
      </w:r>
      <w:r w:rsidRPr="00BA3A56">
        <w:t xml:space="preserve">kümne päeva </w:t>
      </w:r>
      <w:r w:rsidR="00AD05FD" w:rsidRPr="00BA3A56">
        <w:t>möödumist</w:t>
      </w:r>
      <w:r w:rsidRPr="00BA3A56">
        <w:t xml:space="preserve"> teatise </w:t>
      </w:r>
      <w:r w:rsidR="001B3C90" w:rsidRPr="00BA3A56">
        <w:t>esitamisest</w:t>
      </w:r>
      <w:r w:rsidR="008C301D" w:rsidRPr="00BA3A56">
        <w:t>, kui teatist ei ole vaja täiendavalt kontrollida</w:t>
      </w:r>
      <w:r w:rsidR="00AD05FD" w:rsidRPr="00BA3A56">
        <w:t xml:space="preserve">. Puhveraeg on vajalik, et </w:t>
      </w:r>
      <w:r w:rsidR="006E06BE" w:rsidRPr="00BA3A56">
        <w:t xml:space="preserve">kindlaks teha, kas on vaja </w:t>
      </w:r>
      <w:r w:rsidR="00AD05FD" w:rsidRPr="00BA3A56">
        <w:t xml:space="preserve">kontrollida kavandavate tegevuste </w:t>
      </w:r>
      <w:r w:rsidR="009B7E52" w:rsidRPr="00BA3A56">
        <w:t xml:space="preserve">kohta </w:t>
      </w:r>
      <w:r w:rsidR="00AD05FD" w:rsidRPr="00BA3A56">
        <w:t xml:space="preserve">esitatavate nõuete järgimist või </w:t>
      </w:r>
      <w:r w:rsidR="001B3C90" w:rsidRPr="00BA3A56">
        <w:t xml:space="preserve">teatis </w:t>
      </w:r>
      <w:r w:rsidR="00AD05FD" w:rsidRPr="00BA3A56">
        <w:t>teiste asutustega või isikutega, keda kavandav tegevus võib mõjutada</w:t>
      </w:r>
      <w:r w:rsidR="001B3C90" w:rsidRPr="00BA3A56">
        <w:t>, kooskõlastada</w:t>
      </w:r>
      <w:r w:rsidR="00AD05FD" w:rsidRPr="00BA3A56">
        <w:t xml:space="preserve">. </w:t>
      </w:r>
      <w:r w:rsidR="00C614D6" w:rsidRPr="00BA3A56">
        <w:t xml:space="preserve">Kui selline vajadus esineb, teavitab </w:t>
      </w:r>
      <w:proofErr w:type="spellStart"/>
      <w:r w:rsidR="006E7D81" w:rsidRPr="00BA3A56">
        <w:t>MaRu</w:t>
      </w:r>
      <w:proofErr w:type="spellEnd"/>
      <w:r w:rsidR="00C614D6" w:rsidRPr="00BA3A56">
        <w:t xml:space="preserve"> sellest </w:t>
      </w:r>
      <w:r w:rsidR="00DB2C2D" w:rsidRPr="00BA3A56">
        <w:t>teatise esitajat</w:t>
      </w:r>
      <w:r w:rsidR="00C614D6" w:rsidRPr="00BA3A56">
        <w:t xml:space="preserve">. </w:t>
      </w:r>
      <w:r w:rsidR="00EB52D9" w:rsidRPr="00BA3A56">
        <w:t xml:space="preserve">Kontrolli tulemusel esitatavad nõuded annab </w:t>
      </w:r>
      <w:proofErr w:type="spellStart"/>
      <w:r w:rsidR="006E7D81" w:rsidRPr="00BA3A56">
        <w:t>MaRu</w:t>
      </w:r>
      <w:proofErr w:type="spellEnd"/>
      <w:r w:rsidR="00EB52D9" w:rsidRPr="00BA3A56">
        <w:t xml:space="preserve"> haldusaktina. </w:t>
      </w:r>
      <w:r w:rsidR="00AD05FD" w:rsidRPr="00BA3A56">
        <w:t xml:space="preserve">Ajaline lõtk on oluline ka teiste isikute kaitse seisukohast. </w:t>
      </w:r>
      <w:r w:rsidR="00C16515" w:rsidRPr="00BA3A56">
        <w:t xml:space="preserve">Muudatused on tehtud eesmärgiga vähendada </w:t>
      </w:r>
      <w:proofErr w:type="spellStart"/>
      <w:r w:rsidR="006E7D81" w:rsidRPr="00BA3A56">
        <w:t>MaRu</w:t>
      </w:r>
      <w:proofErr w:type="spellEnd"/>
      <w:r w:rsidR="00A95401" w:rsidRPr="00BA3A56">
        <w:t xml:space="preserve"> töökoormust </w:t>
      </w:r>
      <w:r w:rsidR="00C72401" w:rsidRPr="00BA3A56">
        <w:t>ja isikute halduskoormust.</w:t>
      </w:r>
    </w:p>
    <w:p w14:paraId="1C69859B" w14:textId="77777777" w:rsidR="006A45F5" w:rsidRPr="00BA3A56" w:rsidRDefault="006A45F5" w:rsidP="008F370B">
      <w:pPr>
        <w:jc w:val="both"/>
        <w:rPr>
          <w:b/>
        </w:rPr>
      </w:pPr>
    </w:p>
    <w:p w14:paraId="0357A2F5" w14:textId="05F60760" w:rsidR="00C16515" w:rsidRPr="00BA3A56" w:rsidRDefault="00651AC2" w:rsidP="008F370B">
      <w:pPr>
        <w:jc w:val="both"/>
        <w:rPr>
          <w:ins w:id="124" w:author="Maarja-Liis Lall - JUSTDIGI" w:date="2026-02-23T07:33:00Z" w16du:dateUtc="2026-02-23T07:33:32Z"/>
        </w:rPr>
      </w:pPr>
      <w:r>
        <w:t>MaaParS-i §-d</w:t>
      </w:r>
      <w:r w:rsidR="00C16515">
        <w:t xml:space="preserve"> 50</w:t>
      </w:r>
      <w:r w:rsidR="00AE1595">
        <w:t xml:space="preserve"> </w:t>
      </w:r>
      <w:r w:rsidR="00EE5B87">
        <w:t xml:space="preserve">ja </w:t>
      </w:r>
      <w:r w:rsidR="00C16515">
        <w:t>51 tunnistatakse kehtetuks</w:t>
      </w:r>
      <w:r w:rsidR="00EE5B87">
        <w:t>, § 53 sõnastust muudetakse</w:t>
      </w:r>
      <w:r w:rsidR="00C16515">
        <w:t xml:space="preserve"> ning </w:t>
      </w:r>
      <w:r w:rsidR="00AE1595">
        <w:t>maaparandusseadust täiendatakse §-dega</w:t>
      </w:r>
      <w:r w:rsidR="00C16515">
        <w:t xml:space="preserve"> 50</w:t>
      </w:r>
      <w:r w:rsidR="00C16515" w:rsidRPr="3BE35BAB">
        <w:rPr>
          <w:vertAlign w:val="superscript"/>
        </w:rPr>
        <w:t>1</w:t>
      </w:r>
      <w:r w:rsidR="00C16515">
        <w:t>, 50</w:t>
      </w:r>
      <w:r w:rsidR="00C16515" w:rsidRPr="3BE35BAB">
        <w:rPr>
          <w:vertAlign w:val="superscript"/>
        </w:rPr>
        <w:t>2</w:t>
      </w:r>
      <w:r w:rsidR="00C16515">
        <w:t>, 50</w:t>
      </w:r>
      <w:r w:rsidR="00C16515" w:rsidRPr="3BE35BAB">
        <w:rPr>
          <w:vertAlign w:val="superscript"/>
        </w:rPr>
        <w:t>3</w:t>
      </w:r>
      <w:r w:rsidR="00C16515">
        <w:t xml:space="preserve"> ja 50</w:t>
      </w:r>
      <w:r w:rsidR="00C16515" w:rsidRPr="3BE35BAB">
        <w:rPr>
          <w:vertAlign w:val="superscript"/>
        </w:rPr>
        <w:t>4</w:t>
      </w:r>
      <w:r w:rsidR="00C16515">
        <w:t xml:space="preserve">. Kehtiva regulatsiooni </w:t>
      </w:r>
      <w:r w:rsidR="00CC1B16">
        <w:t xml:space="preserve">§-d </w:t>
      </w:r>
      <w:r w:rsidR="00C16515">
        <w:t>50, 51 ja 53  käsitlevad maaparandussüsteemil, selle rajatistel ja nende vahetus läheduses kavandatavate maaparandussüsteemi toimimist mõjutava</w:t>
      </w:r>
      <w:r w:rsidR="00CC1B16">
        <w:t>te</w:t>
      </w:r>
      <w:r w:rsidR="00C16515">
        <w:t xml:space="preserve"> </w:t>
      </w:r>
      <w:r w:rsidR="009C6917">
        <w:t>muu</w:t>
      </w:r>
      <w:r w:rsidR="00CC1B16">
        <w:t>de</w:t>
      </w:r>
      <w:r w:rsidR="00C16515">
        <w:t xml:space="preserve"> </w:t>
      </w:r>
      <w:r w:rsidR="00B721B5">
        <w:t>tegevus</w:t>
      </w:r>
      <w:r w:rsidR="00EE5B87">
        <w:t>t</w:t>
      </w:r>
      <w:r w:rsidR="00B721B5">
        <w:t xml:space="preserve">e </w:t>
      </w:r>
      <w:r w:rsidR="00C16515">
        <w:t xml:space="preserve">kooskõlastamist </w:t>
      </w:r>
      <w:r w:rsidR="006E7D81">
        <w:t>MaRu</w:t>
      </w:r>
      <w:r w:rsidR="00C16515">
        <w:t xml:space="preserve">-ga, kui kavandatavaks tegevuseks on vajalik muu luba ning kui muu luba ei ole vajalik, siis </w:t>
      </w:r>
      <w:r w:rsidR="006E7D81">
        <w:t>MaRu</w:t>
      </w:r>
      <w:r w:rsidR="007A15B2">
        <w:t xml:space="preserve"> </w:t>
      </w:r>
      <w:r w:rsidR="00C16515">
        <w:t>loa andmist. Eelnõuga kooskõlastamise põhimõtteid ei muudeta</w:t>
      </w:r>
      <w:r w:rsidR="00EE5B87">
        <w:t>.</w:t>
      </w:r>
      <w:r w:rsidR="00C16515">
        <w:t xml:space="preserve"> </w:t>
      </w:r>
      <w:r w:rsidR="00EE5B87">
        <w:t>K</w:t>
      </w:r>
      <w:r w:rsidR="00C16515">
        <w:t xml:space="preserve">ehtiva regulatsiooni muu tegevuse lubamine </w:t>
      </w:r>
      <w:r w:rsidR="006E7D81">
        <w:t>MaRu</w:t>
      </w:r>
      <w:r w:rsidR="00C16515">
        <w:t xml:space="preserve"> loa alusel asendatakse </w:t>
      </w:r>
      <w:r w:rsidR="00B721B5">
        <w:t xml:space="preserve">maaparandussüsteemi </w:t>
      </w:r>
      <w:r w:rsidR="00B721B5">
        <w:lastRenderedPageBreak/>
        <w:t>mõjutavast muust tegevusest teavitami</w:t>
      </w:r>
      <w:r w:rsidR="0039254E">
        <w:t>s</w:t>
      </w:r>
      <w:r w:rsidR="00B721B5">
        <w:t xml:space="preserve">e </w:t>
      </w:r>
      <w:r w:rsidR="00C16515">
        <w:t>kohustusega</w:t>
      </w:r>
      <w:r w:rsidR="00EE5B87">
        <w:t>, mis on väiksema halduskoormusega tegevus</w:t>
      </w:r>
      <w:r w:rsidR="00C16515">
        <w:t>.</w:t>
      </w:r>
      <w:r w:rsidR="0054715D">
        <w:t xml:space="preserve"> Maaparandussüsteemi mõjutavast muust tegevusest teavitamine võib lõppeda tegevuse lubamisega tegevusest teavitamise alusel (MaRu nõusolek loetakse antuks) või haldusaktina nõusoleku andmisega.</w:t>
      </w:r>
    </w:p>
    <w:p w14:paraId="4125E5C9" w14:textId="64D8EBEA" w:rsidR="3BE35BAB" w:rsidRDefault="3BE35BAB" w:rsidP="3BE35BAB">
      <w:pPr>
        <w:jc w:val="both"/>
      </w:pPr>
    </w:p>
    <w:p w14:paraId="0157514D" w14:textId="794020ED" w:rsidR="00C16515" w:rsidRPr="00BA3A56" w:rsidRDefault="00C16515" w:rsidP="008F370B">
      <w:pPr>
        <w:jc w:val="both"/>
      </w:pPr>
      <w:r w:rsidRPr="00BA3A56">
        <w:t>Nimetatud paragrahvide kehtetuks tunnistamine on eelkõige tingitud nimetatud sätetes loa</w:t>
      </w:r>
      <w:r w:rsidR="00626407" w:rsidRPr="00BA3A56">
        <w:t>menetluse</w:t>
      </w:r>
      <w:r w:rsidRPr="00BA3A56">
        <w:t xml:space="preserve"> asendamisest teatamisega. Kehtetuks tunnistatud paragrahvidest tuuakse osad sätted üle muutmata kujul uutesse paragrahvidesse ja mõnede sätete sõnastusi muudetakse osaliselt. Põhimõtteliselt jäävad peamised nõuded samaks. Seega tegevused, mis võivad maaparandussüsteemi nõuetekohast toimimist kahjustada, on endiselt </w:t>
      </w:r>
      <w:proofErr w:type="spellStart"/>
      <w:r w:rsidR="006E7D81" w:rsidRPr="00BA3A56">
        <w:t>MaRu</w:t>
      </w:r>
      <w:proofErr w:type="spellEnd"/>
      <w:r w:rsidRPr="00BA3A56">
        <w:t xml:space="preserve"> tähelepanu all, kuid tegevustele, </w:t>
      </w:r>
      <w:r w:rsidR="00ED7B6F" w:rsidRPr="00BA3A56">
        <w:t xml:space="preserve">kus </w:t>
      </w:r>
      <w:r w:rsidRPr="00BA3A56">
        <w:t>maaparandussüsteemi</w:t>
      </w:r>
      <w:r w:rsidR="0039254E" w:rsidRPr="00BA3A56">
        <w:t xml:space="preserve"> </w:t>
      </w:r>
      <w:r w:rsidRPr="00BA3A56">
        <w:t>kahjusta</w:t>
      </w:r>
      <w:r w:rsidR="0038736E" w:rsidRPr="00BA3A56">
        <w:t>mise risk on väiksem</w:t>
      </w:r>
      <w:r w:rsidRPr="00BA3A56">
        <w:t xml:space="preserve">, kulub </w:t>
      </w:r>
      <w:r w:rsidR="0039254E" w:rsidRPr="00BA3A56">
        <w:t xml:space="preserve">eeldatavalt </w:t>
      </w:r>
      <w:r w:rsidRPr="00BA3A56">
        <w:t xml:space="preserve">edaspidi vähem aega. </w:t>
      </w:r>
    </w:p>
    <w:p w14:paraId="0DD69EB0" w14:textId="77777777" w:rsidR="00C16515" w:rsidRPr="00BA3A56" w:rsidRDefault="00C16515" w:rsidP="008F370B">
      <w:pPr>
        <w:jc w:val="both"/>
      </w:pPr>
    </w:p>
    <w:p w14:paraId="7D9283C0" w14:textId="405CF34B" w:rsidR="00C16515" w:rsidRPr="00BA3A56" w:rsidRDefault="00C16515" w:rsidP="008F370B">
      <w:pPr>
        <w:jc w:val="both"/>
      </w:pPr>
      <w:r w:rsidRPr="00BA3A56">
        <w:t>Kehtiva regulatsiooni sätted</w:t>
      </w:r>
      <w:r w:rsidR="00C754DD" w:rsidRPr="00BA3A56">
        <w:t>, mis on seotud</w:t>
      </w:r>
      <w:r w:rsidRPr="00BA3A56">
        <w:t xml:space="preserve"> maaparandussüsteemi maa-alal (</w:t>
      </w:r>
      <w:proofErr w:type="spellStart"/>
      <w:r w:rsidR="00651AC2" w:rsidRPr="00BA3A56">
        <w:t>MaaParS</w:t>
      </w:r>
      <w:proofErr w:type="spellEnd"/>
      <w:r w:rsidR="00651AC2" w:rsidRPr="00BA3A56">
        <w:t xml:space="preserve">-i </w:t>
      </w:r>
      <w:r w:rsidRPr="00BA3A56">
        <w:t>§ 47 ja § 51), eesvoolu kaitsevööndis (</w:t>
      </w:r>
      <w:proofErr w:type="spellStart"/>
      <w:r w:rsidR="00651AC2" w:rsidRPr="00BA3A56">
        <w:t>MaaParS</w:t>
      </w:r>
      <w:proofErr w:type="spellEnd"/>
      <w:r w:rsidR="00651AC2" w:rsidRPr="00BA3A56">
        <w:t xml:space="preserve">-i </w:t>
      </w:r>
      <w:r w:rsidRPr="00BA3A56">
        <w:t>§ 48), eesvoolu kaitselõigul (</w:t>
      </w:r>
      <w:proofErr w:type="spellStart"/>
      <w:r w:rsidR="00651AC2" w:rsidRPr="00BA3A56">
        <w:t>MaaParS</w:t>
      </w:r>
      <w:proofErr w:type="spellEnd"/>
      <w:r w:rsidR="00651AC2" w:rsidRPr="00BA3A56">
        <w:t xml:space="preserve">-i </w:t>
      </w:r>
      <w:r w:rsidRPr="00BA3A56">
        <w:t>§ 50) ja eesvoolul (</w:t>
      </w:r>
      <w:proofErr w:type="spellStart"/>
      <w:r w:rsidR="00651AC2" w:rsidRPr="00BA3A56">
        <w:t>MaaParS</w:t>
      </w:r>
      <w:proofErr w:type="spellEnd"/>
      <w:r w:rsidR="00651AC2" w:rsidRPr="00BA3A56">
        <w:t xml:space="preserve">-i </w:t>
      </w:r>
      <w:r w:rsidRPr="00BA3A56">
        <w:t>§ 53) maaparandussüsteemi, sealhulgas eesvoolu kahjustada võiva tegevuse</w:t>
      </w:r>
      <w:r w:rsidR="00C754DD" w:rsidRPr="00BA3A56">
        <w:t>ga</w:t>
      </w:r>
      <w:r w:rsidRPr="00BA3A56">
        <w:t xml:space="preserve"> on koondatud ühise nimetaja alla: maaparandussüsteemi mõjutav muu tegevus. Need muudatused on tehtud maaparandussüsteemi mõjutavale </w:t>
      </w:r>
      <w:r w:rsidR="0038736E" w:rsidRPr="00BA3A56">
        <w:t xml:space="preserve">muule </w:t>
      </w:r>
      <w:r w:rsidRPr="00BA3A56">
        <w:t xml:space="preserve">tegevusele esitatavate nõuete parema jälgitavuse huvides. Kõigi nende tegevuste kooskõlastamise nõuded on toodud </w:t>
      </w:r>
      <w:proofErr w:type="spellStart"/>
      <w:r w:rsidR="00651AC2" w:rsidRPr="00BA3A56">
        <w:t>MaaParS</w:t>
      </w:r>
      <w:proofErr w:type="spellEnd"/>
      <w:r w:rsidR="00651AC2" w:rsidRPr="00BA3A56">
        <w:t xml:space="preserve">-i </w:t>
      </w:r>
      <w:r w:rsidRPr="00BA3A56">
        <w:t>§ 50</w:t>
      </w:r>
      <w:r w:rsidRPr="00BA3A56">
        <w:rPr>
          <w:vertAlign w:val="superscript"/>
        </w:rPr>
        <w:t>2</w:t>
      </w:r>
      <w:r w:rsidRPr="00BA3A56">
        <w:t xml:space="preserve"> ning kõigile nendele tegevustele loa andmine on asendatud teatamisega </w:t>
      </w:r>
      <w:proofErr w:type="spellStart"/>
      <w:r w:rsidR="00651AC2" w:rsidRPr="00BA3A56">
        <w:t>MaaParS</w:t>
      </w:r>
      <w:proofErr w:type="spellEnd"/>
      <w:r w:rsidR="00651AC2" w:rsidRPr="00BA3A56">
        <w:t xml:space="preserve">-i </w:t>
      </w:r>
      <w:r w:rsidRPr="00BA3A56">
        <w:t>§-s 50</w:t>
      </w:r>
      <w:r w:rsidRPr="00BA3A56">
        <w:rPr>
          <w:vertAlign w:val="superscript"/>
        </w:rPr>
        <w:t>3</w:t>
      </w:r>
      <w:r w:rsidRPr="00BA3A56">
        <w:t>.</w:t>
      </w:r>
    </w:p>
    <w:p w14:paraId="431C2BFB" w14:textId="77777777" w:rsidR="00F23099" w:rsidRPr="00BA3A56" w:rsidRDefault="00F23099" w:rsidP="008F370B">
      <w:pPr>
        <w:jc w:val="both"/>
      </w:pPr>
    </w:p>
    <w:p w14:paraId="78D562D5" w14:textId="74CF0B51" w:rsidR="00C16515" w:rsidRPr="00BA3A56" w:rsidRDefault="00C16515" w:rsidP="008F370B">
      <w:pPr>
        <w:jc w:val="both"/>
      </w:pPr>
      <w:r w:rsidRPr="00BA3A56">
        <w:t>Loa</w:t>
      </w:r>
      <w:r w:rsidR="006F0F23" w:rsidRPr="00BA3A56">
        <w:t>menetluse</w:t>
      </w:r>
      <w:r w:rsidRPr="00BA3A56">
        <w:t xml:space="preserve"> asendamine teatamisega vähendab</w:t>
      </w:r>
      <w:r w:rsidR="00ED7B6F" w:rsidRPr="00BA3A56">
        <w:t xml:space="preserve"> </w:t>
      </w:r>
      <w:r w:rsidR="00D63A27" w:rsidRPr="00BA3A56">
        <w:t xml:space="preserve">isikute </w:t>
      </w:r>
      <w:r w:rsidR="0038736E" w:rsidRPr="00BA3A56">
        <w:t xml:space="preserve">halduskoormust ja </w:t>
      </w:r>
      <w:proofErr w:type="spellStart"/>
      <w:r w:rsidR="006E7D81" w:rsidRPr="00BA3A56">
        <w:t>MaRu</w:t>
      </w:r>
      <w:proofErr w:type="spellEnd"/>
      <w:r w:rsidR="00642E16" w:rsidRPr="00BA3A56">
        <w:t xml:space="preserve"> </w:t>
      </w:r>
      <w:r w:rsidR="0038736E" w:rsidRPr="00BA3A56">
        <w:t>töökoormust</w:t>
      </w:r>
      <w:r w:rsidRPr="00BA3A56">
        <w:t xml:space="preserve">. Kavandatav maaparandussüsteemi mõjutav muu tegevus, millele muud luba ei anta, on enamasti maaparandussüsteemi võimalikku kahjustamist silmas pidades oluliselt väiksema mõjuga </w:t>
      </w:r>
      <w:r w:rsidR="00B65589" w:rsidRPr="00BA3A56">
        <w:t xml:space="preserve">tegevus võrreldes tegevusega, mis eeldavad </w:t>
      </w:r>
      <w:r w:rsidR="00ED7B6F" w:rsidRPr="00BA3A56">
        <w:t xml:space="preserve">muu </w:t>
      </w:r>
      <w:r w:rsidR="00B65589" w:rsidRPr="00BA3A56">
        <w:t>loa</w:t>
      </w:r>
      <w:r w:rsidR="00ED7B6F" w:rsidRPr="00BA3A56">
        <w:t xml:space="preserve"> </w:t>
      </w:r>
      <w:r w:rsidR="00B65589" w:rsidRPr="00BA3A56">
        <w:t xml:space="preserve">andmist </w:t>
      </w:r>
      <w:r w:rsidR="00ED7B6F" w:rsidRPr="00BA3A56">
        <w:t>ja</w:t>
      </w:r>
      <w:r w:rsidR="00B65589" w:rsidRPr="00BA3A56">
        <w:t xml:space="preserve"> </w:t>
      </w:r>
      <w:r w:rsidR="00ED7B6F" w:rsidRPr="00BA3A56">
        <w:t xml:space="preserve">selle </w:t>
      </w:r>
      <w:r w:rsidR="00B65589" w:rsidRPr="00BA3A56">
        <w:t>kooskõlastamist</w:t>
      </w:r>
      <w:r w:rsidRPr="00BA3A56">
        <w:t>. Kui kavandatava tegevuse asukoht maaparandussüsteemil on teada, siis paljudel juhtudel võib muud luba mittevajavat tegevust teha ilma sellele tingimusi seadmata. Näiteks maaparandussüsteemi maa-alale väikeelamu tarbeks imbväljaku rajamine, kui imbväljak paikneb drenaažitorustikust eemal</w:t>
      </w:r>
      <w:r w:rsidR="004D452B" w:rsidRPr="00BA3A56">
        <w:t xml:space="preserve"> ja puudub negatiivne mõju</w:t>
      </w:r>
      <w:r w:rsidRPr="00BA3A56">
        <w:t xml:space="preserve">. Kui aga kavandatakse mahukamat tegevust nagu näiteks </w:t>
      </w:r>
      <w:r w:rsidR="005B6C3B" w:rsidRPr="00BA3A56">
        <w:t>veeko</w:t>
      </w:r>
      <w:r w:rsidR="00354C00" w:rsidRPr="00BA3A56">
        <w:t>gusse</w:t>
      </w:r>
      <w:r w:rsidR="005B6C3B" w:rsidRPr="00BA3A56">
        <w:t>, mis kattub ka eesvooluga</w:t>
      </w:r>
      <w:r w:rsidR="00EB69E7" w:rsidRPr="00BA3A56">
        <w:t>,</w:t>
      </w:r>
      <w:r w:rsidR="005B6C3B" w:rsidRPr="00BA3A56">
        <w:t xml:space="preserve"> tahke</w:t>
      </w:r>
      <w:r w:rsidR="00354C00" w:rsidRPr="00BA3A56">
        <w:t>te</w:t>
      </w:r>
      <w:r w:rsidR="005B6C3B" w:rsidRPr="00BA3A56">
        <w:t xml:space="preserve"> aine</w:t>
      </w:r>
      <w:r w:rsidR="00354C00" w:rsidRPr="00BA3A56">
        <w:t>te</w:t>
      </w:r>
      <w:r w:rsidR="005B6C3B" w:rsidRPr="00BA3A56">
        <w:t xml:space="preserve"> </w:t>
      </w:r>
      <w:r w:rsidR="00642E16" w:rsidRPr="00BA3A56">
        <w:t xml:space="preserve">paigutamisel </w:t>
      </w:r>
      <w:r w:rsidR="005B6C3B" w:rsidRPr="00BA3A56">
        <w:t>vähem kui 5 kuupmeetrit</w:t>
      </w:r>
      <w:r w:rsidR="00825DB2" w:rsidRPr="00BA3A56">
        <w:t xml:space="preserve"> või </w:t>
      </w:r>
      <w:r w:rsidRPr="00BA3A56">
        <w:t>eratee</w:t>
      </w:r>
      <w:r w:rsidR="00354C00" w:rsidRPr="00BA3A56">
        <w:t xml:space="preserve"> rajamine</w:t>
      </w:r>
      <w:r w:rsidRPr="00BA3A56">
        <w:t xml:space="preserve">, milleks samuti muud luba ei anta, saab </w:t>
      </w:r>
      <w:proofErr w:type="spellStart"/>
      <w:r w:rsidR="006E7D81" w:rsidRPr="00BA3A56">
        <w:t>MaRu</w:t>
      </w:r>
      <w:proofErr w:type="spellEnd"/>
      <w:r w:rsidRPr="00BA3A56">
        <w:t xml:space="preserve"> anda vajaduse</w:t>
      </w:r>
      <w:r w:rsidR="004D452B" w:rsidRPr="00BA3A56">
        <w:t xml:space="preserve"> korral</w:t>
      </w:r>
      <w:r w:rsidRPr="00BA3A56">
        <w:t xml:space="preserve"> tingimused haldusaktina, mis on sisuliselt sama kui senine loa andmine. Siiski tuleb rõhutada, et kuigi mõni tegevus võib küll esmapilgul tunduda väikese mõjuga, siis tema tegelik mõju tuleneb selle tegevuse asukohast maaparandussüsteemil ja ka kuivenduse liigist. Näiteks drenaaž</w:t>
      </w:r>
      <w:r w:rsidR="00180BF7" w:rsidRPr="00BA3A56">
        <w:t>i</w:t>
      </w:r>
      <w:r w:rsidRPr="00BA3A56">
        <w:t xml:space="preserve"> alal drenaažikollektori kohale või lähedusse puittaimede istutamisel ummistavad puujuured kollektori ning mõne aasta möödudes </w:t>
      </w:r>
      <w:r w:rsidR="000D706C" w:rsidRPr="00BA3A56">
        <w:t xml:space="preserve">tekib vajadus </w:t>
      </w:r>
      <w:r w:rsidRPr="00BA3A56">
        <w:t>puud eemaldada ja kollektor asendada uuega või maaparandussüsteem rekonstrueerida</w:t>
      </w:r>
      <w:r w:rsidR="004D452B" w:rsidRPr="00BA3A56">
        <w:t>,</w:t>
      </w:r>
      <w:r w:rsidRPr="00BA3A56">
        <w:t xml:space="preserve"> viies uu</w:t>
      </w:r>
      <w:r w:rsidR="004D452B" w:rsidRPr="00BA3A56">
        <w:t>s</w:t>
      </w:r>
      <w:r w:rsidRPr="00BA3A56">
        <w:t xml:space="preserve"> kollektor puujuurte ulatusest eemale. Samas kraavkuivendusega maaparandussüsteemil sellist ohtu ei ole. Ka drenaaž</w:t>
      </w:r>
      <w:r w:rsidR="00180BF7" w:rsidRPr="00BA3A56">
        <w:t>i</w:t>
      </w:r>
      <w:r w:rsidRPr="00BA3A56">
        <w:t xml:space="preserve">ga alal võib teatud juhtudel dreenide vahelisel alal puittaimede istutamist lubada </w:t>
      </w:r>
      <w:r w:rsidR="000D706C" w:rsidRPr="00BA3A56">
        <w:t xml:space="preserve">drenaaži </w:t>
      </w:r>
      <w:r w:rsidRPr="00BA3A56">
        <w:t xml:space="preserve">kahjustamata. Iga üksiku juhtumi korral tuleb hinnata olukorda ja </w:t>
      </w:r>
      <w:r w:rsidR="005B6C3B" w:rsidRPr="00BA3A56">
        <w:t>haldusorganil</w:t>
      </w:r>
      <w:r w:rsidRPr="00BA3A56">
        <w:t xml:space="preserve"> otsustada, kas tegevuse</w:t>
      </w:r>
      <w:r w:rsidR="004D452B" w:rsidRPr="00BA3A56">
        <w:t>ga alustamiseks</w:t>
      </w:r>
      <w:r w:rsidRPr="00BA3A56">
        <w:t xml:space="preserve"> nõusoleku andmiseks on vajalik esitada tingimusi.</w:t>
      </w:r>
    </w:p>
    <w:p w14:paraId="2C3C5650" w14:textId="77777777" w:rsidR="00F23099" w:rsidRPr="00BA3A56" w:rsidRDefault="00F23099" w:rsidP="008F370B">
      <w:pPr>
        <w:jc w:val="both"/>
      </w:pPr>
    </w:p>
    <w:p w14:paraId="2D3D7433" w14:textId="75554A2A" w:rsidR="00C16515" w:rsidRPr="00BA3A56" w:rsidRDefault="00C16515" w:rsidP="008F370B">
      <w:pPr>
        <w:jc w:val="both"/>
      </w:pPr>
      <w:r w:rsidRPr="00BA3A56">
        <w:t>Loobutud on kinnisasja põhisest lähenemisest (kinnisasjal, millel paikneb maaparandussüsteem). See on asendatud piirangutega ala põhise lähenemisega (maaparandussüsteemi maa-alal, eesvoolu kaitsevööndis, eesvoolu kaitselõigul). Piirangutega ala põhine lähenemine viitab otseselt piirangu</w:t>
      </w:r>
      <w:r w:rsidR="00C42131" w:rsidRPr="00BA3A56">
        <w:t>t</w:t>
      </w:r>
      <w:r w:rsidRPr="00BA3A56">
        <w:t xml:space="preserve"> </w:t>
      </w:r>
      <w:r w:rsidR="00C42131" w:rsidRPr="00BA3A56">
        <w:t xml:space="preserve">põhjustavale objektile </w:t>
      </w:r>
      <w:r w:rsidRPr="00BA3A56">
        <w:t xml:space="preserve">ja on selgemini mõistetav. </w:t>
      </w:r>
    </w:p>
    <w:p w14:paraId="16B3C27B" w14:textId="77777777" w:rsidR="00F23099" w:rsidRPr="00BA3A56" w:rsidRDefault="00F23099" w:rsidP="008F370B">
      <w:pPr>
        <w:jc w:val="both"/>
      </w:pPr>
    </w:p>
    <w:p w14:paraId="2BCD461C" w14:textId="068B1FC1" w:rsidR="006A45F5" w:rsidRPr="00BA3A56" w:rsidRDefault="00C16515" w:rsidP="008F370B">
      <w:pPr>
        <w:jc w:val="both"/>
      </w:pPr>
      <w:r w:rsidRPr="00BA3A56">
        <w:t xml:space="preserve">Kehtivas regulatsioonis </w:t>
      </w:r>
      <w:r w:rsidR="00DB4362" w:rsidRPr="00BA3A56">
        <w:t xml:space="preserve">on </w:t>
      </w:r>
      <w:r w:rsidRPr="00BA3A56">
        <w:t xml:space="preserve">käsitletud avalikes huvides maaparandussüsteemi mõjutava tegevuse käigus maaparandussüsteemi rekonstrueerimist ja uuendamist eraldi paragrahvides </w:t>
      </w:r>
      <w:r w:rsidRPr="00BA3A56">
        <w:lastRenderedPageBreak/>
        <w:t xml:space="preserve">(vastavalt </w:t>
      </w:r>
      <w:proofErr w:type="spellStart"/>
      <w:r w:rsidR="004D452B" w:rsidRPr="00BA3A56">
        <w:t>MaaParS</w:t>
      </w:r>
      <w:proofErr w:type="spellEnd"/>
      <w:r w:rsidR="004D452B" w:rsidRPr="00BA3A56">
        <w:t xml:space="preserve">-i </w:t>
      </w:r>
      <w:r w:rsidRPr="00BA3A56">
        <w:t>§</w:t>
      </w:r>
      <w:r w:rsidR="004D452B" w:rsidRPr="00BA3A56">
        <w:t>-s</w:t>
      </w:r>
      <w:r w:rsidRPr="00BA3A56">
        <w:t xml:space="preserve"> 28 ja §</w:t>
      </w:r>
      <w:r w:rsidR="004D452B" w:rsidRPr="00BA3A56">
        <w:t>-s</w:t>
      </w:r>
      <w:r w:rsidRPr="00BA3A56">
        <w:t xml:space="preserve"> 52). </w:t>
      </w:r>
      <w:proofErr w:type="spellStart"/>
      <w:r w:rsidR="006E7D81" w:rsidRPr="00BA3A56">
        <w:t>MaRu</w:t>
      </w:r>
      <w:proofErr w:type="spellEnd"/>
      <w:r w:rsidRPr="00BA3A56">
        <w:t xml:space="preserve"> </w:t>
      </w:r>
      <w:r w:rsidR="00DB4362" w:rsidRPr="00BA3A56">
        <w:t>võib</w:t>
      </w:r>
      <w:r w:rsidR="00710D7B" w:rsidRPr="00BA3A56">
        <w:t xml:space="preserve"> kehtiva regulatsiooni kohaselt</w:t>
      </w:r>
      <w:r w:rsidR="00DB4362" w:rsidRPr="00BA3A56">
        <w:t xml:space="preserve"> </w:t>
      </w:r>
      <w:r w:rsidRPr="00BA3A56">
        <w:t>ka avaliku huvita muu tegevuse lubamiseks anda tingimuse maaparandussüsteem rekonstrueerida (</w:t>
      </w:r>
      <w:proofErr w:type="spellStart"/>
      <w:r w:rsidR="00710D7B" w:rsidRPr="00BA3A56">
        <w:t>MaaParS</w:t>
      </w:r>
      <w:proofErr w:type="spellEnd"/>
      <w:r w:rsidR="00710D7B" w:rsidRPr="00BA3A56">
        <w:t xml:space="preserve">-i </w:t>
      </w:r>
      <w:r w:rsidRPr="00BA3A56">
        <w:t xml:space="preserve">§ 50 lg 5, § 51 lg 7, § 53 lg 4). Muudatusega on nii maaparandussüsteemi rekonstrueerimine kui uuendamine viidud </w:t>
      </w:r>
      <w:r w:rsidR="00710D7B" w:rsidRPr="00BA3A56">
        <w:t xml:space="preserve">uude </w:t>
      </w:r>
      <w:proofErr w:type="spellStart"/>
      <w:r w:rsidR="00710D7B" w:rsidRPr="00BA3A56">
        <w:t>MaaParS</w:t>
      </w:r>
      <w:proofErr w:type="spellEnd"/>
      <w:r w:rsidR="00710D7B" w:rsidRPr="00BA3A56">
        <w:t xml:space="preserve">-i </w:t>
      </w:r>
      <w:r w:rsidRPr="00BA3A56">
        <w:t>§ 50</w:t>
      </w:r>
      <w:r w:rsidRPr="00BA3A56">
        <w:rPr>
          <w:vertAlign w:val="superscript"/>
        </w:rPr>
        <w:t>4</w:t>
      </w:r>
      <w:r w:rsidRPr="00BA3A56">
        <w:t>.  Seejuures on lähtutud sellest, et nii rekonstrueerimine kui uuendamine toimub muu tegevuse kavandaja kulul ning avalikes huvides tegevuse kavandaja hüvitab vajaduse</w:t>
      </w:r>
      <w:r w:rsidR="00710D7B" w:rsidRPr="00BA3A56">
        <w:t xml:space="preserve"> korral</w:t>
      </w:r>
      <w:r w:rsidRPr="00BA3A56">
        <w:t xml:space="preserve"> maaomanikule tekitatud kahju. Seni rekonstrueerimise korral (</w:t>
      </w:r>
      <w:proofErr w:type="spellStart"/>
      <w:r w:rsidR="00AA59F5" w:rsidRPr="00BA3A56">
        <w:t>MaaParS</w:t>
      </w:r>
      <w:proofErr w:type="spellEnd"/>
      <w:r w:rsidR="00AA59F5" w:rsidRPr="00BA3A56">
        <w:t xml:space="preserve">-i </w:t>
      </w:r>
      <w:r w:rsidRPr="00BA3A56">
        <w:t xml:space="preserve">§ 28) maaomanikule kahju hüvitamist ei nõutud. Kui rekonstrueeritakse selleks, et võimaldada muu isiku kavandatavat tegevust ning ehitustegevus toimub osaliselt maaparandussüsteemi osal, mis kuulub teisele </w:t>
      </w:r>
      <w:r w:rsidR="00DB4362" w:rsidRPr="00BA3A56">
        <w:t xml:space="preserve">isikule </w:t>
      </w:r>
      <w:r w:rsidRPr="00BA3A56">
        <w:t>ja ehitamise käigus kahjustatakse maaomandit või tekitatakse kahju näiteks saamata jäänud saagi osas, siis tuleb see vajaduse</w:t>
      </w:r>
      <w:r w:rsidR="00710D7B" w:rsidRPr="00BA3A56">
        <w:t xml:space="preserve"> korral</w:t>
      </w:r>
      <w:r w:rsidRPr="00BA3A56">
        <w:t xml:space="preserve"> maaomanikule hüvitada.</w:t>
      </w:r>
      <w:r w:rsidR="006A45F5" w:rsidRPr="00BA3A56">
        <w:t xml:space="preserve"> </w:t>
      </w:r>
    </w:p>
    <w:p w14:paraId="5C8B36D7" w14:textId="15DEF745" w:rsidR="006A45F5" w:rsidRPr="00BA3A56" w:rsidRDefault="006A45F5" w:rsidP="008F370B">
      <w:pPr>
        <w:jc w:val="both"/>
      </w:pPr>
      <w:r w:rsidRPr="00BA3A56">
        <w:t xml:space="preserve">Muu ehitise ehitamine saab tingida maaparandussüsteemi ehitamise üksnes siis, kui maaparandussüsteem on vaja muu ehitise võimaldamiseks rekonstrueerida. Seega </w:t>
      </w:r>
      <w:r w:rsidR="006E4004" w:rsidRPr="00BA3A56">
        <w:t xml:space="preserve">oli </w:t>
      </w:r>
      <w:proofErr w:type="spellStart"/>
      <w:r w:rsidR="00AA59F5" w:rsidRPr="00BA3A56">
        <w:t>MaaParS</w:t>
      </w:r>
      <w:proofErr w:type="spellEnd"/>
      <w:r w:rsidR="00AA59F5" w:rsidRPr="00BA3A56">
        <w:t xml:space="preserve">-i </w:t>
      </w:r>
      <w:r w:rsidRPr="00BA3A56">
        <w:t xml:space="preserve">§-s 7 maaparandussüsteemi ehitamise all mõeldud ehitamist kitsamalt, ehk üksnes maaparandussüsteemi rekonstrueerimist. Seejuures tuleneb rekonstrueerimise vajadus muu ehitise ehitamisest, mida on seni käsitletud §-s 50. Eelnõus käsitletakse </w:t>
      </w:r>
      <w:r w:rsidR="00DB4362" w:rsidRPr="00BA3A56">
        <w:t xml:space="preserve">maaparandussüsteemi mõjutava </w:t>
      </w:r>
      <w:r w:rsidRPr="00BA3A56">
        <w:t>muu tegevuse võimaldamiseks maaparandussüsteemi rekonstrueerimist</w:t>
      </w:r>
      <w:r w:rsidR="00AA59F5" w:rsidRPr="00BA3A56">
        <w:t xml:space="preserve"> </w:t>
      </w:r>
      <w:proofErr w:type="spellStart"/>
      <w:r w:rsidR="00AA59F5" w:rsidRPr="00BA3A56">
        <w:t>MaaParS</w:t>
      </w:r>
      <w:proofErr w:type="spellEnd"/>
      <w:r w:rsidR="00AA59F5" w:rsidRPr="00BA3A56">
        <w:t>-i</w:t>
      </w:r>
      <w:r w:rsidRPr="00BA3A56">
        <w:t xml:space="preserve"> §-s 50</w:t>
      </w:r>
      <w:r w:rsidRPr="00BA3A56">
        <w:rPr>
          <w:vertAlign w:val="superscript"/>
        </w:rPr>
        <w:t>4</w:t>
      </w:r>
      <w:r w:rsidR="00084D82" w:rsidRPr="00BA3A56">
        <w:t xml:space="preserve">, täpsemalt muu loa alusel rekonstrueerimist </w:t>
      </w:r>
      <w:proofErr w:type="spellStart"/>
      <w:r w:rsidR="00AA59F5" w:rsidRPr="00BA3A56">
        <w:t>MaaParS</w:t>
      </w:r>
      <w:proofErr w:type="spellEnd"/>
      <w:r w:rsidR="00AA59F5" w:rsidRPr="00BA3A56">
        <w:t xml:space="preserve">-i </w:t>
      </w:r>
      <w:r w:rsidR="00084D82" w:rsidRPr="00BA3A56">
        <w:t>§ 50</w:t>
      </w:r>
      <w:r w:rsidR="00084D82" w:rsidRPr="00BA3A56">
        <w:rPr>
          <w:vertAlign w:val="superscript"/>
        </w:rPr>
        <w:t xml:space="preserve">4 </w:t>
      </w:r>
      <w:r w:rsidR="00084D82" w:rsidRPr="00BA3A56">
        <w:t>lõikes 2.</w:t>
      </w:r>
      <w:r w:rsidR="00671802" w:rsidRPr="00BA3A56">
        <w:t xml:space="preserve"> </w:t>
      </w:r>
      <w:proofErr w:type="spellStart"/>
      <w:r w:rsidR="00AA59F5" w:rsidRPr="00BA3A56">
        <w:t>MaaParS</w:t>
      </w:r>
      <w:proofErr w:type="spellEnd"/>
      <w:r w:rsidR="00AA59F5" w:rsidRPr="00BA3A56">
        <w:t>-i §</w:t>
      </w:r>
      <w:r w:rsidR="00671802" w:rsidRPr="00BA3A56">
        <w:t xml:space="preserve"> 7 tunnistatakse kehtetuks.</w:t>
      </w:r>
    </w:p>
    <w:p w14:paraId="4DD91378" w14:textId="63C3C333" w:rsidR="006A45F5" w:rsidRPr="00BA3A56" w:rsidRDefault="006A45F5" w:rsidP="008F370B">
      <w:pPr>
        <w:jc w:val="both"/>
      </w:pPr>
    </w:p>
    <w:p w14:paraId="60787B99" w14:textId="0A44A98C" w:rsidR="00B97C15" w:rsidRPr="00BA3A56" w:rsidRDefault="00B97C15" w:rsidP="008F370B">
      <w:pPr>
        <w:jc w:val="both"/>
      </w:pPr>
      <w:commentRangeStart w:id="125"/>
      <w:r w:rsidRPr="5E643174">
        <w:rPr>
          <w:b/>
          <w:bCs/>
        </w:rPr>
        <w:t>Eelnõu § 1 punktiga 4</w:t>
      </w:r>
      <w:commentRangeEnd w:id="125"/>
      <w:r>
        <w:commentReference w:id="125"/>
      </w:r>
      <w:r>
        <w:t xml:space="preserve"> tunnistatakse MaaParS-i § 7 kehtetuks.  Kooskõlastamise ja loa andmise muudatustega seotud nõuded sätestatakse maaparandusseaduse § 50</w:t>
      </w:r>
      <w:r w:rsidRPr="5E643174">
        <w:rPr>
          <w:vertAlign w:val="superscript"/>
        </w:rPr>
        <w:t>4</w:t>
      </w:r>
      <w:r>
        <w:t xml:space="preserve"> lõikes 2, mille kohaselt võib MaRu lubada maaparandussüsteemi mõjutava muu tegevuse kooskõlastamisel või nõusoleku andmisel maaparandussüsteem rekonstrueerida muu loa alusel. Sellisel juhul peab rekonstrueerimine toimuma vastavalt maaparandussüsteemi projekteerimisnormidele ja maaparandussüsteemi ehitamise nõuetele.</w:t>
      </w:r>
    </w:p>
    <w:p w14:paraId="0CAA32A9" w14:textId="77777777" w:rsidR="00B97C15" w:rsidRPr="00BA3A56" w:rsidRDefault="00B97C15" w:rsidP="008F370B">
      <w:pPr>
        <w:jc w:val="both"/>
        <w:rPr>
          <w:b/>
          <w:bCs/>
        </w:rPr>
      </w:pPr>
    </w:p>
    <w:p w14:paraId="280BD9EE" w14:textId="618F4A1C" w:rsidR="00B00659" w:rsidRPr="00BA3A56" w:rsidRDefault="00C32686" w:rsidP="00007DD7">
      <w:pPr>
        <w:jc w:val="both"/>
      </w:pPr>
      <w:r w:rsidRPr="3BE35BAB">
        <w:rPr>
          <w:b/>
          <w:bCs/>
        </w:rPr>
        <w:t>Eelnõu § 1 punktiga</w:t>
      </w:r>
      <w:r w:rsidR="00276F54" w:rsidRPr="3BE35BAB">
        <w:rPr>
          <w:b/>
          <w:bCs/>
        </w:rPr>
        <w:t xml:space="preserve"> </w:t>
      </w:r>
      <w:r w:rsidR="00D0560A" w:rsidRPr="3BE35BAB">
        <w:rPr>
          <w:b/>
          <w:bCs/>
        </w:rPr>
        <w:t>52</w:t>
      </w:r>
      <w:r w:rsidR="00D0560A">
        <w:t xml:space="preserve"> </w:t>
      </w:r>
      <w:r w:rsidR="00983094">
        <w:t xml:space="preserve">tunnistatakse </w:t>
      </w:r>
      <w:r>
        <w:t>MaaParS-i § 47 lõiked 4, 5 ja 7–10 kehtetuks</w:t>
      </w:r>
      <w:r w:rsidR="00D33C21">
        <w:t xml:space="preserve">. </w:t>
      </w:r>
      <w:r w:rsidR="00983094">
        <w:t>Paragrahv</w:t>
      </w:r>
      <w:r w:rsidR="003D0A90">
        <w:t>i</w:t>
      </w:r>
      <w:r w:rsidR="00983094">
        <w:t> </w:t>
      </w:r>
      <w:r w:rsidR="00D33C21">
        <w:t xml:space="preserve">47 üldnõuded maaparandussüsteemi toimimise tagamiseks jäävad kehtima ning kooskõlastamist või loa andmist käsitlevad nõuded </w:t>
      </w:r>
      <w:r w:rsidR="003D0A90">
        <w:t xml:space="preserve">sama paragrahvi </w:t>
      </w:r>
      <w:r w:rsidR="00D33C21">
        <w:t>lõigetes 4, 5 ja 7</w:t>
      </w:r>
      <w:r w:rsidR="003D0A90">
        <w:t>–</w:t>
      </w:r>
      <w:r w:rsidR="00D33C21">
        <w:t xml:space="preserve">10 viiakse üle §-desse </w:t>
      </w:r>
      <w:commentRangeStart w:id="126"/>
      <w:r w:rsidR="00D33C21">
        <w:t>50</w:t>
      </w:r>
      <w:r w:rsidR="00D33C21" w:rsidRPr="3BE35BAB">
        <w:rPr>
          <w:vertAlign w:val="superscript"/>
        </w:rPr>
        <w:t>1</w:t>
      </w:r>
      <w:r w:rsidR="003D0A90">
        <w:t>–</w:t>
      </w:r>
      <w:r w:rsidR="00D33C21">
        <w:t>50</w:t>
      </w:r>
      <w:r w:rsidR="00D33C21" w:rsidRPr="3BE35BAB">
        <w:rPr>
          <w:vertAlign w:val="superscript"/>
        </w:rPr>
        <w:t>4</w:t>
      </w:r>
      <w:r w:rsidR="00D33C21">
        <w:t>.</w:t>
      </w:r>
      <w:commentRangeEnd w:id="126"/>
      <w:r>
        <w:commentReference w:id="126"/>
      </w:r>
      <w:r w:rsidR="00D33C21">
        <w:t xml:space="preserve"> Muudatus on tingitud </w:t>
      </w:r>
      <w:r w:rsidR="006F0F23">
        <w:t xml:space="preserve">varasema </w:t>
      </w:r>
      <w:r w:rsidR="00D33C21">
        <w:t>loa</w:t>
      </w:r>
      <w:r w:rsidR="006F0F23">
        <w:t>menetluse</w:t>
      </w:r>
      <w:r w:rsidR="00D33C21">
        <w:t xml:space="preserve"> asendamisest teatamisega (</w:t>
      </w:r>
      <w:r w:rsidR="00B00659">
        <w:t xml:space="preserve">vt </w:t>
      </w:r>
      <w:r w:rsidR="003D0A90">
        <w:t>seletuskirja punktis 3.</w:t>
      </w:r>
      <w:r w:rsidR="008B378A">
        <w:t>5</w:t>
      </w:r>
      <w:r w:rsidR="003D0A90">
        <w:t xml:space="preserve"> eespool toodud </w:t>
      </w:r>
      <w:r w:rsidR="00B00659">
        <w:t>selgitus</w:t>
      </w:r>
      <w:r w:rsidR="00206849">
        <w:t>i</w:t>
      </w:r>
      <w:r w:rsidR="00B00659">
        <w:t>).</w:t>
      </w:r>
    </w:p>
    <w:p w14:paraId="5BC3F190" w14:textId="652A4368" w:rsidR="00983094" w:rsidRPr="00BA3A56" w:rsidRDefault="00983094" w:rsidP="008F370B">
      <w:pPr>
        <w:jc w:val="both"/>
      </w:pPr>
    </w:p>
    <w:p w14:paraId="1592C7D7" w14:textId="0DD61F48" w:rsidR="00444B12" w:rsidRPr="00BA3A56" w:rsidRDefault="00B52C3E" w:rsidP="008F370B">
      <w:pPr>
        <w:jc w:val="both"/>
        <w:rPr>
          <w:ins w:id="127" w:author="Maarja-Liis Lall - JUSTDIGI" w:date="2026-02-23T07:36:00Z" w16du:dateUtc="2026-02-23T07:36:50Z"/>
        </w:rPr>
      </w:pPr>
      <w:r w:rsidRPr="00BA3A56">
        <w:rPr>
          <w:b/>
          <w:bCs/>
        </w:rPr>
        <w:t>Eelnõu § 1 punktiga</w:t>
      </w:r>
      <w:r w:rsidR="00276F54" w:rsidRPr="3BE35BAB" w:rsidDel="00D0560A">
        <w:rPr>
          <w:b/>
          <w:bCs/>
        </w:rPr>
        <w:t xml:space="preserve"> </w:t>
      </w:r>
      <w:r w:rsidR="00D0560A" w:rsidRPr="00BA3A56">
        <w:rPr>
          <w:b/>
          <w:bCs/>
        </w:rPr>
        <w:t>5</w:t>
      </w:r>
      <w:r w:rsidR="00E954FB" w:rsidRPr="00BA3A56">
        <w:rPr>
          <w:b/>
          <w:bCs/>
        </w:rPr>
        <w:t>7</w:t>
      </w:r>
      <w:r w:rsidR="00973BB0" w:rsidRPr="00BA3A56">
        <w:rPr>
          <w:b/>
          <w:bCs/>
        </w:rPr>
        <w:t xml:space="preserve"> </w:t>
      </w:r>
      <w:r w:rsidR="005525BC" w:rsidRPr="00BA3A56">
        <w:t xml:space="preserve">tunnistatakse </w:t>
      </w:r>
      <w:r w:rsidRPr="00BA3A56">
        <w:t>MaaParS-i § 48 lõiked 3–</w:t>
      </w:r>
      <w:r w:rsidR="00DF1D5D" w:rsidRPr="00BA3A56">
        <w:t xml:space="preserve">6 </w:t>
      </w:r>
      <w:r w:rsidRPr="00BA3A56">
        <w:t xml:space="preserve">ja 8–10 kehtetuks. </w:t>
      </w:r>
      <w:r w:rsidR="005525BC" w:rsidRPr="00BA3A56">
        <w:t>Paragrahvis</w:t>
      </w:r>
      <w:r w:rsidR="00187075" w:rsidRPr="00BA3A56">
        <w:t xml:space="preserve"> 48 </w:t>
      </w:r>
      <w:r w:rsidR="005525BC" w:rsidRPr="00BA3A56">
        <w:t xml:space="preserve">sätestatud </w:t>
      </w:r>
      <w:r w:rsidR="00187075" w:rsidRPr="00BA3A56">
        <w:t xml:space="preserve">üldnõuded maaparandussüsteemi eesvoolu toimimise tagamiseks jäävad kehtima ning kooskõlastamist või loa </w:t>
      </w:r>
      <w:r w:rsidR="00626407" w:rsidRPr="00BA3A56">
        <w:t xml:space="preserve">(eelnõu kohaselt nõusoleku) </w:t>
      </w:r>
      <w:r w:rsidR="00187075" w:rsidRPr="00BA3A56">
        <w:t>andmist käsitlevad</w:t>
      </w:r>
      <w:r w:rsidR="00471B77" w:rsidRPr="00BA3A56">
        <w:t xml:space="preserve"> sätted</w:t>
      </w:r>
      <w:r w:rsidR="00187075" w:rsidRPr="00BA3A56">
        <w:t xml:space="preserve"> viiakse üle </w:t>
      </w:r>
      <w:r w:rsidR="00471B77" w:rsidRPr="00BA3A56">
        <w:t>MaaParS</w:t>
      </w:r>
      <w:r w:rsidR="006E4004" w:rsidRPr="00BA3A56">
        <w:noBreakHyphen/>
      </w:r>
      <w:r w:rsidR="00471B77" w:rsidRPr="00BA3A56">
        <w:t>i</w:t>
      </w:r>
      <w:commentRangeStart w:id="128"/>
      <w:r w:rsidR="00471B77" w:rsidRPr="00BA3A56">
        <w:t xml:space="preserve"> </w:t>
      </w:r>
      <w:r w:rsidR="00187075" w:rsidRPr="00BA3A56">
        <w:t>§-desse 50</w:t>
      </w:r>
      <w:r w:rsidR="00187075" w:rsidRPr="00BA3A56">
        <w:rPr>
          <w:vertAlign w:val="superscript"/>
        </w:rPr>
        <w:t>1</w:t>
      </w:r>
      <w:r w:rsidR="00471B77" w:rsidRPr="00BA3A56">
        <w:t>–</w:t>
      </w:r>
      <w:r w:rsidR="00187075" w:rsidRPr="00BA3A56">
        <w:t>50</w:t>
      </w:r>
      <w:r w:rsidR="00187075" w:rsidRPr="00BA3A56">
        <w:rPr>
          <w:vertAlign w:val="superscript"/>
        </w:rPr>
        <w:t>4</w:t>
      </w:r>
      <w:commentRangeEnd w:id="128"/>
      <w:r>
        <w:commentReference w:id="128"/>
      </w:r>
      <w:r w:rsidR="00187075" w:rsidRPr="00BA3A56">
        <w:t xml:space="preserve">. </w:t>
      </w:r>
      <w:r w:rsidRPr="00BA3A56">
        <w:t xml:space="preserve">Muudatused on tingitud </w:t>
      </w:r>
      <w:r w:rsidR="00B036E0" w:rsidRPr="00BA3A56">
        <w:t xml:space="preserve">varasema </w:t>
      </w:r>
      <w:r w:rsidRPr="00BA3A56">
        <w:t>loa</w:t>
      </w:r>
      <w:r w:rsidR="00B036E0" w:rsidRPr="00BA3A56">
        <w:t>menetluse</w:t>
      </w:r>
      <w:r w:rsidRPr="00BA3A56">
        <w:t xml:space="preserve"> asendamisest teatamisega</w:t>
      </w:r>
      <w:r w:rsidR="00406AD5" w:rsidRPr="00BA3A56">
        <w:t xml:space="preserve"> </w:t>
      </w:r>
      <w:r w:rsidR="007A783D" w:rsidRPr="00BA3A56">
        <w:t xml:space="preserve">(vt </w:t>
      </w:r>
      <w:r w:rsidR="00406AD5" w:rsidRPr="00BA3A56">
        <w:t>seletuskirja punktis 3.</w:t>
      </w:r>
      <w:r w:rsidR="008B378A" w:rsidRPr="00BA3A56">
        <w:t>5</w:t>
      </w:r>
      <w:r w:rsidR="00406AD5" w:rsidRPr="00BA3A56">
        <w:t xml:space="preserve"> eespool toodud </w:t>
      </w:r>
      <w:r w:rsidR="007A783D" w:rsidRPr="00BA3A56">
        <w:t>selgitus</w:t>
      </w:r>
      <w:r w:rsidR="00406AD5" w:rsidRPr="00BA3A56">
        <w:t>i ja §-de 50</w:t>
      </w:r>
      <w:r w:rsidR="00406AD5" w:rsidRPr="00BA3A56">
        <w:rPr>
          <w:vertAlign w:val="superscript"/>
        </w:rPr>
        <w:t>1</w:t>
      </w:r>
      <w:r w:rsidR="00406AD5" w:rsidRPr="00BA3A56">
        <w:t>–50</w:t>
      </w:r>
      <w:r w:rsidR="00406AD5" w:rsidRPr="00BA3A56">
        <w:rPr>
          <w:vertAlign w:val="superscript"/>
        </w:rPr>
        <w:t xml:space="preserve">4 </w:t>
      </w:r>
      <w:r w:rsidR="00406AD5" w:rsidRPr="00BA3A56">
        <w:t>juures toodud selgitusi</w:t>
      </w:r>
      <w:r w:rsidR="007A783D" w:rsidRPr="00BA3A56">
        <w:t xml:space="preserve">). </w:t>
      </w:r>
    </w:p>
    <w:p w14:paraId="1FEB02B0" w14:textId="2C042A4E" w:rsidR="00444B12" w:rsidRPr="00BA3A56" w:rsidRDefault="00444B12" w:rsidP="008F370B">
      <w:pPr>
        <w:jc w:val="both"/>
        <w:rPr>
          <w:ins w:id="129" w:author="Maarja-Liis Lall - JUSTDIGI" w:date="2026-02-23T07:36:00Z" w16du:dateUtc="2026-02-23T07:36:51Z"/>
        </w:rPr>
      </w:pPr>
    </w:p>
    <w:p w14:paraId="046E95A3" w14:textId="6BC316A0" w:rsidR="00444B12" w:rsidRPr="00BA3A56" w:rsidRDefault="00126EA5" w:rsidP="008F370B">
      <w:pPr>
        <w:jc w:val="both"/>
      </w:pPr>
      <w:commentRangeStart w:id="130"/>
      <w:r w:rsidRPr="00BA3A56">
        <w:t>Nimetatud paragrahvi lõike</w:t>
      </w:r>
      <w:r w:rsidR="00214C99" w:rsidRPr="00BA3A56">
        <w:t xml:space="preserve"> 6</w:t>
      </w:r>
      <w:commentRangeEnd w:id="130"/>
      <w:r w:rsidR="00B52C3E">
        <w:commentReference w:id="130"/>
      </w:r>
      <w:r w:rsidR="00214C99" w:rsidRPr="00BA3A56">
        <w:t xml:space="preserve"> </w:t>
      </w:r>
      <w:r w:rsidRPr="00BA3A56">
        <w:t xml:space="preserve">kohaselt on </w:t>
      </w:r>
      <w:r w:rsidR="00B53308" w:rsidRPr="00BA3A56">
        <w:t>keela</w:t>
      </w:r>
      <w:r w:rsidRPr="00BA3A56">
        <w:t>tud</w:t>
      </w:r>
      <w:r w:rsidR="00B53308" w:rsidRPr="00BA3A56">
        <w:t xml:space="preserve"> maaharimi</w:t>
      </w:r>
      <w:r w:rsidRPr="00BA3A56">
        <w:t>n</w:t>
      </w:r>
      <w:r w:rsidR="00B53308" w:rsidRPr="00BA3A56">
        <w:t>e avatud eesvoolu kaitsevööndis</w:t>
      </w:r>
      <w:r w:rsidR="009A0894" w:rsidRPr="00BA3A56">
        <w:t xml:space="preserve"> lähemal kui üks meeter eesvoolu pervest</w:t>
      </w:r>
      <w:r w:rsidR="00B53308" w:rsidRPr="00BA3A56">
        <w:t>.</w:t>
      </w:r>
      <w:r w:rsidR="009A0894" w:rsidRPr="00BA3A56">
        <w:t xml:space="preserve"> Sisuliselt sama nõue, kuid palju ulatuslikum, on sätestatud veeseaduse § 119 punktis 3, mis keelab maa harimise veekaitsevööndis. Veekaitsevöönd on üldjuhul laiem kui üks meeter. </w:t>
      </w:r>
      <w:r w:rsidR="003D29EF" w:rsidRPr="00BA3A56">
        <w:t>Nõude dubleerimine ei ole kooskõlas õigusloome hea tavaga. Kattuvad nõuded võivad tekitada sih</w:t>
      </w:r>
      <w:r w:rsidR="002B1B5B" w:rsidRPr="00BA3A56">
        <w:t>tgrupile segadust, sest MaaParS</w:t>
      </w:r>
      <w:r w:rsidR="00F0052C" w:rsidRPr="00BA3A56">
        <w:t>-</w:t>
      </w:r>
      <w:r w:rsidR="00431152" w:rsidRPr="00BA3A56">
        <w:t>i</w:t>
      </w:r>
      <w:r w:rsidR="003D29EF" w:rsidRPr="00BA3A56">
        <w:t>st tulenev nõue rakendub alati ühe meetri laiusel ribal</w:t>
      </w:r>
      <w:r w:rsidR="00DF1D5D" w:rsidRPr="00BA3A56">
        <w:t>,</w:t>
      </w:r>
      <w:r w:rsidR="003D29EF" w:rsidRPr="00BA3A56">
        <w:t xml:space="preserve"> aga veeseaduse nõue võib üle kümne ruutkilomeetri valgalaga eesvooludel rakenduda ka kümne meetri laiusel ribal. Samuti ei ole otstarbekas, kui sisult sama nõude järgimise üle teostavad riiklik</w:t>
      </w:r>
      <w:r w:rsidR="00DF1D5D" w:rsidRPr="00BA3A56">
        <w:t>k</w:t>
      </w:r>
      <w:r w:rsidR="003D29EF" w:rsidRPr="00BA3A56">
        <w:t xml:space="preserve">u järelevalvet kaks asutust. </w:t>
      </w:r>
    </w:p>
    <w:p w14:paraId="5DB67DBD" w14:textId="77777777" w:rsidR="00075BF8" w:rsidRPr="00BA3A56" w:rsidRDefault="00075BF8" w:rsidP="008F370B">
      <w:pPr>
        <w:jc w:val="both"/>
      </w:pPr>
    </w:p>
    <w:p w14:paraId="751D8326" w14:textId="4A2C4326" w:rsidR="00DC5BDC" w:rsidRPr="00BA3A56" w:rsidRDefault="00DC5BDC" w:rsidP="005D3036">
      <w:pPr>
        <w:jc w:val="both"/>
        <w:rPr>
          <w:b/>
          <w:bCs/>
        </w:rPr>
      </w:pPr>
      <w:r w:rsidRPr="00BA3A56">
        <w:rPr>
          <w:b/>
          <w:bCs/>
        </w:rPr>
        <w:lastRenderedPageBreak/>
        <w:t>Eelnõu § 1 punktiga</w:t>
      </w:r>
      <w:r w:rsidR="00276F54" w:rsidRPr="00BA3A56" w:rsidDel="00D0560A">
        <w:rPr>
          <w:b/>
          <w:bCs/>
        </w:rPr>
        <w:t xml:space="preserve"> </w:t>
      </w:r>
      <w:r w:rsidR="00015DAB" w:rsidRPr="00BA3A56">
        <w:rPr>
          <w:b/>
          <w:bCs/>
        </w:rPr>
        <w:t>61</w:t>
      </w:r>
      <w:r w:rsidR="00D0560A" w:rsidRPr="00BA3A56">
        <w:rPr>
          <w:b/>
          <w:bCs/>
        </w:rPr>
        <w:t xml:space="preserve"> </w:t>
      </w:r>
      <w:r w:rsidR="00015DAB" w:rsidRPr="00BA3A56">
        <w:t xml:space="preserve">tunnistatakse </w:t>
      </w:r>
      <w:proofErr w:type="spellStart"/>
      <w:r w:rsidRPr="00BA3A56">
        <w:t>MaaParS</w:t>
      </w:r>
      <w:proofErr w:type="spellEnd"/>
      <w:r w:rsidRPr="00BA3A56">
        <w:t xml:space="preserve">-i § 50 kehtetuks. Muudatus on tingitud </w:t>
      </w:r>
      <w:r w:rsidR="00B036E0" w:rsidRPr="00BA3A56">
        <w:t xml:space="preserve">varasema </w:t>
      </w:r>
      <w:r w:rsidRPr="00BA3A56">
        <w:t>loa</w:t>
      </w:r>
      <w:r w:rsidR="00B036E0" w:rsidRPr="00BA3A56">
        <w:t>menetluse</w:t>
      </w:r>
      <w:r w:rsidRPr="00BA3A56">
        <w:t xml:space="preserve"> asendamisest teatamisega </w:t>
      </w:r>
      <w:r w:rsidR="007A783D" w:rsidRPr="00BA3A56">
        <w:t xml:space="preserve">(vt </w:t>
      </w:r>
      <w:r w:rsidR="008B378A" w:rsidRPr="00BA3A56">
        <w:t>seletuskirja punktis 3.5 eespool toodud selgitusi</w:t>
      </w:r>
      <w:r w:rsidR="007A783D" w:rsidRPr="00BA3A56">
        <w:t>).</w:t>
      </w:r>
    </w:p>
    <w:p w14:paraId="6831E90B" w14:textId="77777777" w:rsidR="00DC5BDC" w:rsidRPr="00BA3A56" w:rsidRDefault="00DC5BDC" w:rsidP="008F370B">
      <w:pPr>
        <w:jc w:val="both"/>
        <w:rPr>
          <w:b/>
          <w:bCs/>
        </w:rPr>
      </w:pPr>
    </w:p>
    <w:p w14:paraId="39348FB2" w14:textId="729AEA9F" w:rsidR="001E3C2B" w:rsidRPr="00BA3A56" w:rsidRDefault="00DC5BDC" w:rsidP="005D3036">
      <w:pPr>
        <w:jc w:val="both"/>
      </w:pPr>
      <w:commentRangeStart w:id="131"/>
      <w:r w:rsidRPr="2C8150C6">
        <w:rPr>
          <w:b/>
          <w:bCs/>
        </w:rPr>
        <w:t>Eelnõu § 1 punktiga</w:t>
      </w:r>
      <w:r w:rsidR="00276F54" w:rsidRPr="2C8150C6">
        <w:rPr>
          <w:b/>
          <w:bCs/>
        </w:rPr>
        <w:t xml:space="preserve"> </w:t>
      </w:r>
      <w:r w:rsidR="00367356" w:rsidRPr="2C8150C6">
        <w:rPr>
          <w:b/>
          <w:bCs/>
        </w:rPr>
        <w:t>62</w:t>
      </w:r>
      <w:r w:rsidR="00D0560A" w:rsidRPr="2C8150C6">
        <w:rPr>
          <w:b/>
          <w:bCs/>
        </w:rPr>
        <w:t xml:space="preserve"> </w:t>
      </w:r>
      <w:r>
        <w:t>täiendatakse MaaParS-i §-dega 50</w:t>
      </w:r>
      <w:r w:rsidRPr="2C8150C6">
        <w:rPr>
          <w:vertAlign w:val="superscript"/>
        </w:rPr>
        <w:t>1</w:t>
      </w:r>
      <w:r w:rsidR="00367356">
        <w:t>–</w:t>
      </w:r>
      <w:r>
        <w:t>50</w:t>
      </w:r>
      <w:r w:rsidRPr="2C8150C6">
        <w:rPr>
          <w:vertAlign w:val="superscript"/>
        </w:rPr>
        <w:t>4</w:t>
      </w:r>
      <w:r w:rsidR="00D6225C">
        <w:t>.</w:t>
      </w:r>
      <w:commentRangeEnd w:id="131"/>
      <w:r>
        <w:commentReference w:id="131"/>
      </w:r>
      <w:r w:rsidR="00D6225C">
        <w:t xml:space="preserve"> Muudatused on tingitud </w:t>
      </w:r>
      <w:r w:rsidR="00490428">
        <w:t xml:space="preserve">varasema </w:t>
      </w:r>
      <w:r w:rsidR="00D6225C">
        <w:t>loa</w:t>
      </w:r>
      <w:r w:rsidR="00490428">
        <w:t>menetluse</w:t>
      </w:r>
      <w:r w:rsidR="00D6225C">
        <w:t xml:space="preserve"> asendamisest teatamisega </w:t>
      </w:r>
      <w:r w:rsidR="00755ADF">
        <w:t xml:space="preserve">(vt </w:t>
      </w:r>
      <w:r w:rsidR="008C2474">
        <w:t>seletuskirja punktis 3.5 eespool toodud selgitusi</w:t>
      </w:r>
      <w:r w:rsidR="00755ADF">
        <w:t>).</w:t>
      </w:r>
    </w:p>
    <w:p w14:paraId="5FB54241" w14:textId="77777777" w:rsidR="001E3C2B" w:rsidRPr="00BA3A56" w:rsidRDefault="001E3C2B" w:rsidP="008F370B">
      <w:pPr>
        <w:jc w:val="both"/>
      </w:pPr>
    </w:p>
    <w:p w14:paraId="035D9C00" w14:textId="0E37BA47" w:rsidR="00526404" w:rsidRPr="00BA3A56" w:rsidRDefault="001E3C2B" w:rsidP="008F370B">
      <w:pPr>
        <w:jc w:val="both"/>
      </w:pPr>
      <w:r w:rsidRPr="3BE35BAB">
        <w:rPr>
          <w:b/>
          <w:bCs/>
        </w:rPr>
        <w:t>Paragrahv</w:t>
      </w:r>
      <w:r w:rsidR="00214C99" w:rsidRPr="3BE35BAB">
        <w:rPr>
          <w:b/>
          <w:bCs/>
        </w:rPr>
        <w:t>i</w:t>
      </w:r>
      <w:r w:rsidRPr="3BE35BAB">
        <w:rPr>
          <w:b/>
          <w:bCs/>
        </w:rPr>
        <w:t xml:space="preserve"> 50</w:t>
      </w:r>
      <w:r w:rsidRPr="3BE35BAB">
        <w:rPr>
          <w:b/>
          <w:bCs/>
          <w:vertAlign w:val="superscript"/>
        </w:rPr>
        <w:t>1</w:t>
      </w:r>
      <w:r w:rsidR="00214C99" w:rsidRPr="3BE35BAB">
        <w:rPr>
          <w:b/>
          <w:bCs/>
          <w:vertAlign w:val="superscript"/>
        </w:rPr>
        <w:t xml:space="preserve"> </w:t>
      </w:r>
      <w:r w:rsidR="00526404">
        <w:t xml:space="preserve">on koondatud maaparandussüsteemi toimimist mõjutavatele tegevustele nõusoleku andmine, mida on seni käsitletud </w:t>
      </w:r>
      <w:r w:rsidR="00243CA3">
        <w:t xml:space="preserve">MaaParS-i </w:t>
      </w:r>
      <w:r w:rsidR="00526404">
        <w:t xml:space="preserve">§-des 47, 48, 51 ja 53 kooskõlastamise ja loa andmisena. </w:t>
      </w:r>
      <w:r w:rsidR="00367356">
        <w:t>E</w:t>
      </w:r>
      <w:r w:rsidR="00526404">
        <w:t>elnõuga kavandatavas uues käsitluses on vajalik</w:t>
      </w:r>
      <w:r w:rsidR="00A35FB3">
        <w:t xml:space="preserve"> maaparandussüsteemi mõjutava muu tegevusega alustamiseks</w:t>
      </w:r>
      <w:r w:rsidR="00526404">
        <w:t xml:space="preserve"> </w:t>
      </w:r>
      <w:r w:rsidR="006E7D81">
        <w:t>MaRu</w:t>
      </w:r>
      <w:r w:rsidR="007A15B2">
        <w:t xml:space="preserve"> </w:t>
      </w:r>
      <w:r w:rsidR="00526404">
        <w:t>nõusolek ja see saadakse kavandatava tegevuse kooskõlastamisel või sellest teavitamisel. Kooskõlastatakse juhul, kui tegevusele annab loa muu haldusasutus – selles osas ei ole eelnõu</w:t>
      </w:r>
      <w:r w:rsidR="00A35FB3">
        <w:t>kohase seadusega</w:t>
      </w:r>
      <w:r w:rsidR="00526404">
        <w:t xml:space="preserve"> ette nähtud põhimõttelisi muudatusi. </w:t>
      </w:r>
      <w:commentRangeStart w:id="132"/>
      <w:r w:rsidR="00526404">
        <w:t>Oluline muudatus seisneb selles, et kehtiva regulatsiooni loa</w:t>
      </w:r>
      <w:r w:rsidR="00A35FB3">
        <w:t>menetlus</w:t>
      </w:r>
      <w:r w:rsidR="00526404">
        <w:t xml:space="preserve"> on asendatud kavandatavast</w:t>
      </w:r>
      <w:r w:rsidR="00A35FB3">
        <w:t xml:space="preserve"> maaparandussüsteemi mõjutavast muust</w:t>
      </w:r>
      <w:del w:id="133" w:author="Maarja-Liis Lall - JUSTDIGI" w:date="2026-02-23T07:38:00Z" w16du:dateUtc="2026-02-23T07:38:18Z">
        <w:r w:rsidDel="00A35FB3">
          <w:delText xml:space="preserve"> </w:delText>
        </w:r>
      </w:del>
      <w:r w:rsidR="00526404">
        <w:t xml:space="preserve"> tegevusest teavitamisega.</w:t>
      </w:r>
      <w:commentRangeEnd w:id="132"/>
      <w:r>
        <w:commentReference w:id="132"/>
      </w:r>
      <w:r w:rsidR="00526404">
        <w:t xml:space="preserve"> Muudatus vähendab nii </w:t>
      </w:r>
      <w:r w:rsidR="00A35FB3">
        <w:t xml:space="preserve">isikute </w:t>
      </w:r>
      <w:r w:rsidR="00526404">
        <w:t xml:space="preserve">halduskoormust kui </w:t>
      </w:r>
      <w:r w:rsidR="006E7D81">
        <w:t>MaRu</w:t>
      </w:r>
      <w:r w:rsidR="00526404">
        <w:t xml:space="preserve"> töökoormust</w:t>
      </w:r>
      <w:r w:rsidR="00A35FB3">
        <w:t xml:space="preserve"> (vt MaaParS-i § 50</w:t>
      </w:r>
      <w:r w:rsidR="00A35FB3" w:rsidRPr="3BE35BAB">
        <w:rPr>
          <w:vertAlign w:val="superscript"/>
        </w:rPr>
        <w:t>3</w:t>
      </w:r>
      <w:r w:rsidR="00A35FB3">
        <w:t xml:space="preserve"> juures toodud selgitusi).</w:t>
      </w:r>
      <w:r w:rsidR="00526404">
        <w:t xml:space="preserve"> </w:t>
      </w:r>
    </w:p>
    <w:p w14:paraId="6D7FAFC3" w14:textId="77777777" w:rsidR="00526404" w:rsidRPr="00BA3A56" w:rsidRDefault="00526404" w:rsidP="008F370B">
      <w:pPr>
        <w:jc w:val="both"/>
      </w:pPr>
    </w:p>
    <w:p w14:paraId="39365A62" w14:textId="0B03B207" w:rsidR="00526404" w:rsidRPr="00BA3A56" w:rsidRDefault="00D326B0" w:rsidP="008F370B">
      <w:pPr>
        <w:jc w:val="both"/>
      </w:pPr>
      <w:bookmarkStart w:id="134" w:name="_Hlk217989659"/>
      <w:commentRangeStart w:id="135"/>
      <w:r>
        <w:t>Paragrahvi</w:t>
      </w:r>
      <w:bookmarkEnd w:id="134"/>
      <w:r w:rsidR="00526404">
        <w:t xml:space="preserve"> 50</w:t>
      </w:r>
      <w:r w:rsidR="00526404" w:rsidRPr="3BE35BAB">
        <w:rPr>
          <w:vertAlign w:val="superscript"/>
        </w:rPr>
        <w:t>1</w:t>
      </w:r>
      <w:r w:rsidR="00526404">
        <w:t xml:space="preserve"> lõikes 1</w:t>
      </w:r>
      <w:r w:rsidR="00526404" w:rsidRPr="3BE35BAB">
        <w:rPr>
          <w:b/>
          <w:bCs/>
        </w:rPr>
        <w:t xml:space="preserve"> </w:t>
      </w:r>
      <w:r w:rsidR="00526404">
        <w:t xml:space="preserve">on </w:t>
      </w:r>
      <w:r w:rsidR="00DF1D5D">
        <w:t>sätestatud</w:t>
      </w:r>
      <w:r w:rsidR="00A35FB3">
        <w:t>, et</w:t>
      </w:r>
      <w:r w:rsidR="00526404">
        <w:t xml:space="preserve"> </w:t>
      </w:r>
      <w:r w:rsidR="008F0255">
        <w:t>maaparandu</w:t>
      </w:r>
      <w:r w:rsidR="00194934">
        <w:t>s</w:t>
      </w:r>
      <w:r w:rsidR="008F0255">
        <w:t xml:space="preserve">süsteemi mõjutava muu tegevuse kavandamiseks tuleb saada </w:t>
      </w:r>
      <w:r w:rsidR="00EF2AC1">
        <w:t>MaRu</w:t>
      </w:r>
      <w:r w:rsidR="008F0255">
        <w:t xml:space="preserve"> nõusolek. </w:t>
      </w:r>
      <w:commentRangeEnd w:id="135"/>
      <w:r>
        <w:commentReference w:id="135"/>
      </w:r>
    </w:p>
    <w:p w14:paraId="4000C014" w14:textId="77777777" w:rsidR="00526404" w:rsidRPr="00BA3A56" w:rsidRDefault="00526404" w:rsidP="008F370B">
      <w:pPr>
        <w:jc w:val="both"/>
      </w:pPr>
    </w:p>
    <w:p w14:paraId="6E57DEFE" w14:textId="7B20302F" w:rsidR="00F34782" w:rsidRPr="00BA3A56" w:rsidRDefault="00D326B0" w:rsidP="009D16F0">
      <w:pPr>
        <w:jc w:val="both"/>
        <w:rPr>
          <w:ins w:id="136" w:author="Maarja-Liis Lall - JUSTDIGI" w:date="2026-02-23T07:43:00Z" w16du:dateUtc="2026-02-23T07:43:04Z"/>
        </w:rPr>
      </w:pPr>
      <w:r>
        <w:t>Paragrahvi</w:t>
      </w:r>
      <w:r w:rsidR="00526404">
        <w:t xml:space="preserve"> 50</w:t>
      </w:r>
      <w:r w:rsidR="00526404" w:rsidRPr="3BE35BAB">
        <w:rPr>
          <w:vertAlign w:val="superscript"/>
        </w:rPr>
        <w:t>1</w:t>
      </w:r>
      <w:r w:rsidR="00526404">
        <w:t xml:space="preserve"> lõikes 2</w:t>
      </w:r>
      <w:r w:rsidR="00526404" w:rsidRPr="3BE35BAB">
        <w:rPr>
          <w:b/>
          <w:bCs/>
        </w:rPr>
        <w:t xml:space="preserve"> </w:t>
      </w:r>
      <w:r w:rsidR="008A5593">
        <w:t>täpsu</w:t>
      </w:r>
      <w:r w:rsidR="00444B12">
        <w:t xml:space="preserve">statakse, et </w:t>
      </w:r>
      <w:r w:rsidR="008A5593">
        <w:t xml:space="preserve">väikesüsteemi puhul on </w:t>
      </w:r>
      <w:r w:rsidR="006E7D81">
        <w:t>MaRu</w:t>
      </w:r>
      <w:r w:rsidR="008A5593">
        <w:t xml:space="preserve"> nõusolek vajalik üksnes väikesüsteemi eesvoolu kaitsevööndi</w:t>
      </w:r>
      <w:r w:rsidR="00243CA3">
        <w:t xml:space="preserve"> suhtes</w:t>
      </w:r>
      <w:r w:rsidR="008A5593">
        <w:t>, s</w:t>
      </w:r>
      <w:r w:rsidR="00941802">
        <w:t>eal</w:t>
      </w:r>
      <w:r w:rsidR="008A5593">
        <w:t>h</w:t>
      </w:r>
      <w:r w:rsidR="00941802">
        <w:t>ulgas</w:t>
      </w:r>
      <w:r w:rsidR="008A5593">
        <w:t xml:space="preserve"> eesvoolul kavandatavaks tegevuseks.</w:t>
      </w:r>
      <w:r w:rsidR="007370C2">
        <w:t xml:space="preserve"> Eelnõ</w:t>
      </w:r>
      <w:r w:rsidR="00831C18">
        <w:t>u</w:t>
      </w:r>
      <w:r w:rsidR="007370C2">
        <w:t>kohase seaduse</w:t>
      </w:r>
      <w:r w:rsidR="00831C18">
        <w:t>ga</w:t>
      </w:r>
      <w:r w:rsidR="007370C2">
        <w:t xml:space="preserve"> kehtestatakse väik</w:t>
      </w:r>
      <w:r w:rsidR="003237D5">
        <w:t>esüsteemi eesvoolu kaitsevööndi suhtes</w:t>
      </w:r>
      <w:r w:rsidR="007370C2">
        <w:t xml:space="preserve"> </w:t>
      </w:r>
      <w:r w:rsidR="003237D5">
        <w:t>maaparandussüsteemi mõjutava muu tegevusega alustamiseks nõusoleku saamise nõue</w:t>
      </w:r>
      <w:r w:rsidR="00EA7310">
        <w:t xml:space="preserve">. Nõude eesmärgiks on väikesüsteemi toimimine, mis tagatakse eesvoolu kaudu, mis koondab </w:t>
      </w:r>
      <w:r w:rsidR="003237D5">
        <w:t>väiksesüsteem</w:t>
      </w:r>
      <w:r w:rsidR="00EA7310">
        <w:t>i</w:t>
      </w:r>
      <w:r w:rsidR="003237D5">
        <w:t xml:space="preserve"> </w:t>
      </w:r>
      <w:r w:rsidR="00EA7310">
        <w:t xml:space="preserve">erinevate maaomanike maalt liigvee </w:t>
      </w:r>
      <w:r w:rsidR="003237D5">
        <w:t>äravool</w:t>
      </w:r>
      <w:r w:rsidR="00EA7310">
        <w:t xml:space="preserve">u. </w:t>
      </w:r>
      <w:r w:rsidR="007370C2">
        <w:t>Kehtivas maap</w:t>
      </w:r>
      <w:r w:rsidR="003237D5">
        <w:t>a</w:t>
      </w:r>
      <w:r w:rsidR="007370C2">
        <w:t xml:space="preserve">randusseaduses </w:t>
      </w:r>
      <w:r w:rsidR="003237D5">
        <w:t xml:space="preserve">seda nõuet ei ole. Samuti muudetakse </w:t>
      </w:r>
      <w:r w:rsidR="00831C18">
        <w:t xml:space="preserve">eelnõu kohase seadusega </w:t>
      </w:r>
      <w:r w:rsidR="003237D5">
        <w:t xml:space="preserve">väikesüsteemi määratlust, mistõttu väikesüsteemi maa-ala on </w:t>
      </w:r>
      <w:r w:rsidR="00831C18">
        <w:t xml:space="preserve">küll </w:t>
      </w:r>
      <w:r w:rsidR="003237D5">
        <w:t xml:space="preserve">endiselt kuni 50 hektarit, kuid see võib kuuluda mitmele maaomanikule. </w:t>
      </w:r>
      <w:r w:rsidR="007370C2">
        <w:t xml:space="preserve">Väikesüsteemi reguleerival võrgul sarnaselt kehtiva maaparandusseadusega maaparandussüsteemi mõjutava muu tegevusega alustamiseks nõusoleku saamise nõuet ei ole. </w:t>
      </w:r>
    </w:p>
    <w:p w14:paraId="246CA9F1" w14:textId="0475DAEE" w:rsidR="3BE35BAB" w:rsidRDefault="3BE35BAB" w:rsidP="3BE35BAB">
      <w:pPr>
        <w:jc w:val="both"/>
      </w:pPr>
    </w:p>
    <w:p w14:paraId="54D89534" w14:textId="2963F3CD" w:rsidR="00526404" w:rsidRPr="00BA3A56" w:rsidRDefault="00D326B0" w:rsidP="009D16F0">
      <w:pPr>
        <w:jc w:val="both"/>
      </w:pPr>
      <w:r w:rsidRPr="00BA3A56">
        <w:t>Paragrahvi</w:t>
      </w:r>
      <w:r w:rsidR="00F34782" w:rsidRPr="00BA3A56">
        <w:t> </w:t>
      </w:r>
      <w:r w:rsidR="00526404" w:rsidRPr="00BA3A56">
        <w:t>50</w:t>
      </w:r>
      <w:r w:rsidR="00526404" w:rsidRPr="00BA3A56">
        <w:rPr>
          <w:vertAlign w:val="superscript"/>
        </w:rPr>
        <w:t>1</w:t>
      </w:r>
      <w:r w:rsidR="00F34782" w:rsidRPr="00BA3A56">
        <w:t> </w:t>
      </w:r>
      <w:r w:rsidR="00526404" w:rsidRPr="00BA3A56">
        <w:t>lõikes</w:t>
      </w:r>
      <w:r w:rsidR="00F34782" w:rsidRPr="00BA3A56">
        <w:t> </w:t>
      </w:r>
      <w:r w:rsidR="009D16F0" w:rsidRPr="00BA3A56">
        <w:t>3</w:t>
      </w:r>
      <w:r w:rsidR="009D16F0" w:rsidRPr="00BA3A56">
        <w:rPr>
          <w:b/>
          <w:bCs/>
        </w:rPr>
        <w:t xml:space="preserve"> </w:t>
      </w:r>
      <w:r w:rsidR="00526404" w:rsidRPr="00BA3A56">
        <w:t xml:space="preserve">täpsustatakse, millised tegevused </w:t>
      </w:r>
      <w:r w:rsidR="009D16F0" w:rsidRPr="00BA3A56">
        <w:t xml:space="preserve">on </w:t>
      </w:r>
      <w:r w:rsidR="00243CA3" w:rsidRPr="00BA3A56">
        <w:t xml:space="preserve">eelkõige </w:t>
      </w:r>
      <w:r w:rsidR="009D16F0" w:rsidRPr="00BA3A56">
        <w:t xml:space="preserve">maaparandussüsteemi mõjutavad muud tegevused. </w:t>
      </w:r>
      <w:r w:rsidR="00526404" w:rsidRPr="00BA3A56">
        <w:t>Need tegevused on samad, mis olid kehtivas regulatsiooni §</w:t>
      </w:r>
      <w:r w:rsidR="00F102AD" w:rsidRPr="00BA3A56">
        <w:noBreakHyphen/>
      </w:r>
      <w:r w:rsidR="00526404" w:rsidRPr="00BA3A56">
        <w:t>des 47, 48</w:t>
      </w:r>
      <w:r w:rsidR="00E85005" w:rsidRPr="00BA3A56">
        <w:t>,</w:t>
      </w:r>
      <w:r w:rsidR="00526404" w:rsidRPr="00BA3A56">
        <w:t xml:space="preserve"> </w:t>
      </w:r>
      <w:r w:rsidR="009D16F0" w:rsidRPr="00BA3A56">
        <w:t>50</w:t>
      </w:r>
      <w:r w:rsidR="00E85005" w:rsidRPr="00BA3A56">
        <w:t>, 51 ja 53</w:t>
      </w:r>
      <w:r w:rsidR="00526404" w:rsidRPr="00BA3A56">
        <w:t xml:space="preserve">. </w:t>
      </w:r>
      <w:r w:rsidR="0058306D" w:rsidRPr="00BA3A56">
        <w:t xml:space="preserve">Tegemist on lahtise loeteluga. Nimetatud on </w:t>
      </w:r>
      <w:r w:rsidR="00826A3B" w:rsidRPr="00BA3A56">
        <w:t>peamised</w:t>
      </w:r>
      <w:r w:rsidR="0058306D" w:rsidRPr="00BA3A56">
        <w:t xml:space="preserve"> tegevused, </w:t>
      </w:r>
      <w:r w:rsidR="00826A3B" w:rsidRPr="00BA3A56">
        <w:t xml:space="preserve">mis võivad mõjutada maaparandussüsteemi toimimist, </w:t>
      </w:r>
      <w:r w:rsidR="0058306D" w:rsidRPr="00BA3A56">
        <w:t>kuid ei ole välistatud</w:t>
      </w:r>
      <w:r w:rsidR="00826A3B" w:rsidRPr="00BA3A56">
        <w:t xml:space="preserve"> ka muid, loetlemata tegevusi</w:t>
      </w:r>
      <w:r w:rsidR="0058306D" w:rsidRPr="00BA3A56">
        <w:t xml:space="preserve">. </w:t>
      </w:r>
      <w:r w:rsidR="00526404" w:rsidRPr="00BA3A56">
        <w:t>Alljärgnev tabel kajastab kehtiva regulatsiooni nõuete asukohta muudetud seaduses.</w:t>
      </w:r>
    </w:p>
    <w:p w14:paraId="04EB7CB3" w14:textId="77777777" w:rsidR="00020E7D" w:rsidRPr="00BA3A56" w:rsidRDefault="00020E7D" w:rsidP="008F370B">
      <w:pPr>
        <w:jc w:val="both"/>
      </w:pPr>
    </w:p>
    <w:p w14:paraId="27247B36" w14:textId="12180CEB" w:rsidR="00020E7D" w:rsidRPr="00BA3A56" w:rsidRDefault="00020E7D" w:rsidP="008F370B">
      <w:pPr>
        <w:jc w:val="both"/>
      </w:pPr>
      <w:commentRangeStart w:id="137"/>
      <w:r w:rsidRPr="3BE35BAB">
        <w:rPr>
          <w:b/>
          <w:bCs/>
        </w:rPr>
        <w:t xml:space="preserve">Tabel </w:t>
      </w:r>
      <w:r w:rsidR="00EE1E99" w:rsidRPr="3BE35BAB">
        <w:rPr>
          <w:b/>
          <w:bCs/>
        </w:rPr>
        <w:t>5</w:t>
      </w:r>
      <w:commentRangeEnd w:id="137"/>
      <w:r>
        <w:commentReference w:id="137"/>
      </w:r>
      <w:r w:rsidR="00EE1E99">
        <w:t xml:space="preserve"> </w:t>
      </w:r>
      <w:r>
        <w:t>kehtiva regulatsiooni nõuded muudetud seaduses</w:t>
      </w:r>
    </w:p>
    <w:tbl>
      <w:tblPr>
        <w:tblStyle w:val="TableGrid1"/>
        <w:tblW w:w="0" w:type="auto"/>
        <w:tblLook w:val="04A0" w:firstRow="1" w:lastRow="0" w:firstColumn="1" w:lastColumn="0" w:noHBand="0" w:noVBand="1"/>
      </w:tblPr>
      <w:tblGrid>
        <w:gridCol w:w="390"/>
        <w:gridCol w:w="2783"/>
        <w:gridCol w:w="2537"/>
        <w:gridCol w:w="1604"/>
        <w:gridCol w:w="1390"/>
      </w:tblGrid>
      <w:tr w:rsidR="00DC0BDA" w:rsidRPr="00BA3A56" w14:paraId="72D61CAA" w14:textId="77777777" w:rsidTr="00A20FD2">
        <w:trPr>
          <w:trHeight w:val="557"/>
        </w:trPr>
        <w:tc>
          <w:tcPr>
            <w:tcW w:w="3173" w:type="dxa"/>
            <w:gridSpan w:val="2"/>
            <w:shd w:val="clear" w:color="auto" w:fill="FBD4B4" w:themeFill="accent6" w:themeFillTint="66"/>
            <w:vAlign w:val="center"/>
          </w:tcPr>
          <w:p w14:paraId="7E26D651" w14:textId="797C678B" w:rsidR="00C96B7D" w:rsidRPr="00BA3A56" w:rsidRDefault="00C96B7D" w:rsidP="008F370B">
            <w:pPr>
              <w:autoSpaceDE/>
              <w:autoSpaceDN/>
              <w:jc w:val="center"/>
              <w:rPr>
                <w:b/>
                <w:bCs/>
              </w:rPr>
            </w:pPr>
            <w:proofErr w:type="spellStart"/>
            <w:r w:rsidRPr="00BA3A56">
              <w:rPr>
                <w:b/>
                <w:bCs/>
              </w:rPr>
              <w:t>MaaParS</w:t>
            </w:r>
            <w:proofErr w:type="spellEnd"/>
            <w:r w:rsidR="00243CA3" w:rsidRPr="00BA3A56">
              <w:rPr>
                <w:b/>
                <w:bCs/>
              </w:rPr>
              <w:t>-i</w:t>
            </w:r>
            <w:r w:rsidRPr="00BA3A56">
              <w:rPr>
                <w:b/>
                <w:bCs/>
              </w:rPr>
              <w:t xml:space="preserve"> eelnõus</w:t>
            </w:r>
          </w:p>
        </w:tc>
        <w:tc>
          <w:tcPr>
            <w:tcW w:w="5531" w:type="dxa"/>
            <w:gridSpan w:val="3"/>
            <w:shd w:val="clear" w:color="auto" w:fill="D6E3BC" w:themeFill="accent3" w:themeFillTint="66"/>
            <w:vAlign w:val="center"/>
          </w:tcPr>
          <w:p w14:paraId="0661D933" w14:textId="43C8C58B" w:rsidR="00C96B7D" w:rsidRPr="00BA3A56" w:rsidRDefault="00C96B7D" w:rsidP="008F370B">
            <w:pPr>
              <w:autoSpaceDE/>
              <w:autoSpaceDN/>
              <w:jc w:val="center"/>
              <w:rPr>
                <w:b/>
                <w:bCs/>
              </w:rPr>
            </w:pPr>
            <w:r w:rsidRPr="00BA3A56">
              <w:rPr>
                <w:b/>
                <w:bCs/>
              </w:rPr>
              <w:t xml:space="preserve">Kehtivas </w:t>
            </w:r>
            <w:proofErr w:type="spellStart"/>
            <w:r w:rsidRPr="00BA3A56">
              <w:rPr>
                <w:b/>
                <w:bCs/>
              </w:rPr>
              <w:t>MaaParS-is</w:t>
            </w:r>
            <w:proofErr w:type="spellEnd"/>
          </w:p>
        </w:tc>
      </w:tr>
      <w:tr w:rsidR="00DC0BDA" w:rsidRPr="00BA3A56" w14:paraId="27496154" w14:textId="77777777" w:rsidTr="00A20FD2">
        <w:tc>
          <w:tcPr>
            <w:tcW w:w="3173" w:type="dxa"/>
            <w:gridSpan w:val="2"/>
            <w:shd w:val="clear" w:color="auto" w:fill="FBD4B4" w:themeFill="accent6" w:themeFillTint="66"/>
            <w:vAlign w:val="center"/>
          </w:tcPr>
          <w:p w14:paraId="1B16AD3B" w14:textId="3FB45801" w:rsidR="00C96B7D" w:rsidRPr="00BA3A56" w:rsidRDefault="00C96B7D" w:rsidP="008F370B">
            <w:pPr>
              <w:autoSpaceDE/>
              <w:autoSpaceDN/>
              <w:jc w:val="center"/>
              <w:rPr>
                <w:b/>
                <w:bCs/>
              </w:rPr>
            </w:pPr>
            <w:r w:rsidRPr="00BA3A56">
              <w:rPr>
                <w:b/>
                <w:bCs/>
              </w:rPr>
              <w:t>§ 50</w:t>
            </w:r>
            <w:r w:rsidRPr="00BA3A56">
              <w:rPr>
                <w:b/>
                <w:bCs/>
                <w:vertAlign w:val="superscript"/>
              </w:rPr>
              <w:t>1</w:t>
            </w:r>
            <w:r w:rsidRPr="00BA3A56">
              <w:rPr>
                <w:b/>
                <w:bCs/>
              </w:rPr>
              <w:t xml:space="preserve"> lg </w:t>
            </w:r>
            <w:r w:rsidR="00835408" w:rsidRPr="00BA3A56">
              <w:rPr>
                <w:b/>
                <w:bCs/>
              </w:rPr>
              <w:t xml:space="preserve">3 </w:t>
            </w:r>
            <w:r w:rsidRPr="00BA3A56">
              <w:rPr>
                <w:b/>
                <w:bCs/>
              </w:rPr>
              <w:t>p …</w:t>
            </w:r>
          </w:p>
        </w:tc>
        <w:tc>
          <w:tcPr>
            <w:tcW w:w="2537" w:type="dxa"/>
            <w:shd w:val="clear" w:color="auto" w:fill="D6E3BC" w:themeFill="accent3" w:themeFillTint="66"/>
            <w:vAlign w:val="center"/>
          </w:tcPr>
          <w:p w14:paraId="5000737E" w14:textId="77777777" w:rsidR="00C96B7D" w:rsidRPr="00BA3A56" w:rsidRDefault="00C96B7D" w:rsidP="008F370B">
            <w:pPr>
              <w:autoSpaceDE/>
              <w:autoSpaceDN/>
              <w:jc w:val="center"/>
              <w:rPr>
                <w:b/>
                <w:bCs/>
              </w:rPr>
            </w:pPr>
            <w:r w:rsidRPr="00BA3A56">
              <w:rPr>
                <w:b/>
                <w:bCs/>
              </w:rPr>
              <w:t>Maaparandussüsteemi maa-alal</w:t>
            </w:r>
          </w:p>
        </w:tc>
        <w:tc>
          <w:tcPr>
            <w:tcW w:w="1604" w:type="dxa"/>
            <w:shd w:val="clear" w:color="auto" w:fill="D6E3BC" w:themeFill="accent3" w:themeFillTint="66"/>
            <w:vAlign w:val="center"/>
          </w:tcPr>
          <w:p w14:paraId="3C5B986B" w14:textId="77777777" w:rsidR="00C96B7D" w:rsidRPr="00BA3A56" w:rsidRDefault="00C96B7D" w:rsidP="008F370B">
            <w:pPr>
              <w:autoSpaceDE/>
              <w:autoSpaceDN/>
              <w:jc w:val="center"/>
              <w:rPr>
                <w:b/>
                <w:bCs/>
              </w:rPr>
            </w:pPr>
            <w:r w:rsidRPr="00BA3A56">
              <w:rPr>
                <w:b/>
                <w:bCs/>
              </w:rPr>
              <w:t>Eesvoolu kaitsevööndis</w:t>
            </w:r>
          </w:p>
        </w:tc>
        <w:tc>
          <w:tcPr>
            <w:tcW w:w="1390" w:type="dxa"/>
            <w:shd w:val="clear" w:color="auto" w:fill="D6E3BC" w:themeFill="accent3" w:themeFillTint="66"/>
            <w:vAlign w:val="center"/>
          </w:tcPr>
          <w:p w14:paraId="20F30D13" w14:textId="77777777" w:rsidR="00C96B7D" w:rsidRPr="00BA3A56" w:rsidRDefault="00C96B7D" w:rsidP="008F370B">
            <w:pPr>
              <w:autoSpaceDE/>
              <w:autoSpaceDN/>
              <w:jc w:val="center"/>
              <w:rPr>
                <w:b/>
                <w:bCs/>
              </w:rPr>
            </w:pPr>
            <w:r w:rsidRPr="00BA3A56">
              <w:rPr>
                <w:b/>
                <w:bCs/>
              </w:rPr>
              <w:t>Eesvoolu kaitselõigul</w:t>
            </w:r>
          </w:p>
        </w:tc>
      </w:tr>
      <w:tr w:rsidR="00DC0BDA" w:rsidRPr="00BA3A56" w14:paraId="6C0B976E" w14:textId="77777777" w:rsidTr="00A20FD2">
        <w:tc>
          <w:tcPr>
            <w:tcW w:w="390" w:type="dxa"/>
            <w:shd w:val="clear" w:color="auto" w:fill="FDE9D9" w:themeFill="accent6" w:themeFillTint="33"/>
          </w:tcPr>
          <w:p w14:paraId="45279BAC" w14:textId="77777777" w:rsidR="00C96B7D" w:rsidRPr="00BA3A56" w:rsidRDefault="00C96B7D" w:rsidP="008F370B">
            <w:pPr>
              <w:autoSpaceDE/>
              <w:autoSpaceDN/>
              <w:jc w:val="both"/>
              <w:rPr>
                <w:b/>
                <w:bCs/>
              </w:rPr>
            </w:pPr>
            <w:r w:rsidRPr="00BA3A56">
              <w:rPr>
                <w:b/>
                <w:bCs/>
              </w:rPr>
              <w:t>1</w:t>
            </w:r>
          </w:p>
        </w:tc>
        <w:tc>
          <w:tcPr>
            <w:tcW w:w="2783" w:type="dxa"/>
            <w:shd w:val="clear" w:color="auto" w:fill="FDE9D9" w:themeFill="accent6" w:themeFillTint="33"/>
          </w:tcPr>
          <w:p w14:paraId="1B8BEC41" w14:textId="21D5B6F7" w:rsidR="00C96B7D" w:rsidRPr="00BA3A56" w:rsidRDefault="00F549BB" w:rsidP="008F370B">
            <w:pPr>
              <w:autoSpaceDE/>
              <w:autoSpaceDN/>
            </w:pPr>
            <w:r>
              <w:t xml:space="preserve">Sellise </w:t>
            </w:r>
            <w:r w:rsidR="00C96B7D" w:rsidRPr="00BA3A56">
              <w:t>muu ehitise</w:t>
            </w:r>
            <w:r w:rsidRPr="00BA3A56">
              <w:t xml:space="preserve"> ehitamine</w:t>
            </w:r>
            <w:r w:rsidR="00C96B7D" w:rsidRPr="00BA3A56">
              <w:t>, mis ei ole maaparandussüsteemi hoone ega rajatis</w:t>
            </w:r>
          </w:p>
        </w:tc>
        <w:tc>
          <w:tcPr>
            <w:tcW w:w="2537" w:type="dxa"/>
            <w:shd w:val="clear" w:color="auto" w:fill="EAF1DD" w:themeFill="accent3" w:themeFillTint="33"/>
          </w:tcPr>
          <w:p w14:paraId="61F33A20" w14:textId="77777777" w:rsidR="00C96B7D" w:rsidRPr="00BA3A56" w:rsidRDefault="00C96B7D" w:rsidP="008F370B">
            <w:pPr>
              <w:autoSpaceDE/>
              <w:autoSpaceDN/>
              <w:jc w:val="both"/>
            </w:pPr>
            <w:r w:rsidRPr="00BA3A56">
              <w:t>§ 50 lg 1</w:t>
            </w:r>
          </w:p>
        </w:tc>
        <w:tc>
          <w:tcPr>
            <w:tcW w:w="1604" w:type="dxa"/>
            <w:shd w:val="clear" w:color="auto" w:fill="EAF1DD" w:themeFill="accent3" w:themeFillTint="33"/>
          </w:tcPr>
          <w:p w14:paraId="4B09C686" w14:textId="77777777" w:rsidR="00C96B7D" w:rsidRPr="00BA3A56" w:rsidRDefault="00C96B7D" w:rsidP="008F370B">
            <w:pPr>
              <w:autoSpaceDE/>
              <w:autoSpaceDN/>
              <w:jc w:val="both"/>
            </w:pPr>
            <w:r w:rsidRPr="00BA3A56">
              <w:t>§ 48 lg 3</w:t>
            </w:r>
          </w:p>
        </w:tc>
        <w:tc>
          <w:tcPr>
            <w:tcW w:w="1390" w:type="dxa"/>
            <w:shd w:val="clear" w:color="auto" w:fill="D1D1D1"/>
          </w:tcPr>
          <w:p w14:paraId="5111E7E8" w14:textId="77777777" w:rsidR="00C96B7D" w:rsidRPr="00BA3A56" w:rsidRDefault="00C96B7D" w:rsidP="008F370B">
            <w:pPr>
              <w:autoSpaceDE/>
              <w:autoSpaceDN/>
              <w:jc w:val="both"/>
            </w:pPr>
          </w:p>
        </w:tc>
      </w:tr>
      <w:tr w:rsidR="00DC0BDA" w:rsidRPr="00BA3A56" w14:paraId="6DE7B252" w14:textId="77777777" w:rsidTr="00A20FD2">
        <w:tc>
          <w:tcPr>
            <w:tcW w:w="390" w:type="dxa"/>
            <w:shd w:val="clear" w:color="auto" w:fill="FDE9D9" w:themeFill="accent6" w:themeFillTint="33"/>
          </w:tcPr>
          <w:p w14:paraId="46B2C1AE" w14:textId="77777777" w:rsidR="00C96B7D" w:rsidRPr="00BA3A56" w:rsidRDefault="00C96B7D" w:rsidP="008F370B">
            <w:pPr>
              <w:autoSpaceDE/>
              <w:autoSpaceDN/>
              <w:jc w:val="both"/>
              <w:rPr>
                <w:b/>
                <w:bCs/>
              </w:rPr>
            </w:pPr>
            <w:r w:rsidRPr="00BA3A56">
              <w:rPr>
                <w:b/>
                <w:bCs/>
              </w:rPr>
              <w:t>2</w:t>
            </w:r>
          </w:p>
        </w:tc>
        <w:tc>
          <w:tcPr>
            <w:tcW w:w="2783" w:type="dxa"/>
            <w:shd w:val="clear" w:color="auto" w:fill="FDE9D9" w:themeFill="accent6" w:themeFillTint="33"/>
          </w:tcPr>
          <w:p w14:paraId="52BD1104" w14:textId="77777777" w:rsidR="00C96B7D" w:rsidRPr="00BA3A56" w:rsidRDefault="00C96B7D" w:rsidP="008F370B">
            <w:pPr>
              <w:autoSpaceDE/>
              <w:autoSpaceDN/>
            </w:pPr>
            <w:r w:rsidRPr="00BA3A56">
              <w:t xml:space="preserve">maaparandussüsteemi või selle eesvoolu kaitselõigu veetaseme  reguleerimine </w:t>
            </w:r>
          </w:p>
        </w:tc>
        <w:tc>
          <w:tcPr>
            <w:tcW w:w="2537" w:type="dxa"/>
            <w:shd w:val="clear" w:color="auto" w:fill="EAF1DD" w:themeFill="accent3" w:themeFillTint="33"/>
          </w:tcPr>
          <w:p w14:paraId="3A42BA5E" w14:textId="77777777" w:rsidR="00C96B7D" w:rsidRPr="00BA3A56" w:rsidRDefault="00C96B7D" w:rsidP="008F370B">
            <w:pPr>
              <w:autoSpaceDE/>
              <w:autoSpaceDN/>
              <w:jc w:val="both"/>
            </w:pPr>
            <w:r w:rsidRPr="00BA3A56">
              <w:t>§ 50 lg 1</w:t>
            </w:r>
          </w:p>
          <w:p w14:paraId="2CF481EA" w14:textId="77777777" w:rsidR="00C96B7D" w:rsidRPr="00BA3A56" w:rsidRDefault="00C96B7D" w:rsidP="008F370B">
            <w:pPr>
              <w:autoSpaceDE/>
              <w:autoSpaceDN/>
              <w:jc w:val="both"/>
            </w:pPr>
          </w:p>
        </w:tc>
        <w:tc>
          <w:tcPr>
            <w:tcW w:w="1604" w:type="dxa"/>
            <w:shd w:val="clear" w:color="auto" w:fill="D1D1D1"/>
          </w:tcPr>
          <w:p w14:paraId="3B28B8B6" w14:textId="77777777" w:rsidR="00C96B7D" w:rsidRPr="00BA3A56" w:rsidRDefault="00C96B7D" w:rsidP="008F370B">
            <w:pPr>
              <w:autoSpaceDE/>
              <w:autoSpaceDN/>
              <w:jc w:val="both"/>
            </w:pPr>
          </w:p>
        </w:tc>
        <w:tc>
          <w:tcPr>
            <w:tcW w:w="1390" w:type="dxa"/>
            <w:shd w:val="clear" w:color="auto" w:fill="EAF1DD" w:themeFill="accent3" w:themeFillTint="33"/>
          </w:tcPr>
          <w:p w14:paraId="2442FBA1" w14:textId="77777777" w:rsidR="00C96B7D" w:rsidRPr="00BA3A56" w:rsidRDefault="00C96B7D" w:rsidP="008F370B">
            <w:pPr>
              <w:autoSpaceDE/>
              <w:autoSpaceDN/>
              <w:jc w:val="both"/>
            </w:pPr>
            <w:r w:rsidRPr="00BA3A56">
              <w:t>§ 53 lg 1</w:t>
            </w:r>
          </w:p>
        </w:tc>
      </w:tr>
      <w:tr w:rsidR="00DC0BDA" w:rsidRPr="00BA3A56" w14:paraId="132CD605" w14:textId="77777777" w:rsidTr="00A20FD2">
        <w:tc>
          <w:tcPr>
            <w:tcW w:w="390" w:type="dxa"/>
            <w:shd w:val="clear" w:color="auto" w:fill="FDE9D9" w:themeFill="accent6" w:themeFillTint="33"/>
          </w:tcPr>
          <w:p w14:paraId="23BE61E2" w14:textId="77777777" w:rsidR="00C96B7D" w:rsidRPr="00BA3A56" w:rsidRDefault="00C96B7D" w:rsidP="008F370B">
            <w:pPr>
              <w:autoSpaceDE/>
              <w:autoSpaceDN/>
              <w:jc w:val="both"/>
              <w:rPr>
                <w:b/>
                <w:bCs/>
              </w:rPr>
            </w:pPr>
            <w:r w:rsidRPr="00BA3A56">
              <w:rPr>
                <w:b/>
                <w:bCs/>
              </w:rPr>
              <w:lastRenderedPageBreak/>
              <w:t>3</w:t>
            </w:r>
          </w:p>
        </w:tc>
        <w:tc>
          <w:tcPr>
            <w:tcW w:w="2783" w:type="dxa"/>
            <w:shd w:val="clear" w:color="auto" w:fill="FDE9D9" w:themeFill="accent6" w:themeFillTint="33"/>
          </w:tcPr>
          <w:p w14:paraId="59BDD552" w14:textId="30921B37" w:rsidR="00C96B7D" w:rsidRPr="00BA3A56" w:rsidRDefault="00C96B7D" w:rsidP="008F370B">
            <w:pPr>
              <w:autoSpaceDE/>
              <w:autoSpaceDN/>
            </w:pPr>
            <w:r w:rsidRPr="00BA3A56">
              <w:t>heit- ja sademevee ning muu vee, mis pärineb väljastpoolt drenaaži maa-ala, juhtimine</w:t>
            </w:r>
            <w:r w:rsidR="00835408" w:rsidRPr="00BA3A56">
              <w:t xml:space="preserve"> drenaaži</w:t>
            </w:r>
          </w:p>
        </w:tc>
        <w:tc>
          <w:tcPr>
            <w:tcW w:w="2537" w:type="dxa"/>
            <w:shd w:val="clear" w:color="auto" w:fill="EAF1DD" w:themeFill="accent3" w:themeFillTint="33"/>
          </w:tcPr>
          <w:p w14:paraId="62AD89CC" w14:textId="77777777" w:rsidR="00C96B7D" w:rsidRPr="00BA3A56" w:rsidRDefault="00C96B7D" w:rsidP="008F370B">
            <w:pPr>
              <w:autoSpaceDE/>
              <w:autoSpaceDN/>
              <w:jc w:val="both"/>
            </w:pPr>
            <w:r w:rsidRPr="00BA3A56">
              <w:t>§ 47 lg 4</w:t>
            </w:r>
          </w:p>
        </w:tc>
        <w:tc>
          <w:tcPr>
            <w:tcW w:w="1604" w:type="dxa"/>
            <w:shd w:val="clear" w:color="auto" w:fill="EAF1DD" w:themeFill="accent3" w:themeFillTint="33"/>
          </w:tcPr>
          <w:p w14:paraId="368C3D3D" w14:textId="2188ED54" w:rsidR="00C96B7D" w:rsidRPr="00BA3A56" w:rsidRDefault="00C96B7D" w:rsidP="008F370B">
            <w:pPr>
              <w:autoSpaceDE/>
              <w:autoSpaceDN/>
              <w:jc w:val="both"/>
            </w:pPr>
            <w:r w:rsidRPr="00BA3A56">
              <w:t>Kaudselt</w:t>
            </w:r>
          </w:p>
          <w:p w14:paraId="3D1616BE" w14:textId="77777777" w:rsidR="00C96B7D" w:rsidRPr="00BA3A56" w:rsidRDefault="00C96B7D" w:rsidP="008F370B">
            <w:pPr>
              <w:autoSpaceDE/>
              <w:autoSpaceDN/>
              <w:jc w:val="both"/>
            </w:pPr>
            <w:r w:rsidRPr="00BA3A56">
              <w:t xml:space="preserve"> § 47 lg 4</w:t>
            </w:r>
          </w:p>
        </w:tc>
        <w:tc>
          <w:tcPr>
            <w:tcW w:w="1390" w:type="dxa"/>
            <w:shd w:val="clear" w:color="auto" w:fill="D9D9D9"/>
          </w:tcPr>
          <w:p w14:paraId="137338BD" w14:textId="77777777" w:rsidR="00C96B7D" w:rsidRPr="00BA3A56" w:rsidRDefault="00C96B7D" w:rsidP="008F370B">
            <w:pPr>
              <w:autoSpaceDE/>
              <w:autoSpaceDN/>
              <w:jc w:val="both"/>
            </w:pPr>
          </w:p>
        </w:tc>
      </w:tr>
      <w:tr w:rsidR="00DC0BDA" w:rsidRPr="00BA3A56" w14:paraId="503D7C5E" w14:textId="77777777" w:rsidTr="00A20FD2">
        <w:tc>
          <w:tcPr>
            <w:tcW w:w="390" w:type="dxa"/>
            <w:shd w:val="clear" w:color="auto" w:fill="FDE9D9" w:themeFill="accent6" w:themeFillTint="33"/>
          </w:tcPr>
          <w:p w14:paraId="2F64029A" w14:textId="77777777" w:rsidR="00C96B7D" w:rsidRPr="00BA3A56" w:rsidRDefault="00C96B7D" w:rsidP="008F370B">
            <w:pPr>
              <w:autoSpaceDE/>
              <w:autoSpaceDN/>
              <w:jc w:val="both"/>
              <w:rPr>
                <w:b/>
                <w:bCs/>
              </w:rPr>
            </w:pPr>
            <w:r w:rsidRPr="00BA3A56">
              <w:rPr>
                <w:b/>
                <w:bCs/>
              </w:rPr>
              <w:t>4</w:t>
            </w:r>
          </w:p>
        </w:tc>
        <w:tc>
          <w:tcPr>
            <w:tcW w:w="2783" w:type="dxa"/>
            <w:shd w:val="clear" w:color="auto" w:fill="FDE9D9" w:themeFill="accent6" w:themeFillTint="33"/>
          </w:tcPr>
          <w:p w14:paraId="2AC496A1" w14:textId="77777777" w:rsidR="00C96B7D" w:rsidRPr="00BA3A56" w:rsidRDefault="00C96B7D" w:rsidP="008F370B">
            <w:pPr>
              <w:autoSpaceDE/>
              <w:autoSpaceDN/>
            </w:pPr>
            <w:r w:rsidRPr="00BA3A56">
              <w:t>drenaaži maa-alale heitvee immutamine</w:t>
            </w:r>
          </w:p>
        </w:tc>
        <w:tc>
          <w:tcPr>
            <w:tcW w:w="2537" w:type="dxa"/>
            <w:shd w:val="clear" w:color="auto" w:fill="EAF1DD" w:themeFill="accent3" w:themeFillTint="33"/>
          </w:tcPr>
          <w:p w14:paraId="52D3594E" w14:textId="77777777" w:rsidR="00C96B7D" w:rsidRPr="00BA3A56" w:rsidRDefault="00C96B7D" w:rsidP="008F370B">
            <w:pPr>
              <w:autoSpaceDE/>
              <w:autoSpaceDN/>
              <w:jc w:val="both"/>
            </w:pPr>
            <w:r w:rsidRPr="00BA3A56">
              <w:t>§ 47 lg 5</w:t>
            </w:r>
          </w:p>
        </w:tc>
        <w:tc>
          <w:tcPr>
            <w:tcW w:w="1604" w:type="dxa"/>
            <w:shd w:val="clear" w:color="auto" w:fill="D1D1D1"/>
          </w:tcPr>
          <w:p w14:paraId="1115F5BB" w14:textId="77777777" w:rsidR="00C96B7D" w:rsidRPr="00BA3A56" w:rsidRDefault="00C96B7D" w:rsidP="008F370B">
            <w:pPr>
              <w:autoSpaceDE/>
              <w:autoSpaceDN/>
              <w:jc w:val="both"/>
            </w:pPr>
          </w:p>
        </w:tc>
        <w:tc>
          <w:tcPr>
            <w:tcW w:w="1390" w:type="dxa"/>
            <w:shd w:val="clear" w:color="auto" w:fill="D9D9D9"/>
          </w:tcPr>
          <w:p w14:paraId="1280CC18" w14:textId="77777777" w:rsidR="00C96B7D" w:rsidRPr="00BA3A56" w:rsidRDefault="00C96B7D" w:rsidP="008F370B">
            <w:pPr>
              <w:autoSpaceDE/>
              <w:autoSpaceDN/>
              <w:jc w:val="both"/>
            </w:pPr>
          </w:p>
        </w:tc>
      </w:tr>
      <w:tr w:rsidR="00DC0BDA" w:rsidRPr="00BA3A56" w14:paraId="37281563" w14:textId="77777777" w:rsidTr="00A20FD2">
        <w:tc>
          <w:tcPr>
            <w:tcW w:w="390" w:type="dxa"/>
            <w:shd w:val="clear" w:color="auto" w:fill="FDE9D9" w:themeFill="accent6" w:themeFillTint="33"/>
          </w:tcPr>
          <w:p w14:paraId="30C70C83" w14:textId="77777777" w:rsidR="00C96B7D" w:rsidRPr="00BA3A56" w:rsidRDefault="00C96B7D" w:rsidP="008F370B">
            <w:pPr>
              <w:autoSpaceDE/>
              <w:autoSpaceDN/>
              <w:jc w:val="both"/>
              <w:rPr>
                <w:b/>
                <w:bCs/>
              </w:rPr>
            </w:pPr>
            <w:r w:rsidRPr="00BA3A56">
              <w:rPr>
                <w:b/>
                <w:bCs/>
              </w:rPr>
              <w:t>5</w:t>
            </w:r>
          </w:p>
        </w:tc>
        <w:tc>
          <w:tcPr>
            <w:tcW w:w="2783" w:type="dxa"/>
            <w:shd w:val="clear" w:color="auto" w:fill="FDE9D9" w:themeFill="accent6" w:themeFillTint="33"/>
          </w:tcPr>
          <w:p w14:paraId="5F37D794" w14:textId="77777777" w:rsidR="00C96B7D" w:rsidRPr="00BA3A56" w:rsidRDefault="00C96B7D" w:rsidP="008F370B">
            <w:pPr>
              <w:autoSpaceDE/>
              <w:autoSpaceDN/>
            </w:pPr>
            <w:r w:rsidRPr="00BA3A56">
              <w:t>poldri kasutamise režiimi muutmine</w:t>
            </w:r>
          </w:p>
        </w:tc>
        <w:tc>
          <w:tcPr>
            <w:tcW w:w="2537" w:type="dxa"/>
            <w:shd w:val="clear" w:color="auto" w:fill="EAF1DD" w:themeFill="accent3" w:themeFillTint="33"/>
          </w:tcPr>
          <w:p w14:paraId="7C56285F" w14:textId="77777777" w:rsidR="00C96B7D" w:rsidRPr="00BA3A56" w:rsidRDefault="00C96B7D" w:rsidP="008F370B">
            <w:pPr>
              <w:autoSpaceDE/>
              <w:autoSpaceDN/>
              <w:jc w:val="both"/>
            </w:pPr>
            <w:r w:rsidRPr="00BA3A56">
              <w:t>§ 47 lg 8</w:t>
            </w:r>
          </w:p>
        </w:tc>
        <w:tc>
          <w:tcPr>
            <w:tcW w:w="1604" w:type="dxa"/>
            <w:shd w:val="clear" w:color="auto" w:fill="D1D1D1"/>
          </w:tcPr>
          <w:p w14:paraId="1057BC07" w14:textId="77777777" w:rsidR="00C96B7D" w:rsidRPr="00BA3A56" w:rsidRDefault="00C96B7D" w:rsidP="008F370B">
            <w:pPr>
              <w:autoSpaceDE/>
              <w:autoSpaceDN/>
              <w:jc w:val="both"/>
            </w:pPr>
          </w:p>
        </w:tc>
        <w:tc>
          <w:tcPr>
            <w:tcW w:w="1390" w:type="dxa"/>
            <w:shd w:val="clear" w:color="auto" w:fill="D9D9D9"/>
          </w:tcPr>
          <w:p w14:paraId="10D5013B" w14:textId="77777777" w:rsidR="00C96B7D" w:rsidRPr="00BA3A56" w:rsidRDefault="00C96B7D" w:rsidP="008F370B">
            <w:pPr>
              <w:autoSpaceDE/>
              <w:autoSpaceDN/>
              <w:jc w:val="both"/>
            </w:pPr>
          </w:p>
        </w:tc>
      </w:tr>
      <w:tr w:rsidR="00DC0BDA" w:rsidRPr="00BA3A56" w14:paraId="7E8522C3" w14:textId="77777777" w:rsidTr="00A20FD2">
        <w:tc>
          <w:tcPr>
            <w:tcW w:w="390" w:type="dxa"/>
            <w:shd w:val="clear" w:color="auto" w:fill="FDE9D9" w:themeFill="accent6" w:themeFillTint="33"/>
          </w:tcPr>
          <w:p w14:paraId="601A1D8B" w14:textId="77777777" w:rsidR="00C96B7D" w:rsidRPr="00BA3A56" w:rsidRDefault="00C96B7D" w:rsidP="008F370B">
            <w:pPr>
              <w:autoSpaceDE/>
              <w:autoSpaceDN/>
              <w:jc w:val="both"/>
              <w:rPr>
                <w:b/>
                <w:bCs/>
              </w:rPr>
            </w:pPr>
            <w:r w:rsidRPr="00BA3A56">
              <w:rPr>
                <w:b/>
                <w:bCs/>
              </w:rPr>
              <w:t>6</w:t>
            </w:r>
          </w:p>
        </w:tc>
        <w:tc>
          <w:tcPr>
            <w:tcW w:w="2783" w:type="dxa"/>
            <w:shd w:val="clear" w:color="auto" w:fill="FDE9D9" w:themeFill="accent6" w:themeFillTint="33"/>
          </w:tcPr>
          <w:p w14:paraId="64EC427F" w14:textId="07968DF4" w:rsidR="00C96B7D" w:rsidRPr="00BA3A56" w:rsidRDefault="00C96B7D" w:rsidP="008F370B">
            <w:pPr>
              <w:autoSpaceDE/>
              <w:autoSpaceDN/>
            </w:pPr>
            <w:r w:rsidRPr="00BA3A56">
              <w:t>kollektoreesvoolu kaitsevööndis lõhkamis-, puurimis-, kaeve- või muu töö tegemine pinnases</w:t>
            </w:r>
          </w:p>
        </w:tc>
        <w:tc>
          <w:tcPr>
            <w:tcW w:w="2537" w:type="dxa"/>
            <w:shd w:val="clear" w:color="auto" w:fill="D9D9D9"/>
          </w:tcPr>
          <w:p w14:paraId="56BFFCA5" w14:textId="77777777" w:rsidR="00C96B7D" w:rsidRPr="00BA3A56" w:rsidRDefault="00C96B7D" w:rsidP="008F370B">
            <w:pPr>
              <w:autoSpaceDE/>
              <w:autoSpaceDN/>
              <w:jc w:val="both"/>
            </w:pPr>
          </w:p>
        </w:tc>
        <w:tc>
          <w:tcPr>
            <w:tcW w:w="1604" w:type="dxa"/>
            <w:shd w:val="clear" w:color="auto" w:fill="EAF1DD" w:themeFill="accent3" w:themeFillTint="33"/>
          </w:tcPr>
          <w:p w14:paraId="1E4C1F1C" w14:textId="77777777" w:rsidR="00C96B7D" w:rsidRPr="00BA3A56" w:rsidRDefault="00C96B7D" w:rsidP="008F370B">
            <w:pPr>
              <w:autoSpaceDE/>
              <w:autoSpaceDN/>
              <w:jc w:val="both"/>
            </w:pPr>
            <w:r w:rsidRPr="00BA3A56">
              <w:t>§ 48 lg 8</w:t>
            </w:r>
          </w:p>
        </w:tc>
        <w:tc>
          <w:tcPr>
            <w:tcW w:w="1390" w:type="dxa"/>
            <w:shd w:val="clear" w:color="auto" w:fill="D9D9D9"/>
          </w:tcPr>
          <w:p w14:paraId="69522E7D" w14:textId="77777777" w:rsidR="00C96B7D" w:rsidRPr="00BA3A56" w:rsidRDefault="00C96B7D" w:rsidP="008F370B">
            <w:pPr>
              <w:autoSpaceDE/>
              <w:autoSpaceDN/>
              <w:jc w:val="both"/>
            </w:pPr>
          </w:p>
        </w:tc>
      </w:tr>
      <w:tr w:rsidR="00DC0BDA" w:rsidRPr="00BA3A56" w14:paraId="2830AFB6" w14:textId="77777777" w:rsidTr="00A20FD2">
        <w:tc>
          <w:tcPr>
            <w:tcW w:w="390" w:type="dxa"/>
            <w:shd w:val="clear" w:color="auto" w:fill="FDE9D9" w:themeFill="accent6" w:themeFillTint="33"/>
          </w:tcPr>
          <w:p w14:paraId="5AA748AE" w14:textId="77777777" w:rsidR="00C96B7D" w:rsidRPr="00BA3A56" w:rsidRDefault="00C96B7D" w:rsidP="008F370B">
            <w:pPr>
              <w:autoSpaceDE/>
              <w:autoSpaceDN/>
              <w:jc w:val="both"/>
              <w:rPr>
                <w:b/>
                <w:bCs/>
              </w:rPr>
            </w:pPr>
            <w:r w:rsidRPr="00BA3A56">
              <w:rPr>
                <w:b/>
                <w:bCs/>
              </w:rPr>
              <w:t>7</w:t>
            </w:r>
          </w:p>
        </w:tc>
        <w:tc>
          <w:tcPr>
            <w:tcW w:w="2783" w:type="dxa"/>
            <w:shd w:val="clear" w:color="auto" w:fill="FDE9D9" w:themeFill="accent6" w:themeFillTint="33"/>
          </w:tcPr>
          <w:p w14:paraId="5E9C26A8" w14:textId="35D08F66" w:rsidR="00C96B7D" w:rsidRPr="00BA3A56" w:rsidRDefault="00C96B7D" w:rsidP="008F370B">
            <w:pPr>
              <w:autoSpaceDE/>
              <w:autoSpaceDN/>
            </w:pPr>
            <w:r w:rsidRPr="00BA3A56">
              <w:t>drenaaž</w:t>
            </w:r>
            <w:r w:rsidR="00180BF7" w:rsidRPr="00BA3A56">
              <w:t>i</w:t>
            </w:r>
            <w:r w:rsidRPr="00BA3A56">
              <w:t xml:space="preserve">ga põllumajandusmaal haritava maa või loodusliku rohumaa muutmine metsamaaks </w:t>
            </w:r>
          </w:p>
        </w:tc>
        <w:tc>
          <w:tcPr>
            <w:tcW w:w="2537" w:type="dxa"/>
            <w:shd w:val="clear" w:color="auto" w:fill="EAF1DD" w:themeFill="accent3" w:themeFillTint="33"/>
          </w:tcPr>
          <w:p w14:paraId="2783E701" w14:textId="77777777" w:rsidR="00C96B7D" w:rsidRPr="00BA3A56" w:rsidRDefault="00C96B7D" w:rsidP="008F370B">
            <w:pPr>
              <w:autoSpaceDE/>
              <w:autoSpaceDN/>
              <w:jc w:val="both"/>
            </w:pPr>
            <w:r w:rsidRPr="00BA3A56">
              <w:t>§ 51 lg 2 p 1</w:t>
            </w:r>
          </w:p>
        </w:tc>
        <w:tc>
          <w:tcPr>
            <w:tcW w:w="1604" w:type="dxa"/>
            <w:shd w:val="clear" w:color="auto" w:fill="D9D9D9"/>
          </w:tcPr>
          <w:p w14:paraId="0A41E164" w14:textId="77777777" w:rsidR="00C96B7D" w:rsidRPr="00BA3A56" w:rsidRDefault="00C96B7D" w:rsidP="008F370B">
            <w:pPr>
              <w:autoSpaceDE/>
              <w:autoSpaceDN/>
              <w:jc w:val="both"/>
            </w:pPr>
          </w:p>
        </w:tc>
        <w:tc>
          <w:tcPr>
            <w:tcW w:w="1390" w:type="dxa"/>
            <w:shd w:val="clear" w:color="auto" w:fill="D9D9D9"/>
          </w:tcPr>
          <w:p w14:paraId="1C706C82" w14:textId="77777777" w:rsidR="00C96B7D" w:rsidRPr="00BA3A56" w:rsidRDefault="00C96B7D" w:rsidP="008F370B">
            <w:pPr>
              <w:autoSpaceDE/>
              <w:autoSpaceDN/>
              <w:jc w:val="both"/>
            </w:pPr>
          </w:p>
        </w:tc>
      </w:tr>
      <w:tr w:rsidR="00DC0BDA" w:rsidRPr="00BA3A56" w14:paraId="4CEF3977" w14:textId="77777777" w:rsidTr="00A20FD2">
        <w:tc>
          <w:tcPr>
            <w:tcW w:w="390" w:type="dxa"/>
            <w:shd w:val="clear" w:color="auto" w:fill="FDE9D9" w:themeFill="accent6" w:themeFillTint="33"/>
          </w:tcPr>
          <w:p w14:paraId="2506690E" w14:textId="77777777" w:rsidR="00C96B7D" w:rsidRPr="00BA3A56" w:rsidRDefault="00C96B7D" w:rsidP="008F370B">
            <w:pPr>
              <w:autoSpaceDE/>
              <w:autoSpaceDN/>
              <w:jc w:val="both"/>
              <w:rPr>
                <w:b/>
                <w:bCs/>
              </w:rPr>
            </w:pPr>
            <w:r w:rsidRPr="00BA3A56">
              <w:rPr>
                <w:b/>
                <w:bCs/>
              </w:rPr>
              <w:t>8</w:t>
            </w:r>
          </w:p>
        </w:tc>
        <w:tc>
          <w:tcPr>
            <w:tcW w:w="2783" w:type="dxa"/>
            <w:shd w:val="clear" w:color="auto" w:fill="FDE9D9" w:themeFill="accent6" w:themeFillTint="33"/>
          </w:tcPr>
          <w:p w14:paraId="01F90AD1" w14:textId="43363BCD" w:rsidR="00C96B7D" w:rsidRPr="00BA3A56" w:rsidRDefault="00C96B7D" w:rsidP="008F370B">
            <w:pPr>
              <w:autoSpaceDE/>
              <w:autoSpaceDN/>
            </w:pPr>
            <w:r w:rsidRPr="00BA3A56">
              <w:t>drenaaž</w:t>
            </w:r>
            <w:r w:rsidR="00180BF7" w:rsidRPr="00BA3A56">
              <w:t>i</w:t>
            </w:r>
            <w:r w:rsidRPr="00BA3A56">
              <w:t>ga põllumajandusmaal</w:t>
            </w:r>
            <w:r w:rsidR="00835408" w:rsidRPr="00BA3A56">
              <w:t>e</w:t>
            </w:r>
            <w:r w:rsidRPr="00BA3A56">
              <w:t xml:space="preserve"> või eesvoolu kaitsevööndisse </w:t>
            </w:r>
            <w:r w:rsidR="00F549BB">
              <w:t>puu- ja põõsas</w:t>
            </w:r>
            <w:r w:rsidR="0021401F" w:rsidRPr="00BA3A56">
              <w:t>is</w:t>
            </w:r>
            <w:r w:rsidR="009512D4" w:rsidRPr="00BA3A56">
              <w:t>ta</w:t>
            </w:r>
            <w:r w:rsidR="0021401F" w:rsidRPr="00BA3A56">
              <w:t>ndiku</w:t>
            </w:r>
            <w:r w:rsidRPr="00BA3A56">
              <w:t xml:space="preserve"> rajamine</w:t>
            </w:r>
          </w:p>
        </w:tc>
        <w:tc>
          <w:tcPr>
            <w:tcW w:w="2537" w:type="dxa"/>
            <w:shd w:val="clear" w:color="auto" w:fill="EAF1DD" w:themeFill="accent3" w:themeFillTint="33"/>
          </w:tcPr>
          <w:p w14:paraId="4A20A767" w14:textId="77777777" w:rsidR="00C96B7D" w:rsidRPr="00BA3A56" w:rsidRDefault="00C96B7D" w:rsidP="008F370B">
            <w:pPr>
              <w:autoSpaceDE/>
              <w:autoSpaceDN/>
              <w:jc w:val="both"/>
            </w:pPr>
            <w:r w:rsidRPr="00BA3A56">
              <w:t>§ 51 lg 2 p 3</w:t>
            </w:r>
          </w:p>
        </w:tc>
        <w:tc>
          <w:tcPr>
            <w:tcW w:w="1604" w:type="dxa"/>
            <w:shd w:val="clear" w:color="auto" w:fill="EAF1DD" w:themeFill="accent3" w:themeFillTint="33"/>
          </w:tcPr>
          <w:p w14:paraId="61C2EC17" w14:textId="77777777" w:rsidR="00C96B7D" w:rsidRPr="00BA3A56" w:rsidRDefault="00C96B7D" w:rsidP="008F370B">
            <w:pPr>
              <w:autoSpaceDE/>
              <w:autoSpaceDN/>
              <w:jc w:val="both"/>
            </w:pPr>
            <w:r w:rsidRPr="00BA3A56">
              <w:t>§ 48 lg 4</w:t>
            </w:r>
          </w:p>
          <w:p w14:paraId="0DE81EC0" w14:textId="081CA39A" w:rsidR="00C96B7D" w:rsidRPr="00BA3A56" w:rsidRDefault="00C96B7D" w:rsidP="008F370B">
            <w:pPr>
              <w:autoSpaceDE/>
              <w:autoSpaceDN/>
              <w:jc w:val="both"/>
            </w:pPr>
            <w:r w:rsidRPr="00BA3A56">
              <w:t xml:space="preserve">Oli istandus, mitte </w:t>
            </w:r>
            <w:r w:rsidR="0074703C" w:rsidRPr="00BA3A56">
              <w:t>istandik</w:t>
            </w:r>
          </w:p>
        </w:tc>
        <w:tc>
          <w:tcPr>
            <w:tcW w:w="1390" w:type="dxa"/>
            <w:shd w:val="clear" w:color="auto" w:fill="D9D9D9"/>
          </w:tcPr>
          <w:p w14:paraId="1CF070E9" w14:textId="77777777" w:rsidR="00C96B7D" w:rsidRPr="00BA3A56" w:rsidRDefault="00C96B7D" w:rsidP="008F370B">
            <w:pPr>
              <w:autoSpaceDE/>
              <w:autoSpaceDN/>
              <w:jc w:val="both"/>
            </w:pPr>
          </w:p>
        </w:tc>
      </w:tr>
      <w:tr w:rsidR="00DC0BDA" w:rsidRPr="00BA3A56" w14:paraId="09D9A33F" w14:textId="77777777" w:rsidTr="00A20FD2">
        <w:tc>
          <w:tcPr>
            <w:tcW w:w="390" w:type="dxa"/>
            <w:shd w:val="clear" w:color="auto" w:fill="FDE9D9" w:themeFill="accent6" w:themeFillTint="33"/>
          </w:tcPr>
          <w:p w14:paraId="5C0CC19C" w14:textId="77777777" w:rsidR="00C96B7D" w:rsidRPr="00BA3A56" w:rsidRDefault="00C96B7D" w:rsidP="008F370B">
            <w:pPr>
              <w:autoSpaceDE/>
              <w:autoSpaceDN/>
              <w:jc w:val="both"/>
            </w:pPr>
            <w:r w:rsidRPr="00BA3A56">
              <w:t>9</w:t>
            </w:r>
          </w:p>
        </w:tc>
        <w:tc>
          <w:tcPr>
            <w:tcW w:w="2783" w:type="dxa"/>
            <w:shd w:val="clear" w:color="auto" w:fill="FDE9D9" w:themeFill="accent6" w:themeFillTint="33"/>
          </w:tcPr>
          <w:p w14:paraId="706C5795" w14:textId="1ED8D4E9" w:rsidR="00C96B7D" w:rsidRPr="00BA3A56" w:rsidRDefault="00C96B7D" w:rsidP="008F370B">
            <w:pPr>
              <w:autoSpaceDE/>
              <w:autoSpaceDN/>
            </w:pPr>
            <w:r w:rsidRPr="00BA3A56">
              <w:t xml:space="preserve">väljaspool maaparandussüsteemi koondatud vee </w:t>
            </w:r>
            <w:r w:rsidR="00CC586D" w:rsidRPr="00BA3A56">
              <w:t>ehk lisavee</w:t>
            </w:r>
            <w:r w:rsidRPr="00BA3A56">
              <w:t xml:space="preserve"> </w:t>
            </w:r>
            <w:r w:rsidR="00F549BB" w:rsidRPr="00BA3A56">
              <w:t xml:space="preserve">juhtimine </w:t>
            </w:r>
            <w:r w:rsidRPr="00BA3A56">
              <w:t xml:space="preserve">avatud eesvoolu või kuivenduskraavi </w:t>
            </w:r>
          </w:p>
        </w:tc>
        <w:tc>
          <w:tcPr>
            <w:tcW w:w="2537" w:type="dxa"/>
            <w:shd w:val="clear" w:color="auto" w:fill="EAF1DD" w:themeFill="accent3" w:themeFillTint="33"/>
          </w:tcPr>
          <w:p w14:paraId="0768EE23" w14:textId="77777777" w:rsidR="00C96B7D" w:rsidRPr="00BA3A56" w:rsidRDefault="00C96B7D" w:rsidP="008F370B">
            <w:pPr>
              <w:autoSpaceDE/>
              <w:autoSpaceDN/>
              <w:jc w:val="both"/>
            </w:pPr>
            <w:r w:rsidRPr="00BA3A56">
              <w:t>§ 53 lg 1</w:t>
            </w:r>
          </w:p>
        </w:tc>
        <w:tc>
          <w:tcPr>
            <w:tcW w:w="1604" w:type="dxa"/>
            <w:shd w:val="clear" w:color="auto" w:fill="EAF1DD" w:themeFill="accent3" w:themeFillTint="33"/>
          </w:tcPr>
          <w:p w14:paraId="5F8463B1" w14:textId="77777777" w:rsidR="00C96B7D" w:rsidRPr="00BA3A56" w:rsidRDefault="00C96B7D" w:rsidP="008F370B">
            <w:pPr>
              <w:autoSpaceDE/>
              <w:autoSpaceDN/>
              <w:jc w:val="both"/>
            </w:pPr>
            <w:r w:rsidRPr="00BA3A56">
              <w:t>§ 53 lg 1</w:t>
            </w:r>
          </w:p>
        </w:tc>
        <w:tc>
          <w:tcPr>
            <w:tcW w:w="1390" w:type="dxa"/>
            <w:shd w:val="clear" w:color="auto" w:fill="D1D1D1"/>
          </w:tcPr>
          <w:p w14:paraId="74F1793B" w14:textId="77777777" w:rsidR="00C96B7D" w:rsidRPr="00BA3A56" w:rsidRDefault="00C96B7D" w:rsidP="008F370B">
            <w:pPr>
              <w:autoSpaceDE/>
              <w:autoSpaceDN/>
              <w:jc w:val="both"/>
            </w:pPr>
          </w:p>
        </w:tc>
      </w:tr>
    </w:tbl>
    <w:p w14:paraId="456E274E" w14:textId="77777777" w:rsidR="001E3C2B" w:rsidRPr="00BA3A56" w:rsidRDefault="001E3C2B" w:rsidP="008F370B">
      <w:pPr>
        <w:spacing w:after="160"/>
        <w:jc w:val="both"/>
      </w:pPr>
    </w:p>
    <w:p w14:paraId="75FEEF6D" w14:textId="77777777" w:rsidR="004E4532" w:rsidRPr="00BA3A56" w:rsidRDefault="004E4532" w:rsidP="008F370B">
      <w:pPr>
        <w:jc w:val="both"/>
        <w:rPr>
          <w:b/>
          <w:bCs/>
        </w:rPr>
      </w:pPr>
    </w:p>
    <w:p w14:paraId="406914C1" w14:textId="45EECC3A" w:rsidR="004E4532" w:rsidRPr="00BA3A56" w:rsidRDefault="004E4532" w:rsidP="005D3036">
      <w:pPr>
        <w:jc w:val="both"/>
      </w:pPr>
      <w:r w:rsidRPr="00BA3A56">
        <w:rPr>
          <w:b/>
          <w:bCs/>
        </w:rPr>
        <w:t>Paragrahv</w:t>
      </w:r>
      <w:r w:rsidR="00752888" w:rsidRPr="00BA3A56">
        <w:rPr>
          <w:b/>
          <w:bCs/>
        </w:rPr>
        <w:t>iga</w:t>
      </w:r>
      <w:r w:rsidRPr="00BA3A56">
        <w:rPr>
          <w:b/>
          <w:bCs/>
        </w:rPr>
        <w:t xml:space="preserve"> 50</w:t>
      </w:r>
      <w:r w:rsidRPr="00BA3A56">
        <w:rPr>
          <w:b/>
          <w:bCs/>
          <w:vertAlign w:val="superscript"/>
        </w:rPr>
        <w:t>2</w:t>
      </w:r>
      <w:r w:rsidR="00752888" w:rsidRPr="00BA3A56">
        <w:t xml:space="preserve"> reguleeritakse maaparandussüsteemi mõjutava tegevuse kooskõlastami</w:t>
      </w:r>
      <w:r w:rsidR="009A387F" w:rsidRPr="00BA3A56">
        <w:t>ne ja kooskõlastamata jätmine</w:t>
      </w:r>
      <w:r w:rsidR="00752888" w:rsidRPr="00BA3A56">
        <w:t xml:space="preserve">, kui selleks tegevuseks </w:t>
      </w:r>
      <w:r w:rsidR="009A387F" w:rsidRPr="00BA3A56">
        <w:t xml:space="preserve">ei anna luba ega menetle sellega seotud teatist </w:t>
      </w:r>
      <w:proofErr w:type="spellStart"/>
      <w:r w:rsidR="009A387F" w:rsidRPr="00BA3A56">
        <w:t>MaRu</w:t>
      </w:r>
      <w:proofErr w:type="spellEnd"/>
      <w:r w:rsidR="00752888" w:rsidRPr="00BA3A56">
        <w:t xml:space="preserve"> (</w:t>
      </w:r>
      <w:r w:rsidR="00926CCD" w:rsidRPr="00BA3A56">
        <w:t xml:space="preserve">vt </w:t>
      </w:r>
      <w:r w:rsidR="009A387F" w:rsidRPr="00BA3A56">
        <w:t>seletuskirja punktis 3.5 eespool toodud selgitusi</w:t>
      </w:r>
      <w:r w:rsidR="00752888" w:rsidRPr="00BA3A56">
        <w:t>).</w:t>
      </w:r>
    </w:p>
    <w:p w14:paraId="4F1301BA" w14:textId="77777777" w:rsidR="004E4532" w:rsidRPr="00BA3A56" w:rsidRDefault="004E4532" w:rsidP="008F370B">
      <w:pPr>
        <w:jc w:val="both"/>
        <w:rPr>
          <w:b/>
          <w:bCs/>
        </w:rPr>
      </w:pPr>
    </w:p>
    <w:p w14:paraId="1A4E1173" w14:textId="751D9706" w:rsidR="004E4532" w:rsidRPr="00BA3A56" w:rsidRDefault="00D326B0" w:rsidP="008F370B">
      <w:pPr>
        <w:jc w:val="both"/>
        <w:rPr>
          <w:b/>
          <w:bCs/>
        </w:rPr>
      </w:pPr>
      <w:r w:rsidRPr="00BA3A56">
        <w:t>Paragrahvi</w:t>
      </w:r>
      <w:r w:rsidR="004E4532" w:rsidRPr="00BA3A56">
        <w:t xml:space="preserve"> 50</w:t>
      </w:r>
      <w:r w:rsidR="004E4532" w:rsidRPr="00BA3A56">
        <w:rPr>
          <w:vertAlign w:val="superscript"/>
        </w:rPr>
        <w:t>2</w:t>
      </w:r>
      <w:r w:rsidR="004E4532" w:rsidRPr="00BA3A56">
        <w:t xml:space="preserve"> lõi</w:t>
      </w:r>
      <w:r w:rsidR="00544F6E" w:rsidRPr="00BA3A56">
        <w:t>k</w:t>
      </w:r>
      <w:r w:rsidR="004E4532" w:rsidRPr="00BA3A56">
        <w:t>e 1</w:t>
      </w:r>
      <w:r w:rsidR="004E4532" w:rsidRPr="00BA3A56">
        <w:rPr>
          <w:b/>
          <w:bCs/>
        </w:rPr>
        <w:t xml:space="preserve"> </w:t>
      </w:r>
      <w:r w:rsidR="00544F6E" w:rsidRPr="00BA3A56">
        <w:t>kohaselt</w:t>
      </w:r>
      <w:r w:rsidR="00544F6E" w:rsidRPr="00BA3A56">
        <w:rPr>
          <w:b/>
          <w:bCs/>
        </w:rPr>
        <w:t xml:space="preserve"> </w:t>
      </w:r>
      <w:r w:rsidR="00544F6E" w:rsidRPr="00BA3A56">
        <w:t>tuleb loa andjal</w:t>
      </w:r>
      <w:r w:rsidR="00141E03" w:rsidRPr="00BA3A56">
        <w:t xml:space="preserve"> või teatise menetlejal</w:t>
      </w:r>
      <w:r w:rsidR="00544F6E" w:rsidRPr="00BA3A56">
        <w:rPr>
          <w:b/>
          <w:bCs/>
        </w:rPr>
        <w:t xml:space="preserve"> </w:t>
      </w:r>
      <w:r w:rsidR="00544F6E" w:rsidRPr="00BA3A56">
        <w:t xml:space="preserve">maaparandussüsteemi maa-alal, eesvoolu kaitsevööndis või eesvoolu kaitselõigul kavandav </w:t>
      </w:r>
      <w:proofErr w:type="spellStart"/>
      <w:r w:rsidR="00A16B44" w:rsidRPr="00BA3A56">
        <w:t>MaaParS</w:t>
      </w:r>
      <w:proofErr w:type="spellEnd"/>
      <w:r w:rsidR="00A16B44" w:rsidRPr="00BA3A56">
        <w:t xml:space="preserve">-i </w:t>
      </w:r>
      <w:r w:rsidR="00544F6E" w:rsidRPr="00BA3A56">
        <w:t>§ 50</w:t>
      </w:r>
      <w:r w:rsidR="00544F6E" w:rsidRPr="00BA3A56">
        <w:rPr>
          <w:vertAlign w:val="superscript"/>
        </w:rPr>
        <w:t>1</w:t>
      </w:r>
      <w:r w:rsidR="00544F6E" w:rsidRPr="00BA3A56">
        <w:t xml:space="preserve"> lõikes </w:t>
      </w:r>
      <w:r w:rsidR="00141E03" w:rsidRPr="00BA3A56">
        <w:t xml:space="preserve">3 </w:t>
      </w:r>
      <w:r w:rsidR="00544F6E" w:rsidRPr="00BA3A56">
        <w:t xml:space="preserve">nimetatud maaparandussüsteemi mõjutav </w:t>
      </w:r>
      <w:r w:rsidR="00B25FA2" w:rsidRPr="00BA3A56">
        <w:t xml:space="preserve">muu </w:t>
      </w:r>
      <w:r w:rsidR="00544F6E" w:rsidRPr="00BA3A56">
        <w:t xml:space="preserve">tegevus kooskõlastada </w:t>
      </w:r>
      <w:proofErr w:type="spellStart"/>
      <w:r w:rsidR="006E7D81" w:rsidRPr="00BA3A56">
        <w:t>MaRu</w:t>
      </w:r>
      <w:r w:rsidR="007A15B2" w:rsidRPr="00BA3A56">
        <w:t>-</w:t>
      </w:r>
      <w:r w:rsidR="00544F6E" w:rsidRPr="00BA3A56">
        <w:t>ga</w:t>
      </w:r>
      <w:proofErr w:type="spellEnd"/>
      <w:r w:rsidR="00544F6E" w:rsidRPr="00BA3A56">
        <w:t xml:space="preserve">. Sättesse on koondatud </w:t>
      </w:r>
      <w:r w:rsidR="004E4532" w:rsidRPr="00BA3A56">
        <w:t>endi</w:t>
      </w:r>
      <w:r w:rsidR="00544F6E" w:rsidRPr="00BA3A56">
        <w:t xml:space="preserve">sed </w:t>
      </w:r>
      <w:proofErr w:type="spellStart"/>
      <w:r w:rsidR="00FE495E" w:rsidRPr="00BA3A56">
        <w:t>MaaParS</w:t>
      </w:r>
      <w:proofErr w:type="spellEnd"/>
      <w:r w:rsidR="00FE495E" w:rsidRPr="00BA3A56">
        <w:t xml:space="preserve">-i </w:t>
      </w:r>
      <w:r w:rsidR="00544F6E" w:rsidRPr="00BA3A56">
        <w:t>§ 48 lõike</w:t>
      </w:r>
      <w:r w:rsidR="00FE495E" w:rsidRPr="00BA3A56">
        <w:t>s</w:t>
      </w:r>
      <w:r w:rsidR="00544F6E" w:rsidRPr="00BA3A56">
        <w:t xml:space="preserve"> 3</w:t>
      </w:r>
      <w:r w:rsidR="00141E03" w:rsidRPr="00BA3A56">
        <w:t>,</w:t>
      </w:r>
      <w:r w:rsidR="00544F6E" w:rsidRPr="00BA3A56">
        <w:t xml:space="preserve"> </w:t>
      </w:r>
      <w:r w:rsidR="004E4532" w:rsidRPr="00BA3A56">
        <w:t>§</w:t>
      </w:r>
      <w:r w:rsidR="00680BEA" w:rsidRPr="00BA3A56">
        <w:t> </w:t>
      </w:r>
      <w:r w:rsidR="004E4532" w:rsidRPr="00BA3A56">
        <w:t xml:space="preserve">50 </w:t>
      </w:r>
      <w:r w:rsidR="00544F6E" w:rsidRPr="00BA3A56">
        <w:t>lõike</w:t>
      </w:r>
      <w:r w:rsidR="00FE495E" w:rsidRPr="00BA3A56">
        <w:t>s</w:t>
      </w:r>
      <w:r w:rsidR="00544F6E" w:rsidRPr="00BA3A56">
        <w:t xml:space="preserve"> 1 </w:t>
      </w:r>
      <w:r w:rsidR="00141E03" w:rsidRPr="00BA3A56">
        <w:t>ja § 53 lõike</w:t>
      </w:r>
      <w:r w:rsidR="00FE495E" w:rsidRPr="00BA3A56">
        <w:t>s</w:t>
      </w:r>
      <w:r w:rsidR="00141E03" w:rsidRPr="00BA3A56">
        <w:t xml:space="preserve"> 1 </w:t>
      </w:r>
      <w:r w:rsidR="00FE495E" w:rsidRPr="00BA3A56">
        <w:t xml:space="preserve">sätestatud kooskõlastamise </w:t>
      </w:r>
      <w:r w:rsidR="00544F6E" w:rsidRPr="00BA3A56">
        <w:t>nõuded.</w:t>
      </w:r>
    </w:p>
    <w:p w14:paraId="6CCEEE99" w14:textId="77777777" w:rsidR="004E4532" w:rsidRPr="00BA3A56" w:rsidRDefault="004E4532" w:rsidP="008F370B">
      <w:pPr>
        <w:jc w:val="both"/>
        <w:rPr>
          <w:b/>
          <w:bCs/>
        </w:rPr>
      </w:pPr>
    </w:p>
    <w:p w14:paraId="3B35FA4A" w14:textId="0B37A5BD" w:rsidR="00141E03" w:rsidRPr="00BA3A56" w:rsidRDefault="00D326B0" w:rsidP="008F370B">
      <w:pPr>
        <w:jc w:val="both"/>
      </w:pPr>
      <w:r w:rsidRPr="00BA3A56">
        <w:t>Paragrahvi</w:t>
      </w:r>
      <w:r w:rsidR="004E4532" w:rsidRPr="00BA3A56">
        <w:t xml:space="preserve"> 50</w:t>
      </w:r>
      <w:r w:rsidR="004E4532" w:rsidRPr="00BA3A56">
        <w:rPr>
          <w:vertAlign w:val="superscript"/>
        </w:rPr>
        <w:t>2</w:t>
      </w:r>
      <w:r w:rsidR="004E4532" w:rsidRPr="00BA3A56">
        <w:t xml:space="preserve"> lõi</w:t>
      </w:r>
      <w:r w:rsidR="007A15B2" w:rsidRPr="00BA3A56">
        <w:t>k</w:t>
      </w:r>
      <w:r w:rsidR="004E4532" w:rsidRPr="00BA3A56">
        <w:t>e 2</w:t>
      </w:r>
      <w:r w:rsidR="004E4532" w:rsidRPr="00BA3A56">
        <w:rPr>
          <w:b/>
          <w:bCs/>
        </w:rPr>
        <w:t xml:space="preserve"> </w:t>
      </w:r>
      <w:r w:rsidR="007A15B2" w:rsidRPr="00BA3A56">
        <w:t xml:space="preserve">kohaselt </w:t>
      </w:r>
      <w:r w:rsidR="00141E03" w:rsidRPr="00BA3A56">
        <w:t xml:space="preserve">kooskõlastab </w:t>
      </w:r>
      <w:proofErr w:type="spellStart"/>
      <w:r w:rsidR="006E7D81" w:rsidRPr="00BA3A56">
        <w:t>MaRu</w:t>
      </w:r>
      <w:proofErr w:type="spellEnd"/>
      <w:r w:rsidR="007A15B2" w:rsidRPr="00BA3A56">
        <w:t xml:space="preserve"> </w:t>
      </w:r>
      <w:r w:rsidR="007F318B" w:rsidRPr="00BA3A56">
        <w:t xml:space="preserve">maaparandussüsteemi mõjutava tegevuse, kui see ei </w:t>
      </w:r>
      <w:r w:rsidR="00141E03" w:rsidRPr="00BA3A56">
        <w:t xml:space="preserve">kahjusta maaparandussüsteemi, </w:t>
      </w:r>
      <w:r w:rsidR="007F318B" w:rsidRPr="00BA3A56">
        <w:t>takista maaparandussüsteemi toimimist</w:t>
      </w:r>
      <w:r w:rsidR="00E97311" w:rsidRPr="00BA3A56">
        <w:t xml:space="preserve"> </w:t>
      </w:r>
      <w:r w:rsidR="00141E03" w:rsidRPr="00BA3A56">
        <w:t>ega eesvoolul nõuetekohase hoiutöö tegemist.</w:t>
      </w:r>
    </w:p>
    <w:p w14:paraId="796DF69D" w14:textId="77777777" w:rsidR="00141E03" w:rsidRPr="00BA3A56" w:rsidRDefault="00141E03" w:rsidP="008F370B">
      <w:pPr>
        <w:jc w:val="both"/>
      </w:pPr>
    </w:p>
    <w:p w14:paraId="3C290827" w14:textId="4FCAB80A" w:rsidR="00680BEA" w:rsidRPr="00BA3A56" w:rsidRDefault="00D326B0" w:rsidP="008F370B">
      <w:pPr>
        <w:jc w:val="both"/>
      </w:pPr>
      <w:r w:rsidRPr="00BA3A56">
        <w:t>Paragrahvi</w:t>
      </w:r>
      <w:r w:rsidR="00141E03" w:rsidRPr="00BA3A56">
        <w:t xml:space="preserve"> 50</w:t>
      </w:r>
      <w:r w:rsidR="00141E03" w:rsidRPr="00BA3A56">
        <w:rPr>
          <w:vertAlign w:val="superscript"/>
        </w:rPr>
        <w:t>2</w:t>
      </w:r>
      <w:r w:rsidR="00141E03" w:rsidRPr="00BA3A56">
        <w:t xml:space="preserve"> lõike 3</w:t>
      </w:r>
      <w:r w:rsidR="00141E03" w:rsidRPr="00BA3A56">
        <w:rPr>
          <w:b/>
          <w:bCs/>
        </w:rPr>
        <w:t xml:space="preserve"> </w:t>
      </w:r>
      <w:r w:rsidR="00141E03" w:rsidRPr="00BA3A56">
        <w:t xml:space="preserve">kohaselt </w:t>
      </w:r>
      <w:r w:rsidR="00E97311" w:rsidRPr="00BA3A56">
        <w:t xml:space="preserve">määrab </w:t>
      </w:r>
      <w:proofErr w:type="spellStart"/>
      <w:r w:rsidR="006E7D81" w:rsidRPr="00BA3A56">
        <w:t>MaRu</w:t>
      </w:r>
      <w:proofErr w:type="spellEnd"/>
      <w:r w:rsidR="00141E03" w:rsidRPr="00BA3A56">
        <w:t xml:space="preserve"> </w:t>
      </w:r>
      <w:r w:rsidR="00E97311" w:rsidRPr="00BA3A56">
        <w:t>vajaduse</w:t>
      </w:r>
      <w:r w:rsidR="00B25FA2" w:rsidRPr="00BA3A56">
        <w:t xml:space="preserve"> korral</w:t>
      </w:r>
      <w:r w:rsidR="00E97311" w:rsidRPr="00BA3A56">
        <w:t xml:space="preserve"> </w:t>
      </w:r>
      <w:r w:rsidR="00141E03" w:rsidRPr="00BA3A56">
        <w:t xml:space="preserve">kooskõlastuse </w:t>
      </w:r>
      <w:proofErr w:type="spellStart"/>
      <w:r w:rsidR="00E97311" w:rsidRPr="00BA3A56">
        <w:t>kõrvaltingimused</w:t>
      </w:r>
      <w:proofErr w:type="spellEnd"/>
      <w:r w:rsidR="00141E03" w:rsidRPr="00BA3A56">
        <w:t>, mi</w:t>
      </w:r>
      <w:r w:rsidR="00B25FA2" w:rsidRPr="00BA3A56">
        <w:t>llega tagatakse</w:t>
      </w:r>
      <w:r w:rsidR="00E97311" w:rsidRPr="00BA3A56">
        <w:t xml:space="preserve"> maaparandussüsteemi </w:t>
      </w:r>
      <w:r w:rsidR="00141E03" w:rsidRPr="00BA3A56">
        <w:t>nõuetekoha</w:t>
      </w:r>
      <w:r w:rsidR="00B25FA2" w:rsidRPr="00BA3A56">
        <w:t>n</w:t>
      </w:r>
      <w:r w:rsidR="00141E03" w:rsidRPr="00BA3A56">
        <w:t xml:space="preserve">e </w:t>
      </w:r>
      <w:r w:rsidR="00E97311" w:rsidRPr="00BA3A56">
        <w:t>toimimi</w:t>
      </w:r>
      <w:r w:rsidR="00B25FA2" w:rsidRPr="00BA3A56">
        <w:t>n</w:t>
      </w:r>
      <w:r w:rsidR="00E97311" w:rsidRPr="00BA3A56">
        <w:t xml:space="preserve">e, sealhulgas kohustuse </w:t>
      </w:r>
      <w:r w:rsidR="00B25FA2" w:rsidRPr="00BA3A56">
        <w:t xml:space="preserve">maaparandussüsteemi mõjutava muu </w:t>
      </w:r>
      <w:r w:rsidR="00141E03" w:rsidRPr="00BA3A56">
        <w:t xml:space="preserve">tegevuse võimaldamiseks etteantud tähtpäevaks </w:t>
      </w:r>
      <w:r w:rsidR="00E97311" w:rsidRPr="00BA3A56">
        <w:t xml:space="preserve">maaparandussüsteem </w:t>
      </w:r>
      <w:r w:rsidR="007F318B" w:rsidRPr="00BA3A56">
        <w:t xml:space="preserve"> </w:t>
      </w:r>
      <w:r w:rsidR="00141E03" w:rsidRPr="00BA3A56">
        <w:t xml:space="preserve">uuendada või </w:t>
      </w:r>
      <w:r w:rsidR="00E97311" w:rsidRPr="00BA3A56">
        <w:t>rekonstrueerida</w:t>
      </w:r>
      <w:r w:rsidR="00A16B44" w:rsidRPr="00BA3A56">
        <w:t>.</w:t>
      </w:r>
      <w:r w:rsidR="00E97311" w:rsidRPr="00BA3A56">
        <w:t xml:space="preserve"> Säte erineb </w:t>
      </w:r>
      <w:r w:rsidR="004E4532" w:rsidRPr="00BA3A56">
        <w:t>endi</w:t>
      </w:r>
      <w:r w:rsidR="00E97311" w:rsidRPr="00BA3A56">
        <w:t>s</w:t>
      </w:r>
      <w:r w:rsidR="004E4532" w:rsidRPr="00BA3A56">
        <w:t>e</w:t>
      </w:r>
      <w:r w:rsidR="00E97311" w:rsidRPr="00BA3A56">
        <w:t>st</w:t>
      </w:r>
      <w:r w:rsidR="00A16B44" w:rsidRPr="00BA3A56">
        <w:t xml:space="preserve"> </w:t>
      </w:r>
      <w:proofErr w:type="spellStart"/>
      <w:r w:rsidR="00A16B44" w:rsidRPr="00BA3A56">
        <w:t>MaaParS</w:t>
      </w:r>
      <w:proofErr w:type="spellEnd"/>
      <w:r w:rsidR="00A16B44" w:rsidRPr="00BA3A56">
        <w:t>-i</w:t>
      </w:r>
      <w:r w:rsidR="004E4532" w:rsidRPr="00BA3A56">
        <w:t xml:space="preserve"> § 50 </w:t>
      </w:r>
      <w:r w:rsidR="00E97311" w:rsidRPr="00BA3A56">
        <w:t>lõikest</w:t>
      </w:r>
      <w:r w:rsidR="004E4532" w:rsidRPr="00BA3A56">
        <w:t xml:space="preserve"> 5</w:t>
      </w:r>
      <w:r w:rsidR="00E97311" w:rsidRPr="00BA3A56">
        <w:t xml:space="preserve"> selle poolest, et </w:t>
      </w:r>
      <w:r w:rsidR="00A9510A" w:rsidRPr="00BA3A56">
        <w:t>maaparandussüsteemi toimimine tuleb tagada endise sõnastuse kohaselt kinnisasjal ja naaberkinnisasjal</w:t>
      </w:r>
      <w:r w:rsidR="00680BEA" w:rsidRPr="00BA3A56">
        <w:t xml:space="preserve"> (vt</w:t>
      </w:r>
      <w:r w:rsidR="00A9510A" w:rsidRPr="00BA3A56">
        <w:t xml:space="preserve"> ka</w:t>
      </w:r>
      <w:r w:rsidR="00A16B44" w:rsidRPr="00BA3A56">
        <w:t xml:space="preserve"> </w:t>
      </w:r>
      <w:proofErr w:type="spellStart"/>
      <w:r w:rsidR="00A16B44" w:rsidRPr="00BA3A56">
        <w:t>MaaParS</w:t>
      </w:r>
      <w:proofErr w:type="spellEnd"/>
      <w:r w:rsidR="00A16B44" w:rsidRPr="00BA3A56">
        <w:t>-i</w:t>
      </w:r>
      <w:r w:rsidR="00680BEA" w:rsidRPr="00BA3A56">
        <w:t xml:space="preserve"> §</w:t>
      </w:r>
      <w:r w:rsidR="00A9510A" w:rsidRPr="00BA3A56">
        <w:t> </w:t>
      </w:r>
      <w:r w:rsidR="00680BEA" w:rsidRPr="00BA3A56">
        <w:t>50</w:t>
      </w:r>
      <w:r w:rsidR="00A9510A" w:rsidRPr="00BA3A56">
        <w:t> </w:t>
      </w:r>
      <w:r w:rsidR="00680BEA" w:rsidRPr="00BA3A56">
        <w:t>lõige</w:t>
      </w:r>
      <w:r w:rsidR="00A9510A" w:rsidRPr="00BA3A56">
        <w:t> </w:t>
      </w:r>
      <w:r w:rsidR="00680BEA" w:rsidRPr="00BA3A56">
        <w:t xml:space="preserve">1), nüüd </w:t>
      </w:r>
      <w:r w:rsidR="00A9510A" w:rsidRPr="00BA3A56">
        <w:t>aga</w:t>
      </w:r>
      <w:r w:rsidR="00680BEA" w:rsidRPr="00BA3A56">
        <w:t xml:space="preserve"> </w:t>
      </w:r>
      <w:r w:rsidR="00680BEA" w:rsidRPr="00BA3A56">
        <w:rPr>
          <w:u w:val="single"/>
        </w:rPr>
        <w:t>maaparandussüsteemi maa-alal, eesvoolu kaitsevööndis või eesvoolu kaitselõigul</w:t>
      </w:r>
      <w:r w:rsidR="00680BEA" w:rsidRPr="00BA3A56">
        <w:t xml:space="preserve">. </w:t>
      </w:r>
      <w:r w:rsidR="00A9510A" w:rsidRPr="00BA3A56">
        <w:t xml:space="preserve">Samuti on </w:t>
      </w:r>
      <w:r w:rsidR="00A9510A" w:rsidRPr="00BA3A56">
        <w:lastRenderedPageBreak/>
        <w:t xml:space="preserve">antud </w:t>
      </w:r>
      <w:proofErr w:type="spellStart"/>
      <w:r w:rsidR="006E7D81" w:rsidRPr="00BA3A56">
        <w:t>MaRu</w:t>
      </w:r>
      <w:r w:rsidR="00A9510A" w:rsidRPr="00BA3A56">
        <w:t>-le</w:t>
      </w:r>
      <w:proofErr w:type="spellEnd"/>
      <w:r w:rsidR="00A9510A" w:rsidRPr="00BA3A56">
        <w:t xml:space="preserve"> võimalus kaaluda tingimuste andmist maaparandussüsteemi uuendamiseks</w:t>
      </w:r>
      <w:r w:rsidR="00A16B44" w:rsidRPr="00BA3A56">
        <w:t xml:space="preserve"> (vt § 50</w:t>
      </w:r>
      <w:r w:rsidR="00A16B44" w:rsidRPr="00BA3A56">
        <w:rPr>
          <w:vertAlign w:val="superscript"/>
        </w:rPr>
        <w:t>4</w:t>
      </w:r>
      <w:r w:rsidR="00A16B44" w:rsidRPr="00BA3A56">
        <w:t xml:space="preserve"> juures toodud selgitusi)</w:t>
      </w:r>
      <w:r w:rsidR="00A9510A" w:rsidRPr="00BA3A56">
        <w:t xml:space="preserve">. </w:t>
      </w:r>
      <w:r w:rsidR="00296D94" w:rsidRPr="00BA3A56">
        <w:t>Muu tegevuse lubamiseks võib vajalik olla ka maaparandussüsteemi uuendamine, kus olemasolev süsteemi osa asendatakse samaväärsega. Näiteks kui kavandatava</w:t>
      </w:r>
      <w:r w:rsidR="00997743" w:rsidRPr="00BA3A56">
        <w:t xml:space="preserve"> </w:t>
      </w:r>
      <w:r w:rsidR="00296D94" w:rsidRPr="00BA3A56">
        <w:t>tegevusega soovitakse juhtida eesvoolu lisavett, kuid eesvool on setet täis või eesvoolul olev truup on amortiseerunud. Sellisel juhul tuleb muust tegevusest huvitatud isikul enne eesvoolu lisavee juhtimist sete eesvoolust eemaldada ja truup samaväärsega asendada.</w:t>
      </w:r>
    </w:p>
    <w:p w14:paraId="174F6722" w14:textId="77777777" w:rsidR="00B8305E" w:rsidRPr="00BA3A56" w:rsidRDefault="00B8305E" w:rsidP="008F370B">
      <w:pPr>
        <w:jc w:val="both"/>
      </w:pPr>
    </w:p>
    <w:p w14:paraId="28C5A765" w14:textId="2F0336DE" w:rsidR="007925A2" w:rsidRPr="00BA3A56" w:rsidRDefault="00D326B0" w:rsidP="008F370B">
      <w:pPr>
        <w:jc w:val="both"/>
      </w:pPr>
      <w:r w:rsidRPr="00BA3A56">
        <w:t>Paragrahvi</w:t>
      </w:r>
      <w:r w:rsidR="00B8305E" w:rsidRPr="00BA3A56">
        <w:t xml:space="preserve"> 50</w:t>
      </w:r>
      <w:r w:rsidR="00B8305E" w:rsidRPr="00BA3A56">
        <w:rPr>
          <w:vertAlign w:val="superscript"/>
        </w:rPr>
        <w:t>2</w:t>
      </w:r>
      <w:r w:rsidR="00B8305E" w:rsidRPr="00BA3A56">
        <w:t xml:space="preserve"> lõike 4</w:t>
      </w:r>
      <w:r w:rsidR="00B8305E" w:rsidRPr="00BA3A56">
        <w:rPr>
          <w:b/>
          <w:bCs/>
        </w:rPr>
        <w:t xml:space="preserve"> </w:t>
      </w:r>
      <w:r w:rsidR="00B8305E" w:rsidRPr="00BA3A56">
        <w:t>kohaselt</w:t>
      </w:r>
      <w:r w:rsidR="00B8305E" w:rsidRPr="00BA3A56">
        <w:rPr>
          <w:b/>
          <w:bCs/>
        </w:rPr>
        <w:t xml:space="preserve"> </w:t>
      </w:r>
      <w:r w:rsidR="00B8305E" w:rsidRPr="00BA3A56">
        <w:t xml:space="preserve">jätab </w:t>
      </w:r>
      <w:proofErr w:type="spellStart"/>
      <w:r w:rsidR="006E7D81" w:rsidRPr="00BA3A56">
        <w:t>MaRu</w:t>
      </w:r>
      <w:proofErr w:type="spellEnd"/>
      <w:r w:rsidR="00B8305E" w:rsidRPr="00BA3A56">
        <w:t xml:space="preserve"> maaparandussüsteemi mõjutava muu tegevuse kooskõlastamata, kui seda tegevust ei ole võimalik teha selliselt, et see tagaks maaparandussüsteemi nõuetekohase toimimise.</w:t>
      </w:r>
      <w:r w:rsidR="007925A2" w:rsidRPr="00BA3A56">
        <w:t xml:space="preserve"> Näiteks maaparandussüsteemi või selle eesvoolu kaitselõigu kavandatav veetaseme reguleerimine võib tõsta veetaset maaparandussüsteemis selliselt, et ei ole enam tagatud maaviljeluseks sobiv mulla veerežiim.</w:t>
      </w:r>
    </w:p>
    <w:p w14:paraId="6BEF86AE" w14:textId="77777777" w:rsidR="004E4532" w:rsidRPr="00BA3A56" w:rsidRDefault="004E4532" w:rsidP="008F370B">
      <w:pPr>
        <w:jc w:val="both"/>
        <w:rPr>
          <w:b/>
          <w:bCs/>
        </w:rPr>
      </w:pPr>
    </w:p>
    <w:p w14:paraId="5F00DE84" w14:textId="295CB752" w:rsidR="004E4532" w:rsidRPr="00BA3A56" w:rsidRDefault="00D326B0" w:rsidP="008F370B">
      <w:pPr>
        <w:jc w:val="both"/>
      </w:pPr>
      <w:r w:rsidRPr="00BA3A56">
        <w:t>Paragrahvi</w:t>
      </w:r>
      <w:r w:rsidR="004E4532" w:rsidRPr="00BA3A56">
        <w:t xml:space="preserve"> 50</w:t>
      </w:r>
      <w:r w:rsidR="004E4532" w:rsidRPr="00BA3A56">
        <w:rPr>
          <w:vertAlign w:val="superscript"/>
        </w:rPr>
        <w:t>2</w:t>
      </w:r>
      <w:r w:rsidR="004E4532" w:rsidRPr="00BA3A56">
        <w:t xml:space="preserve"> lõi</w:t>
      </w:r>
      <w:r w:rsidR="00F341D4" w:rsidRPr="00BA3A56">
        <w:t>k</w:t>
      </w:r>
      <w:r w:rsidR="004E4532" w:rsidRPr="00BA3A56">
        <w:t xml:space="preserve">e </w:t>
      </w:r>
      <w:r w:rsidR="00655732" w:rsidRPr="00BA3A56">
        <w:t>5</w:t>
      </w:r>
      <w:r w:rsidR="00655732" w:rsidRPr="00BA3A56">
        <w:rPr>
          <w:b/>
          <w:bCs/>
        </w:rPr>
        <w:t xml:space="preserve"> </w:t>
      </w:r>
      <w:r w:rsidR="00F341D4" w:rsidRPr="00BA3A56">
        <w:t xml:space="preserve">kohaselt kooskõlastab </w:t>
      </w:r>
      <w:proofErr w:type="spellStart"/>
      <w:r w:rsidR="006E7D81" w:rsidRPr="00BA3A56">
        <w:t>MaRu</w:t>
      </w:r>
      <w:proofErr w:type="spellEnd"/>
      <w:r w:rsidR="00F341D4" w:rsidRPr="00BA3A56">
        <w:t xml:space="preserve"> </w:t>
      </w:r>
      <w:r w:rsidR="00D06102" w:rsidRPr="00BA3A56">
        <w:t xml:space="preserve">üldjuhul </w:t>
      </w:r>
      <w:r w:rsidR="00F341D4" w:rsidRPr="00BA3A56">
        <w:t xml:space="preserve">maaparandussüsteemi mõjutava </w:t>
      </w:r>
      <w:r w:rsidR="00655732" w:rsidRPr="00BA3A56">
        <w:t xml:space="preserve">muu </w:t>
      </w:r>
      <w:r w:rsidR="00F341D4" w:rsidRPr="00BA3A56">
        <w:t xml:space="preserve">tegevuse või </w:t>
      </w:r>
      <w:r w:rsidR="00655732" w:rsidRPr="00BA3A56">
        <w:t xml:space="preserve">jätab nimetatud tegevuse kooskõlastamata </w:t>
      </w:r>
      <w:r w:rsidR="005E1EE4" w:rsidRPr="00BA3A56">
        <w:t>kümne päeva jooksul asjakohase taotluse või teatise saamisest arvates</w:t>
      </w:r>
      <w:r w:rsidR="00F341D4" w:rsidRPr="00BA3A56">
        <w:t xml:space="preserve"> </w:t>
      </w:r>
      <w:r w:rsidR="004E4532" w:rsidRPr="00BA3A56">
        <w:t>(endine</w:t>
      </w:r>
      <w:r w:rsidR="007D4C1E" w:rsidRPr="00BA3A56">
        <w:t xml:space="preserve"> </w:t>
      </w:r>
      <w:proofErr w:type="spellStart"/>
      <w:r w:rsidR="007D4C1E" w:rsidRPr="00BA3A56">
        <w:t>MaaParS</w:t>
      </w:r>
      <w:proofErr w:type="spellEnd"/>
      <w:r w:rsidR="007D4C1E" w:rsidRPr="00BA3A56">
        <w:t>-i</w:t>
      </w:r>
      <w:r w:rsidR="004E4532" w:rsidRPr="00BA3A56">
        <w:t xml:space="preserve"> § 47 lg 10, § 48 lg 10, § 50 lg 7 ja § 51 lg 9)</w:t>
      </w:r>
      <w:r w:rsidR="00826525" w:rsidRPr="00BA3A56">
        <w:t>.</w:t>
      </w:r>
      <w:r w:rsidR="00655732" w:rsidRPr="00BA3A56">
        <w:t xml:space="preserve"> Asjakohase taotluse all on siinkohal mõeldud sellist taotlust, milles esitatud andmed on piisavad </w:t>
      </w:r>
      <w:proofErr w:type="spellStart"/>
      <w:r w:rsidR="006E7D81" w:rsidRPr="00BA3A56">
        <w:t>MaRu</w:t>
      </w:r>
      <w:r w:rsidR="00655732" w:rsidRPr="00BA3A56">
        <w:t>-le</w:t>
      </w:r>
      <w:proofErr w:type="spellEnd"/>
      <w:r w:rsidR="00655732" w:rsidRPr="00BA3A56">
        <w:t xml:space="preserve"> hindamaks, kas ja kuidas kavandatav tegevus võib maaparandussüsteemi mõjutada. Näiteks, kui ei ole antud kavandatava truubi kõrgusarvu, siis ei ole </w:t>
      </w:r>
      <w:proofErr w:type="spellStart"/>
      <w:r w:rsidR="006E7D81" w:rsidRPr="00BA3A56">
        <w:t>MaRu</w:t>
      </w:r>
      <w:r w:rsidR="003A2D2A" w:rsidRPr="00BA3A56">
        <w:t>-l</w:t>
      </w:r>
      <w:proofErr w:type="spellEnd"/>
      <w:r w:rsidR="00655732" w:rsidRPr="00BA3A56">
        <w:t xml:space="preserve"> võimalik hinnata, kas truubi rajamise või uuendamisega takistatakse maaparandussüsteemi toimimist või mitte. </w:t>
      </w:r>
    </w:p>
    <w:p w14:paraId="48F2212B" w14:textId="77777777" w:rsidR="004E4532" w:rsidRPr="00BA3A56" w:rsidRDefault="004E4532" w:rsidP="008F370B">
      <w:pPr>
        <w:jc w:val="both"/>
        <w:rPr>
          <w:b/>
          <w:bCs/>
        </w:rPr>
      </w:pPr>
    </w:p>
    <w:p w14:paraId="3F6561A5" w14:textId="71A66F49" w:rsidR="004E4532" w:rsidRPr="00BA3A56" w:rsidRDefault="00D326B0" w:rsidP="008F370B">
      <w:pPr>
        <w:jc w:val="both"/>
      </w:pPr>
      <w:r w:rsidRPr="00BA3A56">
        <w:t>Paragrahvi</w:t>
      </w:r>
      <w:r w:rsidR="004E4532" w:rsidRPr="00BA3A56">
        <w:t xml:space="preserve"> 50</w:t>
      </w:r>
      <w:r w:rsidR="004E4532" w:rsidRPr="00BA3A56">
        <w:rPr>
          <w:vertAlign w:val="superscript"/>
        </w:rPr>
        <w:t>2</w:t>
      </w:r>
      <w:r w:rsidR="004E4532" w:rsidRPr="00BA3A56">
        <w:t xml:space="preserve"> </w:t>
      </w:r>
      <w:r w:rsidR="007308A2" w:rsidRPr="00BA3A56">
        <w:t>lõike 6</w:t>
      </w:r>
      <w:r w:rsidR="007308A2" w:rsidRPr="00BA3A56">
        <w:rPr>
          <w:b/>
          <w:bCs/>
        </w:rPr>
        <w:t xml:space="preserve"> </w:t>
      </w:r>
      <w:r w:rsidR="00826525" w:rsidRPr="00BA3A56">
        <w:t xml:space="preserve">kohaselt kooskõlastab </w:t>
      </w:r>
      <w:proofErr w:type="spellStart"/>
      <w:r w:rsidR="006E7D81" w:rsidRPr="00BA3A56">
        <w:t>MaRu</w:t>
      </w:r>
      <w:proofErr w:type="spellEnd"/>
      <w:r w:rsidR="00826525" w:rsidRPr="00BA3A56">
        <w:t xml:space="preserve"> </w:t>
      </w:r>
      <w:r w:rsidR="007308A2" w:rsidRPr="00BA3A56">
        <w:t xml:space="preserve">väljaspool maaparandussüsteemi koondatud vee avatud eesvoolu või kuivenduskraavi </w:t>
      </w:r>
      <w:r w:rsidR="00826525" w:rsidRPr="00BA3A56">
        <w:t xml:space="preserve"> juhtimise kavatsuse või </w:t>
      </w:r>
      <w:r w:rsidR="00D06102" w:rsidRPr="00BA3A56">
        <w:t>jätab selle kooskõlastamata</w:t>
      </w:r>
      <w:r w:rsidR="00826525" w:rsidRPr="00BA3A56">
        <w:t xml:space="preserve"> </w:t>
      </w:r>
      <w:r w:rsidR="007308A2" w:rsidRPr="00BA3A56">
        <w:t xml:space="preserve">60 </w:t>
      </w:r>
      <w:r w:rsidR="00826525" w:rsidRPr="00BA3A56">
        <w:t xml:space="preserve">päeva jooksul asjakohase taotluse või teatise saamisest arvates </w:t>
      </w:r>
      <w:r w:rsidR="004E4532" w:rsidRPr="00BA3A56">
        <w:t xml:space="preserve">(endine </w:t>
      </w:r>
      <w:proofErr w:type="spellStart"/>
      <w:r w:rsidR="007D4C1E" w:rsidRPr="00BA3A56">
        <w:t>MaaParS</w:t>
      </w:r>
      <w:proofErr w:type="spellEnd"/>
      <w:r w:rsidR="007D4C1E" w:rsidRPr="00BA3A56">
        <w:t xml:space="preserve">-i </w:t>
      </w:r>
      <w:r w:rsidR="004E4532" w:rsidRPr="00BA3A56">
        <w:t>§ 53 lg 6)</w:t>
      </w:r>
      <w:r w:rsidR="00826525" w:rsidRPr="00BA3A56">
        <w:t>.</w:t>
      </w:r>
      <w:r w:rsidR="007308A2" w:rsidRPr="00BA3A56">
        <w:t xml:space="preserve"> </w:t>
      </w:r>
      <w:r w:rsidR="000A3C2E" w:rsidRPr="00BA3A56">
        <w:t xml:space="preserve">Tuleb arvestada, et lisanduv vesi koormab maaparandussüsteemi kõige ebasobivamal ajal, kui see töötab niigi maksimaalsel arvutuslikul koormusel. Seega peab olema hoiukuludes osalemise tasu arvestuse aluseks lühiajaline maksimaalne vooluhulk, mitte pikemaajaline keskmine vooluhulk. Seetõttu </w:t>
      </w:r>
      <w:r w:rsidR="007308A2" w:rsidRPr="00BA3A56">
        <w:t xml:space="preserve">peab asjakohane taotlus </w:t>
      </w:r>
      <w:r w:rsidR="00422CF8" w:rsidRPr="00BA3A56">
        <w:t xml:space="preserve">muu hulgas </w:t>
      </w:r>
      <w:r w:rsidR="007308A2" w:rsidRPr="00BA3A56">
        <w:t>sisaldama maksimaalset vooluhulka sekundis, mis juhitakse eesvoolu või kuivenduskraavi</w:t>
      </w:r>
      <w:r w:rsidR="005764BC" w:rsidRPr="00BA3A56">
        <w:t xml:space="preserve"> (asjakohased ja vajalikud andmed selle tegevuse lubamiseks)</w:t>
      </w:r>
      <w:r w:rsidR="007308A2" w:rsidRPr="00BA3A56">
        <w:t>.</w:t>
      </w:r>
      <w:r w:rsidR="000A3C2E" w:rsidRPr="00BA3A56">
        <w:t xml:space="preserve"> </w:t>
      </w:r>
    </w:p>
    <w:p w14:paraId="2920C9A6" w14:textId="77777777" w:rsidR="007308A2" w:rsidRPr="00BA3A56" w:rsidRDefault="007308A2" w:rsidP="008F370B">
      <w:pPr>
        <w:jc w:val="both"/>
      </w:pPr>
    </w:p>
    <w:p w14:paraId="00B67D44" w14:textId="3EB0E16F" w:rsidR="007308A2" w:rsidRPr="00BA3A56" w:rsidRDefault="00D326B0" w:rsidP="008F370B">
      <w:pPr>
        <w:jc w:val="both"/>
      </w:pPr>
      <w:r w:rsidRPr="00BA3A56">
        <w:t>Paragrahvi</w:t>
      </w:r>
      <w:r w:rsidR="007308A2" w:rsidRPr="00BA3A56">
        <w:t xml:space="preserve"> 50</w:t>
      </w:r>
      <w:r w:rsidR="007308A2" w:rsidRPr="00BA3A56">
        <w:rPr>
          <w:vertAlign w:val="superscript"/>
        </w:rPr>
        <w:t>2</w:t>
      </w:r>
      <w:r w:rsidR="007308A2" w:rsidRPr="00BA3A56">
        <w:t xml:space="preserve"> lõike 7 kohaselt loetakse </w:t>
      </w:r>
      <w:r w:rsidR="00E52D1D" w:rsidRPr="00BA3A56">
        <w:t>m</w:t>
      </w:r>
      <w:r w:rsidR="007308A2" w:rsidRPr="00BA3A56">
        <w:t>aaparandussüsteemi mõjutava muu tegevuse</w:t>
      </w:r>
      <w:r w:rsidR="00255ED6" w:rsidRPr="00BA3A56">
        <w:t>ga alustamiseks</w:t>
      </w:r>
      <w:r w:rsidR="007308A2" w:rsidRPr="00BA3A56">
        <w:t xml:space="preserve"> </w:t>
      </w:r>
      <w:proofErr w:type="spellStart"/>
      <w:r w:rsidR="006E7D81" w:rsidRPr="00BA3A56">
        <w:t>MaRu</w:t>
      </w:r>
      <w:proofErr w:type="spellEnd"/>
      <w:r w:rsidR="007308A2" w:rsidRPr="00BA3A56">
        <w:t xml:space="preserve"> nõusolek antuks, kui </w:t>
      </w:r>
      <w:proofErr w:type="spellStart"/>
      <w:r w:rsidR="006E7D81" w:rsidRPr="00BA3A56">
        <w:t>MaRu</w:t>
      </w:r>
      <w:proofErr w:type="spellEnd"/>
      <w:r w:rsidR="007308A2" w:rsidRPr="00BA3A56">
        <w:t xml:space="preserve"> on nimetatud tegevuse kooskõlastanud.</w:t>
      </w:r>
    </w:p>
    <w:p w14:paraId="2F5FBBCD" w14:textId="77777777" w:rsidR="004E4532" w:rsidRPr="00BA3A56" w:rsidRDefault="004E4532" w:rsidP="005D3036">
      <w:pPr>
        <w:jc w:val="both"/>
      </w:pPr>
    </w:p>
    <w:p w14:paraId="077A4C10" w14:textId="690B952A" w:rsidR="004E4532" w:rsidRPr="00BA3A56" w:rsidRDefault="004E4532" w:rsidP="005D3036">
      <w:pPr>
        <w:jc w:val="both"/>
      </w:pPr>
      <w:r w:rsidRPr="00BA3A56">
        <w:rPr>
          <w:b/>
          <w:bCs/>
        </w:rPr>
        <w:t>Paragrahv</w:t>
      </w:r>
      <w:r w:rsidR="00752888" w:rsidRPr="00BA3A56">
        <w:rPr>
          <w:b/>
          <w:bCs/>
        </w:rPr>
        <w:t>iga</w:t>
      </w:r>
      <w:r w:rsidRPr="00BA3A56">
        <w:rPr>
          <w:b/>
          <w:bCs/>
        </w:rPr>
        <w:t xml:space="preserve"> 50</w:t>
      </w:r>
      <w:r w:rsidRPr="00BA3A56">
        <w:rPr>
          <w:b/>
          <w:bCs/>
          <w:vertAlign w:val="superscript"/>
        </w:rPr>
        <w:t>3</w:t>
      </w:r>
      <w:r w:rsidRPr="00BA3A56">
        <w:t xml:space="preserve"> </w:t>
      </w:r>
      <w:r w:rsidR="00752888" w:rsidRPr="00BA3A56">
        <w:t>r</w:t>
      </w:r>
      <w:r w:rsidR="00B75839" w:rsidRPr="00BA3A56">
        <w:t>eguleeritakse maaparandussüsteemi mõjutavast</w:t>
      </w:r>
      <w:r w:rsidR="00A415B5" w:rsidRPr="00BA3A56">
        <w:t xml:space="preserve"> muust</w:t>
      </w:r>
      <w:r w:rsidR="00B75839" w:rsidRPr="00BA3A56">
        <w:t xml:space="preserve"> tegevusest teatamist, kui selleks tegevuseks </w:t>
      </w:r>
      <w:r w:rsidR="00A415B5" w:rsidRPr="00BA3A56">
        <w:t xml:space="preserve">ei ole vaja </w:t>
      </w:r>
      <w:r w:rsidR="00B75839" w:rsidRPr="00BA3A56">
        <w:t>muud</w:t>
      </w:r>
      <w:r w:rsidR="004866DB" w:rsidRPr="00BA3A56">
        <w:t>,</w:t>
      </w:r>
      <w:r w:rsidR="001B7E21" w:rsidRPr="00BA3A56">
        <w:t xml:space="preserve"> </w:t>
      </w:r>
      <w:r w:rsidR="00A65458" w:rsidRPr="00BA3A56">
        <w:t>ning selle tegevuse</w:t>
      </w:r>
      <w:r w:rsidR="004866DB" w:rsidRPr="00BA3A56">
        <w:t>ga alustamiseks</w:t>
      </w:r>
      <w:r w:rsidR="00A65458" w:rsidRPr="00BA3A56">
        <w:t xml:space="preserve"> nõusoleku andmist </w:t>
      </w:r>
      <w:r w:rsidR="00926CCD" w:rsidRPr="00BA3A56">
        <w:t xml:space="preserve">(vt </w:t>
      </w:r>
      <w:r w:rsidR="004866DB" w:rsidRPr="00BA3A56">
        <w:t>seletuskirja punktis 3.5 eespool toodud selgitusi</w:t>
      </w:r>
      <w:r w:rsidR="00926CCD" w:rsidRPr="00BA3A56">
        <w:t>).</w:t>
      </w:r>
    </w:p>
    <w:p w14:paraId="140A2CB6" w14:textId="77777777" w:rsidR="00B75839" w:rsidRPr="00BA3A56" w:rsidRDefault="00B75839" w:rsidP="005D3036">
      <w:pPr>
        <w:jc w:val="both"/>
        <w:rPr>
          <w:b/>
          <w:bCs/>
        </w:rPr>
      </w:pPr>
    </w:p>
    <w:p w14:paraId="256699D1" w14:textId="3D1BDF85" w:rsidR="004065B4" w:rsidRPr="00BA3A56" w:rsidRDefault="00D326B0" w:rsidP="00007DD7">
      <w:pPr>
        <w:jc w:val="both"/>
      </w:pPr>
      <w:r w:rsidRPr="00BA3A56">
        <w:t>Paragrahvi</w:t>
      </w:r>
      <w:r w:rsidR="003714E6" w:rsidRPr="00BA3A56">
        <w:t xml:space="preserve"> 50</w:t>
      </w:r>
      <w:r w:rsidR="003714E6" w:rsidRPr="00BA3A56">
        <w:rPr>
          <w:vertAlign w:val="superscript"/>
        </w:rPr>
        <w:t>3</w:t>
      </w:r>
      <w:r w:rsidR="003714E6" w:rsidRPr="00BA3A56">
        <w:t xml:space="preserve"> lõi</w:t>
      </w:r>
      <w:r w:rsidR="004065B4" w:rsidRPr="00BA3A56">
        <w:t>ke</w:t>
      </w:r>
      <w:r w:rsidR="003714E6" w:rsidRPr="00BA3A56">
        <w:t xml:space="preserve"> 1</w:t>
      </w:r>
      <w:r w:rsidR="004065B4" w:rsidRPr="00BA3A56">
        <w:rPr>
          <w:b/>
          <w:bCs/>
        </w:rPr>
        <w:t xml:space="preserve"> </w:t>
      </w:r>
      <w:r w:rsidR="004065B4" w:rsidRPr="00BA3A56">
        <w:t xml:space="preserve">kohaselt tuleb esitada </w:t>
      </w:r>
      <w:proofErr w:type="spellStart"/>
      <w:r w:rsidR="006E7D81" w:rsidRPr="00BA3A56">
        <w:t>MaRu</w:t>
      </w:r>
      <w:r w:rsidR="004065B4" w:rsidRPr="00BA3A56">
        <w:t>-le</w:t>
      </w:r>
      <w:proofErr w:type="spellEnd"/>
      <w:r w:rsidR="004065B4" w:rsidRPr="00BA3A56">
        <w:t xml:space="preserve"> </w:t>
      </w:r>
      <w:r w:rsidR="00AA75C6" w:rsidRPr="00BA3A56">
        <w:t xml:space="preserve">maaparandussüsteemi mõjutava </w:t>
      </w:r>
      <w:r w:rsidR="00A65458" w:rsidRPr="00BA3A56">
        <w:t xml:space="preserve">muu </w:t>
      </w:r>
      <w:r w:rsidR="004065B4" w:rsidRPr="00BA3A56">
        <w:t xml:space="preserve">tegevuse teatis </w:t>
      </w:r>
      <w:r w:rsidR="00042E03" w:rsidRPr="00BA3A56">
        <w:t xml:space="preserve">(edaspidi koos </w:t>
      </w:r>
      <w:r w:rsidR="00042E03" w:rsidRPr="00BA3A56">
        <w:rPr>
          <w:i/>
          <w:iCs/>
        </w:rPr>
        <w:t>muu tegevuse teatis</w:t>
      </w:r>
      <w:r w:rsidR="00042E03" w:rsidRPr="00BA3A56">
        <w:t xml:space="preserve">) </w:t>
      </w:r>
      <w:r w:rsidR="004065B4" w:rsidRPr="00BA3A56">
        <w:t xml:space="preserve">vähemalt kümme päeva enne maaparandussüsteemi mõjutava </w:t>
      </w:r>
      <w:r w:rsidR="00A65458" w:rsidRPr="00BA3A56">
        <w:t xml:space="preserve">muu </w:t>
      </w:r>
      <w:r w:rsidR="004065B4" w:rsidRPr="00BA3A56">
        <w:t>tegevusega alustamist</w:t>
      </w:r>
      <w:r w:rsidR="00A65458" w:rsidRPr="00BA3A56">
        <w:t xml:space="preserve">, kui </w:t>
      </w:r>
      <w:bookmarkStart w:id="138" w:name="_Hlk212542235"/>
      <w:r w:rsidR="00A65458" w:rsidRPr="00BA3A56">
        <w:t>maaparandussüsteemi mõjutava muu tegevuse</w:t>
      </w:r>
      <w:bookmarkEnd w:id="138"/>
      <w:r w:rsidR="00A65458" w:rsidRPr="00BA3A56">
        <w:t xml:space="preserve"> kavandamine ei eelda käesoleva seaduse § 50</w:t>
      </w:r>
      <w:r w:rsidR="00A65458" w:rsidRPr="00BA3A56">
        <w:rPr>
          <w:vertAlign w:val="superscript"/>
        </w:rPr>
        <w:t>2</w:t>
      </w:r>
      <w:r w:rsidR="00A65458" w:rsidRPr="00BA3A56">
        <w:t xml:space="preserve"> lõikes 1 nimetatud loa olemasolu või teatise esitamist</w:t>
      </w:r>
      <w:r w:rsidR="004065B4" w:rsidRPr="00BA3A56">
        <w:t xml:space="preserve">. </w:t>
      </w:r>
    </w:p>
    <w:p w14:paraId="417BB7B0" w14:textId="6C27A8DC" w:rsidR="003714E6" w:rsidRPr="00BA3A56" w:rsidRDefault="003714E6" w:rsidP="008F370B">
      <w:pPr>
        <w:jc w:val="both"/>
      </w:pPr>
    </w:p>
    <w:p w14:paraId="67E5CD95" w14:textId="31136772" w:rsidR="004E4532" w:rsidRPr="00BA3A56" w:rsidRDefault="00D326B0" w:rsidP="008F370B">
      <w:pPr>
        <w:jc w:val="both"/>
      </w:pPr>
      <w:r w:rsidRPr="00BA3A56">
        <w:t>Paragrahvi</w:t>
      </w:r>
      <w:r w:rsidR="004E4532" w:rsidRPr="00BA3A56">
        <w:t xml:space="preserve"> 50</w:t>
      </w:r>
      <w:r w:rsidR="004E4532" w:rsidRPr="00BA3A56">
        <w:rPr>
          <w:vertAlign w:val="superscript"/>
        </w:rPr>
        <w:t>3</w:t>
      </w:r>
      <w:r w:rsidR="004E4532" w:rsidRPr="00BA3A56">
        <w:t xml:space="preserve"> lõi</w:t>
      </w:r>
      <w:r w:rsidR="00C134F8" w:rsidRPr="00BA3A56">
        <w:t>kes</w:t>
      </w:r>
      <w:r w:rsidR="004E4532" w:rsidRPr="00BA3A56">
        <w:t xml:space="preserve"> 2</w:t>
      </w:r>
      <w:r w:rsidR="00C134F8" w:rsidRPr="00BA3A56">
        <w:rPr>
          <w:b/>
          <w:bCs/>
        </w:rPr>
        <w:t xml:space="preserve"> </w:t>
      </w:r>
      <w:r w:rsidR="0061546B" w:rsidRPr="00BA3A56">
        <w:t xml:space="preserve">sätestatakse </w:t>
      </w:r>
      <w:r w:rsidR="00C134F8" w:rsidRPr="00BA3A56">
        <w:t xml:space="preserve">muu tegevuse teatisega esitatavate andmete loetelu. Lisaks </w:t>
      </w:r>
      <w:r w:rsidR="00042E03" w:rsidRPr="00BA3A56">
        <w:t xml:space="preserve">nimetatud </w:t>
      </w:r>
      <w:r w:rsidR="00C134F8" w:rsidRPr="00BA3A56">
        <w:t xml:space="preserve">teatise esitaja ja kavandatava tegevuse asukoha andmetele on vajalik kirjeldada ka </w:t>
      </w:r>
      <w:r w:rsidR="008D502B" w:rsidRPr="00BA3A56">
        <w:t xml:space="preserve">nii </w:t>
      </w:r>
      <w:r w:rsidR="00C134F8" w:rsidRPr="00BA3A56">
        <w:t xml:space="preserve">kavandatavat tegevust kui ka selle eesmärki ja </w:t>
      </w:r>
      <w:r w:rsidR="003B1DFB" w:rsidRPr="00BA3A56">
        <w:t xml:space="preserve">selle tegevuse elluviimise </w:t>
      </w:r>
      <w:r w:rsidR="00C134F8" w:rsidRPr="00BA3A56">
        <w:t>asukohta kinnisasjal, eeldatav</w:t>
      </w:r>
      <w:r w:rsidR="008D502B" w:rsidRPr="00BA3A56">
        <w:t>at</w:t>
      </w:r>
      <w:r w:rsidR="00C134F8" w:rsidRPr="00BA3A56">
        <w:t xml:space="preserve"> tegevusega alustamise aeg</w:t>
      </w:r>
      <w:r w:rsidR="008D502B" w:rsidRPr="00BA3A56">
        <w:t>a</w:t>
      </w:r>
      <w:r w:rsidR="00C134F8" w:rsidRPr="00BA3A56">
        <w:t xml:space="preserve"> ja mu</w:t>
      </w:r>
      <w:r w:rsidR="008D502B" w:rsidRPr="00BA3A56">
        <w:t>i</w:t>
      </w:r>
      <w:r w:rsidR="00C134F8" w:rsidRPr="00BA3A56">
        <w:t>d kavandatavat tegevust kirjeldavad andme</w:t>
      </w:r>
      <w:r w:rsidR="008D502B" w:rsidRPr="00BA3A56">
        <w:t>i</w:t>
      </w:r>
      <w:r w:rsidR="00C134F8" w:rsidRPr="00BA3A56">
        <w:t>d</w:t>
      </w:r>
      <w:r w:rsidR="00430772" w:rsidRPr="00BA3A56">
        <w:t xml:space="preserve"> (näiteks lisavee juhtimise korral maksimaalne vooluhulk sekundis)</w:t>
      </w:r>
      <w:r w:rsidR="00C134F8" w:rsidRPr="00BA3A56">
        <w:t xml:space="preserve">. Nimetatud </w:t>
      </w:r>
      <w:r w:rsidR="00CA3329" w:rsidRPr="00BA3A56">
        <w:lastRenderedPageBreak/>
        <w:t xml:space="preserve">andmete </w:t>
      </w:r>
      <w:r w:rsidR="00C134F8" w:rsidRPr="00BA3A56">
        <w:t xml:space="preserve">alusel saab </w:t>
      </w:r>
      <w:proofErr w:type="spellStart"/>
      <w:r w:rsidR="006E7D81" w:rsidRPr="00BA3A56">
        <w:t>MaRu</w:t>
      </w:r>
      <w:proofErr w:type="spellEnd"/>
      <w:r w:rsidR="00C134F8" w:rsidRPr="00BA3A56">
        <w:t xml:space="preserve"> kaaluda, kas </w:t>
      </w:r>
      <w:r w:rsidR="008D502B" w:rsidRPr="00BA3A56">
        <w:t xml:space="preserve">on </w:t>
      </w:r>
      <w:r w:rsidR="00CA3329" w:rsidRPr="00BA3A56">
        <w:t xml:space="preserve">vajalik täiendav menetlus või tegevust võib alustada kümne päeva möödumisel. Näiteks kui </w:t>
      </w:r>
      <w:r w:rsidR="008D502B" w:rsidRPr="00BA3A56">
        <w:t xml:space="preserve">maaparandussüsteemi maa-alale kavandatakse </w:t>
      </w:r>
      <w:r w:rsidR="005D63DC" w:rsidRPr="00BA3A56">
        <w:t xml:space="preserve">ehitada </w:t>
      </w:r>
      <w:r w:rsidR="008D502B" w:rsidRPr="00BA3A56">
        <w:t>ehitist</w:t>
      </w:r>
      <w:r w:rsidR="005D63DC" w:rsidRPr="00BA3A56">
        <w:t>, mi</w:t>
      </w:r>
      <w:r w:rsidR="0050278B" w:rsidRPr="00BA3A56">
        <w:t xml:space="preserve">lle </w:t>
      </w:r>
      <w:r w:rsidR="005D63DC" w:rsidRPr="00BA3A56">
        <w:t>asu</w:t>
      </w:r>
      <w:r w:rsidR="00EC01B0" w:rsidRPr="00BA3A56">
        <w:t>koht on märgitud</w:t>
      </w:r>
      <w:r w:rsidR="005D63DC" w:rsidRPr="00BA3A56">
        <w:t xml:space="preserve"> </w:t>
      </w:r>
      <w:r w:rsidR="00EC01B0" w:rsidRPr="00BA3A56">
        <w:t>ja on</w:t>
      </w:r>
      <w:r w:rsidR="005D63DC" w:rsidRPr="00BA3A56">
        <w:t xml:space="preserve"> selgitatud, kas ehitisele lisaks </w:t>
      </w:r>
      <w:r w:rsidR="00EC01B0" w:rsidRPr="00BA3A56">
        <w:t>rajatakse ka kommunikatsioonid (</w:t>
      </w:r>
      <w:r w:rsidR="003B1DFB" w:rsidRPr="00BA3A56">
        <w:t xml:space="preserve">näiteks </w:t>
      </w:r>
      <w:r w:rsidR="00EC01B0" w:rsidRPr="00BA3A56">
        <w:t>vesi, kanalisatsioon, elekter, side)</w:t>
      </w:r>
      <w:r w:rsidR="005D63DC" w:rsidRPr="00BA3A56">
        <w:t xml:space="preserve"> </w:t>
      </w:r>
      <w:r w:rsidR="00EC01B0" w:rsidRPr="00BA3A56">
        <w:t xml:space="preserve">ning joonistelt nähtub nende paiknemine kinnisasjal ja sügavus maapinnast, siis võib nende andmete põhjal selguda, et ehitis </w:t>
      </w:r>
      <w:r w:rsidR="00FE4B78" w:rsidRPr="00BA3A56">
        <w:t>ega</w:t>
      </w:r>
      <w:r w:rsidR="00EC01B0" w:rsidRPr="00BA3A56">
        <w:t xml:space="preserve"> ehitamine ei saa takistada maaparandussüsteemi toimimist </w:t>
      </w:r>
      <w:r w:rsidR="0050278B" w:rsidRPr="00BA3A56">
        <w:t xml:space="preserve">ja </w:t>
      </w:r>
      <w:r w:rsidR="0061546B" w:rsidRPr="00BA3A56">
        <w:t>andmete lisakontroll</w:t>
      </w:r>
      <w:r w:rsidR="00EC01B0" w:rsidRPr="00BA3A56">
        <w:t xml:space="preserve"> ei ole vajalik. </w:t>
      </w:r>
      <w:r w:rsidR="00A65458" w:rsidRPr="00BA3A56">
        <w:t xml:space="preserve">Puudulike </w:t>
      </w:r>
      <w:r w:rsidR="00EC01B0" w:rsidRPr="00BA3A56">
        <w:t xml:space="preserve">andmete </w:t>
      </w:r>
      <w:r w:rsidR="00A65458" w:rsidRPr="00BA3A56">
        <w:t>korral on</w:t>
      </w:r>
      <w:r w:rsidR="00EC01B0" w:rsidRPr="00BA3A56">
        <w:t xml:space="preserve"> vajalik </w:t>
      </w:r>
      <w:r w:rsidR="00A65458" w:rsidRPr="00BA3A56">
        <w:t>küsida täiendavaid andmeid</w:t>
      </w:r>
      <w:r w:rsidR="00EC01B0" w:rsidRPr="00BA3A56">
        <w:t>.</w:t>
      </w:r>
    </w:p>
    <w:p w14:paraId="19C234B1" w14:textId="7496E6E4" w:rsidR="00C134F8" w:rsidRPr="00BA3A56" w:rsidRDefault="00C134F8" w:rsidP="008F370B">
      <w:pPr>
        <w:jc w:val="both"/>
      </w:pPr>
    </w:p>
    <w:p w14:paraId="51F33F3D" w14:textId="50744798" w:rsidR="00A65458" w:rsidRPr="00BA3A56" w:rsidRDefault="00D326B0" w:rsidP="008F370B">
      <w:pPr>
        <w:jc w:val="both"/>
        <w:rPr>
          <w:b/>
          <w:bCs/>
        </w:rPr>
      </w:pPr>
      <w:r w:rsidRPr="00BA3A56">
        <w:t>Paragrahvi</w:t>
      </w:r>
      <w:r w:rsidR="00A65458" w:rsidRPr="00BA3A56">
        <w:t xml:space="preserve"> 50</w:t>
      </w:r>
      <w:r w:rsidR="00A65458" w:rsidRPr="00BA3A56">
        <w:rPr>
          <w:vertAlign w:val="superscript"/>
        </w:rPr>
        <w:t>3</w:t>
      </w:r>
      <w:r w:rsidR="00A65458" w:rsidRPr="00BA3A56">
        <w:t xml:space="preserve"> lõike 3</w:t>
      </w:r>
      <w:r w:rsidR="00A65458" w:rsidRPr="00BA3A56">
        <w:rPr>
          <w:b/>
          <w:bCs/>
        </w:rPr>
        <w:t xml:space="preserve"> </w:t>
      </w:r>
      <w:r w:rsidR="00A65458" w:rsidRPr="00BA3A56">
        <w:t xml:space="preserve">kohaselt loetakse </w:t>
      </w:r>
      <w:proofErr w:type="spellStart"/>
      <w:r w:rsidR="00EC7760" w:rsidRPr="00BA3A56">
        <w:t>MaRu</w:t>
      </w:r>
      <w:proofErr w:type="spellEnd"/>
      <w:r w:rsidR="00EC7760" w:rsidRPr="00BA3A56">
        <w:t xml:space="preserve"> </w:t>
      </w:r>
      <w:r w:rsidR="00A65458" w:rsidRPr="00BA3A56">
        <w:t xml:space="preserve">nõusolek antuks ja kavandatava tegevusega võib alustada, kui </w:t>
      </w:r>
      <w:proofErr w:type="spellStart"/>
      <w:r w:rsidR="006E7D81" w:rsidRPr="00BA3A56">
        <w:t>MaRu</w:t>
      </w:r>
      <w:proofErr w:type="spellEnd"/>
      <w:r w:rsidR="00A65458" w:rsidRPr="00BA3A56">
        <w:t xml:space="preserve"> ei teavita muu tegevuse teatise esitajat kümne päeva jooksul pärast teatise esitamist vajadusest teatises esitatud andmete täiendavaks kontrollimiseks</w:t>
      </w:r>
      <w:r w:rsidR="004F4772" w:rsidRPr="00BA3A56">
        <w:t>.</w:t>
      </w:r>
    </w:p>
    <w:p w14:paraId="30738A02" w14:textId="77777777" w:rsidR="00A65458" w:rsidRPr="00BA3A56" w:rsidRDefault="00A65458" w:rsidP="008F370B">
      <w:pPr>
        <w:jc w:val="both"/>
        <w:rPr>
          <w:b/>
          <w:bCs/>
        </w:rPr>
      </w:pPr>
    </w:p>
    <w:p w14:paraId="1BEC4608" w14:textId="091AC223" w:rsidR="004F4772" w:rsidRPr="00BA3A56" w:rsidRDefault="00D326B0" w:rsidP="004F4772">
      <w:pPr>
        <w:shd w:val="clear" w:color="auto" w:fill="FFFFFF" w:themeFill="background1"/>
        <w:jc w:val="both"/>
      </w:pPr>
      <w:r w:rsidRPr="00BA3A56">
        <w:t>Paragrahvi</w:t>
      </w:r>
      <w:r w:rsidR="004E4532" w:rsidRPr="00BA3A56">
        <w:t xml:space="preserve"> 50</w:t>
      </w:r>
      <w:r w:rsidR="004E4532" w:rsidRPr="00BA3A56">
        <w:rPr>
          <w:vertAlign w:val="superscript"/>
        </w:rPr>
        <w:t>3</w:t>
      </w:r>
      <w:r w:rsidR="004E4532" w:rsidRPr="00BA3A56">
        <w:t xml:space="preserve"> lõi</w:t>
      </w:r>
      <w:r w:rsidR="0085609C" w:rsidRPr="00BA3A56">
        <w:t>k</w:t>
      </w:r>
      <w:r w:rsidR="004E4532" w:rsidRPr="00BA3A56">
        <w:t>e</w:t>
      </w:r>
      <w:r w:rsidR="0085609C" w:rsidRPr="00BA3A56">
        <w:t>s</w:t>
      </w:r>
      <w:r w:rsidR="004E4532" w:rsidRPr="00BA3A56">
        <w:t xml:space="preserve"> </w:t>
      </w:r>
      <w:r w:rsidR="00A65458" w:rsidRPr="00BA3A56">
        <w:t>4</w:t>
      </w:r>
      <w:r w:rsidR="00A65458" w:rsidRPr="00BA3A56">
        <w:rPr>
          <w:b/>
          <w:bCs/>
        </w:rPr>
        <w:t xml:space="preserve"> </w:t>
      </w:r>
      <w:r w:rsidR="0085609C" w:rsidRPr="00BA3A56">
        <w:t xml:space="preserve">on loetletud, mida </w:t>
      </w:r>
      <w:proofErr w:type="spellStart"/>
      <w:r w:rsidR="006E7D81" w:rsidRPr="00BA3A56">
        <w:t>MaRu</w:t>
      </w:r>
      <w:proofErr w:type="spellEnd"/>
      <w:r w:rsidR="0085609C" w:rsidRPr="00BA3A56">
        <w:t xml:space="preserve"> </w:t>
      </w:r>
      <w:r w:rsidR="00042E03" w:rsidRPr="00BA3A56">
        <w:t xml:space="preserve">muu tegevuse </w:t>
      </w:r>
      <w:r w:rsidR="0085609C" w:rsidRPr="00BA3A56">
        <w:t xml:space="preserve">teatise </w:t>
      </w:r>
      <w:r w:rsidR="00042E03" w:rsidRPr="00BA3A56">
        <w:t xml:space="preserve">saamisel </w:t>
      </w:r>
      <w:r w:rsidR="0085609C" w:rsidRPr="00BA3A56">
        <w:t>vajaduse</w:t>
      </w:r>
      <w:r w:rsidR="00042E03" w:rsidRPr="00BA3A56">
        <w:t xml:space="preserve"> korral</w:t>
      </w:r>
      <w:r w:rsidR="0085609C" w:rsidRPr="00BA3A56">
        <w:t xml:space="preserve"> kontrollib</w:t>
      </w:r>
      <w:r w:rsidR="00BC6770" w:rsidRPr="00BA3A56">
        <w:t>,</w:t>
      </w:r>
      <w:r w:rsidR="0085609C" w:rsidRPr="00BA3A56">
        <w:t xml:space="preserve"> et maaparandussüsteemi mõjutava </w:t>
      </w:r>
      <w:r w:rsidR="00042E03" w:rsidRPr="00BA3A56">
        <w:t xml:space="preserve">muu </w:t>
      </w:r>
      <w:r w:rsidR="0085609C" w:rsidRPr="00BA3A56">
        <w:t>tegevuse</w:t>
      </w:r>
      <w:r w:rsidR="00042E03" w:rsidRPr="00BA3A56">
        <w:t>ga alustamiseks</w:t>
      </w:r>
      <w:r w:rsidR="0085609C" w:rsidRPr="00BA3A56">
        <w:t xml:space="preserve"> saaks nõusoleku anda.</w:t>
      </w:r>
      <w:r w:rsidR="004F4772" w:rsidRPr="00BA3A56">
        <w:t xml:space="preserve"> Kui </w:t>
      </w:r>
      <w:r w:rsidR="00042E03" w:rsidRPr="00BA3A56">
        <w:t xml:space="preserve">muu tegevuse </w:t>
      </w:r>
      <w:r w:rsidR="004F4772" w:rsidRPr="00BA3A56">
        <w:t xml:space="preserve">teatises esitatud kujul ei saa kavandatavat tegevust lubada, kuid näiteks </w:t>
      </w:r>
      <w:r w:rsidR="00AB1299" w:rsidRPr="00BA3A56">
        <w:t xml:space="preserve">on võimalik </w:t>
      </w:r>
      <w:r w:rsidR="004F4772" w:rsidRPr="00BA3A56">
        <w:t>tegevuse asukohta nihuta</w:t>
      </w:r>
      <w:r w:rsidR="00AB1299" w:rsidRPr="00BA3A56">
        <w:t>da</w:t>
      </w:r>
      <w:r w:rsidR="004F4772" w:rsidRPr="00BA3A56">
        <w:t xml:space="preserve"> selliselt, et see ei takista maaparandussüsteemi toimimist, võib </w:t>
      </w:r>
      <w:proofErr w:type="spellStart"/>
      <w:r w:rsidR="006E7D81" w:rsidRPr="00BA3A56">
        <w:t>MaRu</w:t>
      </w:r>
      <w:proofErr w:type="spellEnd"/>
      <w:r w:rsidR="004F4772" w:rsidRPr="00BA3A56">
        <w:t xml:space="preserve"> teha ettepaneku tegevust muuta (punkt 1). Vajalik võib olla ka tegevuse lubamiseks maaparandussüsteem eelnevalt uuendada või rekonstrueerida (punkt 2). Samuti võib olla vajalik kooskõlastada see tegevus asutusega, kelle seadusest tulenev pädevus on seotud selle tegevusega (punkt 3), esitada</w:t>
      </w:r>
      <w:r w:rsidR="00042E03" w:rsidRPr="00BA3A56">
        <w:t xml:space="preserve"> muu tegevuse</w:t>
      </w:r>
      <w:r w:rsidR="004F4772" w:rsidRPr="00BA3A56">
        <w:t xml:space="preserve">  teatis arvamuse avaldamiseks </w:t>
      </w:r>
      <w:bookmarkStart w:id="139" w:name="_Hlk207282749"/>
      <w:r w:rsidR="004F4772" w:rsidRPr="00BA3A56">
        <w:t>asutusele või isikule, kelle huve kavandatav tegevus võib mõjutada</w:t>
      </w:r>
      <w:bookmarkEnd w:id="139"/>
      <w:r w:rsidR="004F4772" w:rsidRPr="00BA3A56">
        <w:t xml:space="preserve"> (punkt 4) </w:t>
      </w:r>
      <w:bookmarkStart w:id="140" w:name="_Hlk207282883"/>
      <w:r w:rsidR="004F4772" w:rsidRPr="00BA3A56">
        <w:t xml:space="preserve">või </w:t>
      </w:r>
      <w:bookmarkEnd w:id="140"/>
      <w:r w:rsidR="004F4772" w:rsidRPr="00BA3A56">
        <w:t>kaasata kinnisasja omanik, kelle kinnisasjale seda tegevust kavandatakse, kui nimetatud teatist ei ole esitanud omanik, ja vajaduse korral kinnisasjaga piirneva kinnisasja omanik (punkt 5).</w:t>
      </w:r>
    </w:p>
    <w:p w14:paraId="31119FE9" w14:textId="77777777" w:rsidR="00B1773E" w:rsidRPr="00BA3A56" w:rsidRDefault="00B1773E" w:rsidP="008F370B">
      <w:pPr>
        <w:jc w:val="both"/>
      </w:pPr>
    </w:p>
    <w:p w14:paraId="21C20421" w14:textId="12BBF743" w:rsidR="00575763" w:rsidRPr="00BA3A56" w:rsidRDefault="00D326B0" w:rsidP="008F370B">
      <w:pPr>
        <w:jc w:val="both"/>
        <w:rPr>
          <w:ins w:id="141" w:author="Maarja-Liis Lall - JUSTDIGI" w:date="2026-02-25T14:20:00Z" w16du:dateUtc="2026-02-25T14:20:29Z"/>
        </w:rPr>
      </w:pPr>
      <w:r>
        <w:t>Paragrahvi</w:t>
      </w:r>
      <w:r w:rsidR="00B1773E">
        <w:t xml:space="preserve"> 50</w:t>
      </w:r>
      <w:r w:rsidR="00B1773E" w:rsidRPr="2C8150C6">
        <w:rPr>
          <w:vertAlign w:val="superscript"/>
        </w:rPr>
        <w:t>3</w:t>
      </w:r>
      <w:r w:rsidR="00B1773E">
        <w:t xml:space="preserve"> lõike 5</w:t>
      </w:r>
      <w:r w:rsidR="00B1773E" w:rsidRPr="2C8150C6">
        <w:rPr>
          <w:b/>
          <w:bCs/>
        </w:rPr>
        <w:t xml:space="preserve"> </w:t>
      </w:r>
      <w:r w:rsidR="00B1773E">
        <w:t>kohaselt</w:t>
      </w:r>
      <w:r w:rsidR="006807B5">
        <w:t xml:space="preserve"> </w:t>
      </w:r>
      <w:r w:rsidR="00042E03">
        <w:t>toimetab</w:t>
      </w:r>
      <w:r w:rsidR="006807B5">
        <w:t xml:space="preserve"> </w:t>
      </w:r>
      <w:r w:rsidR="006E7D81">
        <w:t>MaRu</w:t>
      </w:r>
      <w:r w:rsidR="006807B5">
        <w:t xml:space="preserve"> muu tegevuse teatise esitaja</w:t>
      </w:r>
      <w:r w:rsidR="00042E03">
        <w:t>le</w:t>
      </w:r>
      <w:r w:rsidR="006807B5">
        <w:t xml:space="preserve"> mõistliku aja jooksul</w:t>
      </w:r>
      <w:r w:rsidR="00042E03">
        <w:t xml:space="preserve"> kätte teatise</w:t>
      </w:r>
      <w:r w:rsidR="00567FD7">
        <w:t xml:space="preserve"> selle kohta</w:t>
      </w:r>
      <w:r w:rsidR="006807B5">
        <w:t xml:space="preserve">, et selle tegevusega võib alustada ning </w:t>
      </w:r>
      <w:r w:rsidR="006E7D81">
        <w:t>MaRu</w:t>
      </w:r>
      <w:r w:rsidR="006807B5">
        <w:t xml:space="preserve"> nõusolek maaparandussüsteemi mõjutava muu tegevusega alustamiseks loetakse antuks, kui kontrolli tulemusel ei ole vaja maaparandussüsteemi mõjutava muu tegevusega seoses muudatusi teha ning ei esine ühtegi käesoleva paragrahvi lõike 4 </w:t>
      </w:r>
      <w:r w:rsidR="0048781B">
        <w:t xml:space="preserve">punktides 2–5 </w:t>
      </w:r>
      <w:r w:rsidR="006807B5">
        <w:t>sätestatud alust</w:t>
      </w:r>
      <w:r w:rsidR="0048781B">
        <w:t xml:space="preserve"> või lõikes </w:t>
      </w:r>
      <w:r w:rsidR="00EA1A51">
        <w:t>11</w:t>
      </w:r>
      <w:r w:rsidR="006807B5">
        <w:t xml:space="preserve"> sätestatud alust. </w:t>
      </w:r>
    </w:p>
    <w:p w14:paraId="6F4781C4" w14:textId="60A9C7DC" w:rsidR="2C8150C6" w:rsidRDefault="2C8150C6" w:rsidP="2C8150C6">
      <w:pPr>
        <w:jc w:val="both"/>
      </w:pPr>
    </w:p>
    <w:p w14:paraId="2EEBD52B" w14:textId="7C5E9A66" w:rsidR="00575763" w:rsidRPr="00BA3A56" w:rsidRDefault="00D326B0" w:rsidP="00575763">
      <w:pPr>
        <w:shd w:val="clear" w:color="auto" w:fill="FFFFFF" w:themeFill="background1"/>
        <w:jc w:val="both"/>
      </w:pPr>
      <w:r w:rsidRPr="00BA3A56">
        <w:t>Paragrahvi</w:t>
      </w:r>
      <w:r w:rsidR="00575763" w:rsidRPr="00BA3A56">
        <w:t xml:space="preserve"> 50</w:t>
      </w:r>
      <w:r w:rsidR="00575763" w:rsidRPr="00BA3A56">
        <w:rPr>
          <w:vertAlign w:val="superscript"/>
        </w:rPr>
        <w:t>3</w:t>
      </w:r>
      <w:r w:rsidR="00575763" w:rsidRPr="00BA3A56">
        <w:t xml:space="preserve"> lõike 6</w:t>
      </w:r>
      <w:r w:rsidR="00575763" w:rsidRPr="00BA3A56">
        <w:rPr>
          <w:b/>
          <w:bCs/>
        </w:rPr>
        <w:t xml:space="preserve"> </w:t>
      </w:r>
      <w:r w:rsidR="00575763" w:rsidRPr="00BA3A56">
        <w:t xml:space="preserve">kohaselt </w:t>
      </w:r>
      <w:r w:rsidR="00567FD7" w:rsidRPr="00BA3A56">
        <w:t>toimetab</w:t>
      </w:r>
      <w:r w:rsidR="00575763" w:rsidRPr="00BA3A56">
        <w:t xml:space="preserve"> </w:t>
      </w:r>
      <w:proofErr w:type="spellStart"/>
      <w:r w:rsidR="006E7D81" w:rsidRPr="00BA3A56">
        <w:t>MaRu</w:t>
      </w:r>
      <w:proofErr w:type="spellEnd"/>
      <w:r w:rsidR="00567FD7" w:rsidRPr="00BA3A56">
        <w:t xml:space="preserve"> muu tegevuse</w:t>
      </w:r>
      <w:r w:rsidR="00575763" w:rsidRPr="00BA3A56">
        <w:t xml:space="preserve"> teatise esitaja</w:t>
      </w:r>
      <w:r w:rsidR="00567FD7" w:rsidRPr="00BA3A56">
        <w:t>le</w:t>
      </w:r>
      <w:r w:rsidR="00575763" w:rsidRPr="00BA3A56">
        <w:t xml:space="preserve"> mõistliku aja jooksul</w:t>
      </w:r>
      <w:r w:rsidR="00567FD7" w:rsidRPr="00BA3A56">
        <w:t xml:space="preserve"> kätte teatise selle kohta</w:t>
      </w:r>
      <w:r w:rsidR="00575763" w:rsidRPr="00BA3A56">
        <w:t xml:space="preserve">, et selle tegevusega võib alustada ning </w:t>
      </w:r>
      <w:proofErr w:type="spellStart"/>
      <w:r w:rsidR="006E7D81" w:rsidRPr="00BA3A56">
        <w:t>MaRu</w:t>
      </w:r>
      <w:proofErr w:type="spellEnd"/>
      <w:r w:rsidR="00575763" w:rsidRPr="00BA3A56">
        <w:t xml:space="preserve"> nõusolek maaparandussüsteemi mõjutava muu tegevusega alustamiseks loetakse antuks, kui </w:t>
      </w:r>
      <w:r w:rsidR="00567FD7" w:rsidRPr="00BA3A56">
        <w:t xml:space="preserve">muu tegevuse </w:t>
      </w:r>
      <w:r w:rsidR="00575763" w:rsidRPr="00BA3A56">
        <w:t xml:space="preserve">teatise esitaja on ettenähtud tähtpäevaks selle tegevusega seoses need muudatused teinud, mille tegemise vajadusest on </w:t>
      </w:r>
      <w:proofErr w:type="spellStart"/>
      <w:r w:rsidR="006E7D81" w:rsidRPr="00BA3A56">
        <w:t>MaRu</w:t>
      </w:r>
      <w:proofErr w:type="spellEnd"/>
      <w:r w:rsidR="00575763" w:rsidRPr="00BA3A56">
        <w:t xml:space="preserve"> teavitanud.</w:t>
      </w:r>
    </w:p>
    <w:p w14:paraId="0EB672F3" w14:textId="285DB049" w:rsidR="00575763" w:rsidRPr="00BA3A56" w:rsidRDefault="00575763" w:rsidP="008F370B">
      <w:pPr>
        <w:jc w:val="both"/>
      </w:pPr>
    </w:p>
    <w:p w14:paraId="468FC111" w14:textId="54562D9E" w:rsidR="004E4532" w:rsidRPr="00BA3A56" w:rsidRDefault="00D326B0" w:rsidP="00007DD7">
      <w:pPr>
        <w:shd w:val="clear" w:color="auto" w:fill="FFFFFF" w:themeFill="background1"/>
        <w:jc w:val="both"/>
      </w:pPr>
      <w:r w:rsidRPr="00BA3A56">
        <w:t>Paragrahvi</w:t>
      </w:r>
      <w:r w:rsidR="00EA09DD" w:rsidRPr="00BA3A56">
        <w:t xml:space="preserve"> 50</w:t>
      </w:r>
      <w:r w:rsidR="00EA09DD" w:rsidRPr="00BA3A56">
        <w:rPr>
          <w:vertAlign w:val="superscript"/>
        </w:rPr>
        <w:t>3</w:t>
      </w:r>
      <w:r w:rsidR="00EA09DD" w:rsidRPr="00BA3A56">
        <w:t xml:space="preserve"> lõike 7</w:t>
      </w:r>
      <w:r w:rsidR="00EA09DD" w:rsidRPr="00BA3A56">
        <w:rPr>
          <w:b/>
          <w:bCs/>
        </w:rPr>
        <w:t xml:space="preserve"> </w:t>
      </w:r>
      <w:r w:rsidR="00EA09DD" w:rsidRPr="00BA3A56">
        <w:t>kohaselt</w:t>
      </w:r>
      <w:r w:rsidR="00520F52" w:rsidRPr="00BA3A56">
        <w:t xml:space="preserve"> lõike 4 punktides 3–5 sätestatud juhtudel esitab </w:t>
      </w:r>
      <w:proofErr w:type="spellStart"/>
      <w:r w:rsidR="006E7D81" w:rsidRPr="00BA3A56">
        <w:t>MaRu</w:t>
      </w:r>
      <w:proofErr w:type="spellEnd"/>
      <w:r w:rsidR="00520F52" w:rsidRPr="00BA3A56">
        <w:t xml:space="preserve"> muu tegevuse teatise samades punktides nimetatud asutustele ja isikutele kooskõlastamiseks või arvamuse andmiseks. </w:t>
      </w:r>
    </w:p>
    <w:p w14:paraId="018889F7" w14:textId="77777777" w:rsidR="00EA09DD" w:rsidRPr="00BA3A56" w:rsidRDefault="00EA09DD" w:rsidP="008F370B">
      <w:pPr>
        <w:jc w:val="both"/>
      </w:pPr>
    </w:p>
    <w:p w14:paraId="0545421D" w14:textId="5F9358E0" w:rsidR="00EA09DD" w:rsidRPr="00BA3A56" w:rsidRDefault="00D326B0" w:rsidP="008F370B">
      <w:pPr>
        <w:jc w:val="both"/>
      </w:pPr>
      <w:r w:rsidRPr="00BA3A56">
        <w:t>Paragrahvi</w:t>
      </w:r>
      <w:r w:rsidR="00EA09DD" w:rsidRPr="00BA3A56">
        <w:t xml:space="preserve"> 50</w:t>
      </w:r>
      <w:r w:rsidR="00EA09DD" w:rsidRPr="00BA3A56">
        <w:rPr>
          <w:vertAlign w:val="superscript"/>
        </w:rPr>
        <w:t>3</w:t>
      </w:r>
      <w:r w:rsidR="00EA09DD" w:rsidRPr="00BA3A56">
        <w:t xml:space="preserve"> lõike 8</w:t>
      </w:r>
      <w:r w:rsidR="00EA09DD" w:rsidRPr="00BA3A56">
        <w:rPr>
          <w:b/>
          <w:bCs/>
        </w:rPr>
        <w:t xml:space="preserve"> </w:t>
      </w:r>
      <w:r w:rsidR="00EA09DD" w:rsidRPr="00BA3A56">
        <w:t>kohaselt</w:t>
      </w:r>
      <w:r w:rsidR="00083499" w:rsidRPr="00BA3A56">
        <w:t xml:space="preserve"> loetakse maaparandussüsteemi mõjutava muu tegevuse teatis </w:t>
      </w:r>
      <w:proofErr w:type="spellStart"/>
      <w:r w:rsidR="00083499" w:rsidRPr="00BA3A56">
        <w:t>kooskõlastaja</w:t>
      </w:r>
      <w:proofErr w:type="spellEnd"/>
      <w:r w:rsidR="00083499" w:rsidRPr="00BA3A56">
        <w:t xml:space="preserve"> poolt vaikimisi kooskõlastatuks, kui lõike 4 punktide 3–5 </w:t>
      </w:r>
      <w:r w:rsidR="00C94853" w:rsidRPr="00BA3A56">
        <w:t xml:space="preserve">kohane </w:t>
      </w:r>
      <w:r w:rsidR="00083499" w:rsidRPr="00BA3A56">
        <w:t>kooskõlastus või arvamus ei ole laekunud kümne päeva jooksul nimetatud teatise saamisest arvates, välja arvatud juhul, kui seaduses on sätestatud pikem tähtaeg või tähtaja pikendamist on põhjendatult taotletud.</w:t>
      </w:r>
    </w:p>
    <w:p w14:paraId="72ED19A8" w14:textId="77777777" w:rsidR="00EA09DD" w:rsidRPr="00BA3A56" w:rsidRDefault="00EA09DD" w:rsidP="008F370B">
      <w:pPr>
        <w:jc w:val="both"/>
      </w:pPr>
    </w:p>
    <w:p w14:paraId="0C934E86" w14:textId="1D9BD763" w:rsidR="00594850" w:rsidRPr="00BA3A56" w:rsidRDefault="00D326B0" w:rsidP="008F370B">
      <w:pPr>
        <w:jc w:val="both"/>
      </w:pPr>
      <w:r w:rsidRPr="00BA3A56">
        <w:t>Paragrahvi</w:t>
      </w:r>
      <w:r w:rsidR="004E4532" w:rsidRPr="00BA3A56">
        <w:t xml:space="preserve"> 50</w:t>
      </w:r>
      <w:r w:rsidR="004E4532" w:rsidRPr="00BA3A56">
        <w:rPr>
          <w:vertAlign w:val="superscript"/>
        </w:rPr>
        <w:t>3</w:t>
      </w:r>
      <w:r w:rsidR="004E4532" w:rsidRPr="00BA3A56">
        <w:t xml:space="preserve"> lõi</w:t>
      </w:r>
      <w:r w:rsidR="00EF4490" w:rsidRPr="00BA3A56">
        <w:t>k</w:t>
      </w:r>
      <w:r w:rsidR="004E4532" w:rsidRPr="00BA3A56">
        <w:t xml:space="preserve">e </w:t>
      </w:r>
      <w:r w:rsidR="006807B5" w:rsidRPr="00BA3A56">
        <w:t>9</w:t>
      </w:r>
      <w:r w:rsidR="006807B5" w:rsidRPr="00BA3A56">
        <w:rPr>
          <w:b/>
          <w:bCs/>
        </w:rPr>
        <w:t xml:space="preserve"> </w:t>
      </w:r>
      <w:r w:rsidR="00EF4490" w:rsidRPr="00BA3A56">
        <w:t xml:space="preserve">kohaselt annab </w:t>
      </w:r>
      <w:proofErr w:type="spellStart"/>
      <w:r w:rsidR="006E7D81" w:rsidRPr="00BA3A56">
        <w:t>MaRu</w:t>
      </w:r>
      <w:proofErr w:type="spellEnd"/>
      <w:r w:rsidR="00EF4490" w:rsidRPr="00BA3A56">
        <w:t xml:space="preserve"> </w:t>
      </w:r>
      <w:r w:rsidR="00C94853" w:rsidRPr="00BA3A56">
        <w:t>nõusoleku</w:t>
      </w:r>
      <w:r w:rsidR="00EF4490" w:rsidRPr="00BA3A56">
        <w:t xml:space="preserve"> haldusaktina</w:t>
      </w:r>
      <w:r w:rsidR="009144CF" w:rsidRPr="00BA3A56">
        <w:t>, kui on vaja maaparandussüsteem rekonstrueerida</w:t>
      </w:r>
      <w:r w:rsidR="00C94853" w:rsidRPr="00BA3A56">
        <w:t xml:space="preserve"> või uuendada,</w:t>
      </w:r>
      <w:r w:rsidR="009144CF" w:rsidRPr="00BA3A56">
        <w:t xml:space="preserve"> </w:t>
      </w:r>
      <w:r w:rsidR="00C94853" w:rsidRPr="00BA3A56">
        <w:t xml:space="preserve">muu tegevuse teatis </w:t>
      </w:r>
      <w:r w:rsidR="009144CF" w:rsidRPr="00BA3A56">
        <w:t>kooskõlastada pädeva asutusega</w:t>
      </w:r>
      <w:r w:rsidR="00C94853" w:rsidRPr="00BA3A56">
        <w:t>,</w:t>
      </w:r>
      <w:r w:rsidR="009144CF" w:rsidRPr="00BA3A56">
        <w:t xml:space="preserve"> esitada </w:t>
      </w:r>
      <w:r w:rsidR="00C94853" w:rsidRPr="00BA3A56">
        <w:t xml:space="preserve">muu tegevuse teatis </w:t>
      </w:r>
      <w:r w:rsidR="009144CF" w:rsidRPr="00BA3A56">
        <w:t>arvamuse avaldamiseks asutusele või isikule, kelle huve maaparandussüsteemi mõjutav muu tegevus võib mõjutada</w:t>
      </w:r>
      <w:r w:rsidR="00C94853" w:rsidRPr="00BA3A56">
        <w:t xml:space="preserve">, </w:t>
      </w:r>
      <w:r w:rsidR="00594850" w:rsidRPr="00BA3A56">
        <w:t xml:space="preserve">kaasata kinnisasja omanik või </w:t>
      </w:r>
      <w:r w:rsidR="00594850" w:rsidRPr="00BA3A56">
        <w:lastRenderedPageBreak/>
        <w:t xml:space="preserve">kinnisasjaga piirneva kinnisasja omanik </w:t>
      </w:r>
      <w:r w:rsidR="009144CF" w:rsidRPr="00BA3A56">
        <w:t xml:space="preserve">või kui </w:t>
      </w:r>
      <w:r w:rsidR="00594850" w:rsidRPr="00BA3A56">
        <w:t>kavandatavale</w:t>
      </w:r>
      <w:r w:rsidR="009144CF" w:rsidRPr="00BA3A56">
        <w:t xml:space="preserve"> tegevusele on vaja esitada </w:t>
      </w:r>
      <w:proofErr w:type="spellStart"/>
      <w:r w:rsidR="00C94853" w:rsidRPr="00BA3A56">
        <w:t>kõrvaltingimusi</w:t>
      </w:r>
      <w:proofErr w:type="spellEnd"/>
      <w:r w:rsidR="009144CF" w:rsidRPr="00BA3A56">
        <w:t xml:space="preserve">. </w:t>
      </w:r>
    </w:p>
    <w:p w14:paraId="7A1264AE" w14:textId="77777777" w:rsidR="00594850" w:rsidRPr="00BA3A56" w:rsidRDefault="00594850" w:rsidP="008F370B">
      <w:pPr>
        <w:jc w:val="both"/>
      </w:pPr>
    </w:p>
    <w:p w14:paraId="27691385" w14:textId="25CD0763" w:rsidR="00997441" w:rsidRPr="00BA3A56" w:rsidRDefault="00D326B0" w:rsidP="00997441">
      <w:pPr>
        <w:jc w:val="both"/>
      </w:pPr>
      <w:r w:rsidRPr="00BA3A56">
        <w:t>Paragrahvi</w:t>
      </w:r>
      <w:r w:rsidR="00997441" w:rsidRPr="00BA3A56">
        <w:t xml:space="preserve"> 50</w:t>
      </w:r>
      <w:r w:rsidR="00997441" w:rsidRPr="00BA3A56">
        <w:rPr>
          <w:vertAlign w:val="superscript"/>
        </w:rPr>
        <w:t>3</w:t>
      </w:r>
      <w:r w:rsidR="00997441" w:rsidRPr="00BA3A56">
        <w:t xml:space="preserve"> lõike 10</w:t>
      </w:r>
      <w:r w:rsidR="00997441" w:rsidRPr="00BA3A56">
        <w:rPr>
          <w:b/>
          <w:bCs/>
        </w:rPr>
        <w:t xml:space="preserve"> </w:t>
      </w:r>
      <w:r w:rsidR="00997441" w:rsidRPr="00BA3A56">
        <w:t xml:space="preserve">kohaselt annab </w:t>
      </w:r>
      <w:proofErr w:type="spellStart"/>
      <w:r w:rsidR="006E7D81" w:rsidRPr="00BA3A56">
        <w:t>MaRu</w:t>
      </w:r>
      <w:proofErr w:type="spellEnd"/>
      <w:r w:rsidR="00997441" w:rsidRPr="00BA3A56">
        <w:t xml:space="preserve"> nõusoleku maaparandussüsteemi mõjutava muu tegevuse</w:t>
      </w:r>
      <w:r w:rsidR="00D25CB7" w:rsidRPr="00BA3A56">
        <w:t>ga alust</w:t>
      </w:r>
      <w:r w:rsidR="00111546" w:rsidRPr="00BA3A56">
        <w:t>a</w:t>
      </w:r>
      <w:r w:rsidR="00D25CB7" w:rsidRPr="00BA3A56">
        <w:t>miseks</w:t>
      </w:r>
      <w:r w:rsidR="00997441" w:rsidRPr="00BA3A56">
        <w:t>, kui see ei kahjusta maaparandussüsteemi, takista maaparandussüsteemi nõuetekohast toimimist ega eesvoolul nõuetekohase hoiutöö tegemist.</w:t>
      </w:r>
    </w:p>
    <w:p w14:paraId="25CCE4C2" w14:textId="77777777" w:rsidR="00997441" w:rsidRPr="00BA3A56" w:rsidRDefault="00997441" w:rsidP="00997441">
      <w:pPr>
        <w:jc w:val="both"/>
      </w:pPr>
    </w:p>
    <w:p w14:paraId="2F31A580" w14:textId="291F0FFC" w:rsidR="00997441" w:rsidRPr="00BA3A56" w:rsidRDefault="00D326B0" w:rsidP="00997441">
      <w:pPr>
        <w:shd w:val="clear" w:color="auto" w:fill="FFFFFF" w:themeFill="background1"/>
        <w:jc w:val="both"/>
      </w:pPr>
      <w:r w:rsidRPr="00BA3A56">
        <w:t>Paragrahvi</w:t>
      </w:r>
      <w:r w:rsidR="00997441" w:rsidRPr="00BA3A56">
        <w:t xml:space="preserve"> 50</w:t>
      </w:r>
      <w:r w:rsidR="00997441" w:rsidRPr="00BA3A56">
        <w:rPr>
          <w:vertAlign w:val="superscript"/>
        </w:rPr>
        <w:t>3</w:t>
      </w:r>
      <w:r w:rsidR="00997441" w:rsidRPr="00BA3A56">
        <w:t xml:space="preserve"> lõike 11</w:t>
      </w:r>
      <w:r w:rsidR="00997441" w:rsidRPr="00BA3A56">
        <w:rPr>
          <w:b/>
          <w:bCs/>
        </w:rPr>
        <w:t xml:space="preserve"> </w:t>
      </w:r>
      <w:r w:rsidR="00997441" w:rsidRPr="00BA3A56">
        <w:t xml:space="preserve">kohaselt </w:t>
      </w:r>
      <w:r w:rsidR="00126929" w:rsidRPr="00BA3A56">
        <w:t xml:space="preserve">keeldub </w:t>
      </w:r>
      <w:proofErr w:type="spellStart"/>
      <w:r w:rsidR="006E7D81" w:rsidRPr="00BA3A56">
        <w:t>MaRu</w:t>
      </w:r>
      <w:proofErr w:type="spellEnd"/>
      <w:r w:rsidR="00997441" w:rsidRPr="00BA3A56">
        <w:t xml:space="preserve"> maaparandussüsteemi </w:t>
      </w:r>
      <w:r w:rsidR="00404152" w:rsidRPr="00BA3A56">
        <w:t xml:space="preserve">mõjutava  muu  tegevusega alustamiseks </w:t>
      </w:r>
      <w:r w:rsidR="00997441" w:rsidRPr="00BA3A56">
        <w:t>nõusoleku andmisest, kui seda tegevust ei ole võimalik teha selliselt, et see tagaks maaparandussüsteemi nõuetekohase toimimise.</w:t>
      </w:r>
    </w:p>
    <w:p w14:paraId="3BBB6B5E" w14:textId="1EA6FE23" w:rsidR="00997441" w:rsidRPr="00BA3A56" w:rsidRDefault="00997441" w:rsidP="00997441">
      <w:pPr>
        <w:jc w:val="both"/>
      </w:pPr>
    </w:p>
    <w:p w14:paraId="5F09A066" w14:textId="37481E33" w:rsidR="004E4532" w:rsidRPr="00BA3A56" w:rsidRDefault="00D326B0" w:rsidP="008F370B">
      <w:pPr>
        <w:jc w:val="both"/>
      </w:pPr>
      <w:r w:rsidRPr="00BA3A56">
        <w:t>Paragrahvi</w:t>
      </w:r>
      <w:r w:rsidR="00997441" w:rsidRPr="00BA3A56">
        <w:t xml:space="preserve"> 50</w:t>
      </w:r>
      <w:r w:rsidR="00997441" w:rsidRPr="00BA3A56">
        <w:rPr>
          <w:vertAlign w:val="superscript"/>
        </w:rPr>
        <w:t>3</w:t>
      </w:r>
      <w:r w:rsidR="00997441" w:rsidRPr="00BA3A56">
        <w:t xml:space="preserve"> lõike 12</w:t>
      </w:r>
      <w:r w:rsidR="00997441" w:rsidRPr="00BA3A56">
        <w:rPr>
          <w:b/>
          <w:bCs/>
        </w:rPr>
        <w:t xml:space="preserve"> </w:t>
      </w:r>
      <w:r w:rsidR="00997441" w:rsidRPr="00BA3A56">
        <w:t xml:space="preserve">kohaselt </w:t>
      </w:r>
      <w:r w:rsidR="00243A83" w:rsidRPr="00BA3A56">
        <w:t xml:space="preserve">annab </w:t>
      </w:r>
      <w:proofErr w:type="spellStart"/>
      <w:r w:rsidR="006E7D81" w:rsidRPr="00BA3A56">
        <w:t>MaRu</w:t>
      </w:r>
      <w:proofErr w:type="spellEnd"/>
      <w:r w:rsidR="00243A83" w:rsidRPr="00BA3A56">
        <w:t xml:space="preserve"> </w:t>
      </w:r>
      <w:r w:rsidR="0090699F" w:rsidRPr="00BA3A56">
        <w:t xml:space="preserve">üldjuhul </w:t>
      </w:r>
      <w:r w:rsidR="00997441" w:rsidRPr="00BA3A56">
        <w:t>haldusakt</w:t>
      </w:r>
      <w:r w:rsidR="00243A83" w:rsidRPr="00BA3A56">
        <w:t>i</w:t>
      </w:r>
      <w:r w:rsidR="00997441" w:rsidRPr="00BA3A56">
        <w:t xml:space="preserve"> </w:t>
      </w:r>
      <w:r w:rsidR="00243A83" w:rsidRPr="00BA3A56">
        <w:t xml:space="preserve">või keeldub selle andmisest </w:t>
      </w:r>
      <w:r w:rsidR="009144CF" w:rsidRPr="00BA3A56">
        <w:t>30 päeva jooksul</w:t>
      </w:r>
      <w:r w:rsidR="00243A83" w:rsidRPr="00BA3A56">
        <w:t xml:space="preserve"> </w:t>
      </w:r>
      <w:r w:rsidR="00007DD7" w:rsidRPr="00BA3A56">
        <w:t xml:space="preserve">asjakohase </w:t>
      </w:r>
      <w:r w:rsidR="00243A83" w:rsidRPr="00BA3A56">
        <w:t>muu tegevuse teatise saamisest</w:t>
      </w:r>
      <w:r w:rsidR="00111546" w:rsidRPr="00BA3A56">
        <w:t xml:space="preserve"> arvates</w:t>
      </w:r>
      <w:r w:rsidR="00243A83" w:rsidRPr="00BA3A56">
        <w:t xml:space="preserve">. </w:t>
      </w:r>
      <w:r w:rsidR="00B7449A" w:rsidRPr="00BA3A56">
        <w:t>Erinevus kehtiva regulatsiooni loa andmise aja osas</w:t>
      </w:r>
      <w:r w:rsidR="00243A83" w:rsidRPr="00BA3A56">
        <w:t xml:space="preserve"> (</w:t>
      </w:r>
      <w:r w:rsidR="00111546" w:rsidRPr="00BA3A56">
        <w:t>kümme</w:t>
      </w:r>
      <w:r w:rsidR="00243A83" w:rsidRPr="00BA3A56">
        <w:t xml:space="preserve"> päeva)</w:t>
      </w:r>
      <w:r w:rsidR="00B7449A" w:rsidRPr="00BA3A56">
        <w:t xml:space="preserve"> tuleneb sellest, et kui on vajalik kaasata muid isikuid või esitada teatis kooskõlastamiseks teistele asutustele, siis üksnes teiselt asutuse</w:t>
      </w:r>
      <w:r w:rsidR="00DD372E" w:rsidRPr="00BA3A56">
        <w:t>lt</w:t>
      </w:r>
      <w:r w:rsidR="00B7449A" w:rsidRPr="00BA3A56">
        <w:t xml:space="preserve"> kooskõlastamise saamise aeg on kümme päeva</w:t>
      </w:r>
      <w:r w:rsidR="009144CF" w:rsidRPr="00BA3A56">
        <w:t xml:space="preserve"> </w:t>
      </w:r>
      <w:r w:rsidR="004E4532" w:rsidRPr="00BA3A56">
        <w:t>(</w:t>
      </w:r>
      <w:r w:rsidR="00DD372E" w:rsidRPr="00BA3A56">
        <w:t>kehtiv</w:t>
      </w:r>
      <w:r w:rsidR="00111546" w:rsidRPr="00BA3A56">
        <w:t>a</w:t>
      </w:r>
      <w:r w:rsidR="00DD372E" w:rsidRPr="00BA3A56">
        <w:t xml:space="preserve"> </w:t>
      </w:r>
      <w:proofErr w:type="spellStart"/>
      <w:r w:rsidR="00111546" w:rsidRPr="00BA3A56">
        <w:t>MaaParS</w:t>
      </w:r>
      <w:proofErr w:type="spellEnd"/>
      <w:r w:rsidR="00111546" w:rsidRPr="00BA3A56">
        <w:t xml:space="preserve">-i </w:t>
      </w:r>
      <w:r w:rsidR="004E4532" w:rsidRPr="00BA3A56">
        <w:t>§ 47 lg 10, § 48 lg 10, § 50 lg 7</w:t>
      </w:r>
      <w:r w:rsidR="00243A83" w:rsidRPr="00BA3A56">
        <w:t xml:space="preserve"> ja </w:t>
      </w:r>
      <w:r w:rsidR="004E4532" w:rsidRPr="00BA3A56">
        <w:t>§ 51 lg 9)</w:t>
      </w:r>
      <w:r w:rsidR="009144CF" w:rsidRPr="00BA3A56">
        <w:t>.</w:t>
      </w:r>
      <w:r w:rsidR="00243A83" w:rsidRPr="00BA3A56">
        <w:t xml:space="preserve"> Kehtivas </w:t>
      </w:r>
      <w:r w:rsidR="00111546" w:rsidRPr="00BA3A56">
        <w:t>maaparandus</w:t>
      </w:r>
      <w:r w:rsidR="00243A83" w:rsidRPr="00BA3A56">
        <w:t>seaduses ei olnud selle ajaga arvestatud.</w:t>
      </w:r>
    </w:p>
    <w:p w14:paraId="4D827D0F" w14:textId="77777777" w:rsidR="00997441" w:rsidRPr="00BA3A56" w:rsidRDefault="00997441" w:rsidP="008F370B">
      <w:pPr>
        <w:jc w:val="both"/>
      </w:pPr>
    </w:p>
    <w:p w14:paraId="500AF0B8" w14:textId="64BB4EEF" w:rsidR="00997441" w:rsidRPr="00BA3A56" w:rsidRDefault="00D326B0" w:rsidP="008F370B">
      <w:pPr>
        <w:jc w:val="both"/>
      </w:pPr>
      <w:r w:rsidRPr="00BA3A56">
        <w:t>Paragrahvi</w:t>
      </w:r>
      <w:r w:rsidR="00997441" w:rsidRPr="00BA3A56">
        <w:t xml:space="preserve"> 50</w:t>
      </w:r>
      <w:r w:rsidR="00997441" w:rsidRPr="00BA3A56">
        <w:rPr>
          <w:vertAlign w:val="superscript"/>
        </w:rPr>
        <w:t>3</w:t>
      </w:r>
      <w:r w:rsidR="00997441" w:rsidRPr="00BA3A56">
        <w:t xml:space="preserve"> lõike 13</w:t>
      </w:r>
      <w:r w:rsidR="00997441" w:rsidRPr="00BA3A56">
        <w:rPr>
          <w:b/>
          <w:bCs/>
        </w:rPr>
        <w:t xml:space="preserve"> </w:t>
      </w:r>
      <w:r w:rsidR="00997441" w:rsidRPr="00BA3A56">
        <w:t xml:space="preserve">kohaselt </w:t>
      </w:r>
      <w:r w:rsidR="00243A83" w:rsidRPr="00BA3A56">
        <w:t xml:space="preserve">annab </w:t>
      </w:r>
      <w:proofErr w:type="spellStart"/>
      <w:r w:rsidR="006E7D81" w:rsidRPr="00BA3A56">
        <w:t>MaRu</w:t>
      </w:r>
      <w:proofErr w:type="spellEnd"/>
      <w:r w:rsidR="00243A83" w:rsidRPr="00BA3A56">
        <w:t xml:space="preserve"> haldusakti või keeldub selle andmisest </w:t>
      </w:r>
      <w:r w:rsidR="00997441" w:rsidRPr="00BA3A56">
        <w:t>lisavee juhtimise</w:t>
      </w:r>
      <w:r w:rsidR="0090699F" w:rsidRPr="00BA3A56">
        <w:t xml:space="preserve"> kavandamise</w:t>
      </w:r>
      <w:r w:rsidR="00997441" w:rsidRPr="00BA3A56">
        <w:t xml:space="preserve"> korral 60 päeva jooksul</w:t>
      </w:r>
      <w:r w:rsidR="00243A83" w:rsidRPr="00BA3A56">
        <w:t xml:space="preserve"> (</w:t>
      </w:r>
      <w:r w:rsidR="00C41704" w:rsidRPr="00BA3A56">
        <w:t>kehtiv</w:t>
      </w:r>
      <w:r w:rsidR="00645E54" w:rsidRPr="00BA3A56">
        <w:t>a</w:t>
      </w:r>
      <w:r w:rsidR="00C41704" w:rsidRPr="00BA3A56">
        <w:t xml:space="preserve"> </w:t>
      </w:r>
      <w:proofErr w:type="spellStart"/>
      <w:r w:rsidR="00645E54" w:rsidRPr="00BA3A56">
        <w:t>MaaParS</w:t>
      </w:r>
      <w:proofErr w:type="spellEnd"/>
      <w:r w:rsidR="00645E54" w:rsidRPr="00BA3A56">
        <w:t xml:space="preserve">-i </w:t>
      </w:r>
      <w:r w:rsidR="00243A83" w:rsidRPr="00BA3A56">
        <w:t>§ 53 lg 6 )</w:t>
      </w:r>
      <w:r w:rsidR="00E22AD7" w:rsidRPr="00BA3A56">
        <w:t>.</w:t>
      </w:r>
    </w:p>
    <w:p w14:paraId="0F5B4D3D" w14:textId="77777777" w:rsidR="004E4532" w:rsidRPr="00BA3A56" w:rsidRDefault="004E4532" w:rsidP="008F370B">
      <w:pPr>
        <w:jc w:val="both"/>
        <w:rPr>
          <w:vertAlign w:val="superscript"/>
        </w:rPr>
      </w:pPr>
    </w:p>
    <w:p w14:paraId="577AB210" w14:textId="26780773" w:rsidR="00B75839" w:rsidRPr="00BA3A56" w:rsidRDefault="004E4532" w:rsidP="008F370B">
      <w:pPr>
        <w:jc w:val="both"/>
        <w:rPr>
          <w:b/>
          <w:bCs/>
        </w:rPr>
      </w:pPr>
      <w:r w:rsidRPr="00BA3A56">
        <w:rPr>
          <w:b/>
          <w:bCs/>
        </w:rPr>
        <w:t>Paragrahv</w:t>
      </w:r>
      <w:r w:rsidR="00133113" w:rsidRPr="00BA3A56">
        <w:rPr>
          <w:b/>
          <w:bCs/>
        </w:rPr>
        <w:t xml:space="preserve">i </w:t>
      </w:r>
      <w:r w:rsidRPr="00BA3A56">
        <w:rPr>
          <w:b/>
          <w:bCs/>
        </w:rPr>
        <w:t>50</w:t>
      </w:r>
      <w:r w:rsidRPr="00BA3A56">
        <w:rPr>
          <w:b/>
          <w:bCs/>
          <w:vertAlign w:val="superscript"/>
        </w:rPr>
        <w:t>4</w:t>
      </w:r>
      <w:r w:rsidRPr="00BA3A56">
        <w:rPr>
          <w:b/>
          <w:bCs/>
        </w:rPr>
        <w:t xml:space="preserve"> </w:t>
      </w:r>
      <w:r w:rsidR="00B75839" w:rsidRPr="00BA3A56">
        <w:t xml:space="preserve">on koondatud maaparandussüsteemi </w:t>
      </w:r>
      <w:r w:rsidR="00243336" w:rsidRPr="00BA3A56">
        <w:t xml:space="preserve">mõjutava  muu  tegevusega alustamisele </w:t>
      </w:r>
      <w:r w:rsidR="00B75839" w:rsidRPr="00BA3A56">
        <w:t xml:space="preserve">nõusoleku </w:t>
      </w:r>
      <w:r w:rsidR="008A79FD" w:rsidRPr="00BA3A56">
        <w:t xml:space="preserve">saamiseks </w:t>
      </w:r>
      <w:r w:rsidR="00B75839" w:rsidRPr="00BA3A56">
        <w:t xml:space="preserve">maaparandussüsteemi uuendamist ja rekonstrueerimist puudutavad sätted. </w:t>
      </w:r>
    </w:p>
    <w:p w14:paraId="6D9519F6" w14:textId="77777777" w:rsidR="002E3651" w:rsidRPr="00BA3A56" w:rsidRDefault="002E3651" w:rsidP="008F370B">
      <w:pPr>
        <w:jc w:val="both"/>
        <w:rPr>
          <w:b/>
          <w:bCs/>
        </w:rPr>
      </w:pPr>
    </w:p>
    <w:p w14:paraId="3D0B550A" w14:textId="5B4FB34A" w:rsidR="00045B12" w:rsidRPr="00BA3A56" w:rsidRDefault="00D326B0" w:rsidP="00045B12">
      <w:pPr>
        <w:jc w:val="both"/>
      </w:pPr>
      <w:r w:rsidRPr="00BA3A56">
        <w:t>Paragrahvi</w:t>
      </w:r>
      <w:r w:rsidR="00B75839" w:rsidRPr="00BA3A56">
        <w:t xml:space="preserve"> 50</w:t>
      </w:r>
      <w:r w:rsidR="00B75839" w:rsidRPr="00BA3A56">
        <w:rPr>
          <w:vertAlign w:val="superscript"/>
        </w:rPr>
        <w:t>4</w:t>
      </w:r>
      <w:r w:rsidR="00B75839" w:rsidRPr="00BA3A56">
        <w:t xml:space="preserve"> lõikes</w:t>
      </w:r>
      <w:r w:rsidR="00FF2514" w:rsidRPr="00BA3A56">
        <w:t>s</w:t>
      </w:r>
      <w:r w:rsidR="00AA6C94" w:rsidRPr="00BA3A56">
        <w:t>e</w:t>
      </w:r>
      <w:r w:rsidR="00B75839" w:rsidRPr="00BA3A56">
        <w:t xml:space="preserve"> 1</w:t>
      </w:r>
      <w:r w:rsidR="00B75839" w:rsidRPr="00BA3A56">
        <w:rPr>
          <w:b/>
          <w:bCs/>
        </w:rPr>
        <w:t xml:space="preserve"> </w:t>
      </w:r>
      <w:r w:rsidR="00FF2514" w:rsidRPr="00BA3A56">
        <w:t>on toodud üle</w:t>
      </w:r>
      <w:r w:rsidR="00FF2514" w:rsidRPr="00BA3A56">
        <w:rPr>
          <w:b/>
          <w:bCs/>
        </w:rPr>
        <w:t xml:space="preserve"> </w:t>
      </w:r>
      <w:proofErr w:type="spellStart"/>
      <w:r w:rsidR="00645E54" w:rsidRPr="00BA3A56">
        <w:t>MaaParS</w:t>
      </w:r>
      <w:proofErr w:type="spellEnd"/>
      <w:r w:rsidR="00645E54" w:rsidRPr="00BA3A56">
        <w:t>-i</w:t>
      </w:r>
      <w:r w:rsidR="00645E54" w:rsidRPr="00BA3A56">
        <w:rPr>
          <w:b/>
          <w:bCs/>
        </w:rPr>
        <w:t xml:space="preserve"> </w:t>
      </w:r>
      <w:r w:rsidR="00FF2514" w:rsidRPr="00BA3A56">
        <w:t xml:space="preserve">§ 51 lõikes 5 </w:t>
      </w:r>
      <w:r w:rsidR="00645E54" w:rsidRPr="00BA3A56">
        <w:t xml:space="preserve">sätestatud </w:t>
      </w:r>
      <w:r w:rsidR="00FF2514" w:rsidRPr="00BA3A56">
        <w:t>põhimõte</w:t>
      </w:r>
      <w:r w:rsidR="00045B12" w:rsidRPr="00BA3A56">
        <w:t xml:space="preserve">. Kui kavandatava maaparandussüsteemi mõjutava muu tegevusega kahjustatakse maaparandussüsteemi või takistatakse selle nõuetekohast toimimist, siis kooskõlastab </w:t>
      </w:r>
      <w:proofErr w:type="spellStart"/>
      <w:r w:rsidR="00EF2AC1" w:rsidRPr="00BA3A56">
        <w:t>MaRu</w:t>
      </w:r>
      <w:proofErr w:type="spellEnd"/>
      <w:r w:rsidR="00045B12" w:rsidRPr="00BA3A56">
        <w:t xml:space="preserve"> nimetatud tegevuse tingimusel, et maaparandussüsteemi osa, mis jääb kavandatava tegevuse</w:t>
      </w:r>
      <w:r w:rsidR="00645E54" w:rsidRPr="00BA3A56">
        <w:t>ga hõlmatud maa-</w:t>
      </w:r>
      <w:r w:rsidR="00045B12" w:rsidRPr="00BA3A56">
        <w:t>alalt välja, rekonstrueeritakse etteantud tähtpäevaks iseseisvalt toimivaks (maaparandussüsteem rekonstrueeritakse muule tegevusele kohaseks) ning maaparandussüsteemide registrisse ja kitsenduste kaardile tehakse asjakohane muudatus (punkt 1) või</w:t>
      </w:r>
      <w:r w:rsidR="005C092D" w:rsidRPr="00BA3A56">
        <w:t xml:space="preserve"> </w:t>
      </w:r>
      <w:r w:rsidR="00045B12" w:rsidRPr="00BA3A56">
        <w:t>maaparandussüsteemi osa, mis jääb kavandatava tegevuse</w:t>
      </w:r>
      <w:r w:rsidR="00645E54" w:rsidRPr="00BA3A56">
        <w:t xml:space="preserve">ga hõlmatud </w:t>
      </w:r>
      <w:r w:rsidR="00045B12" w:rsidRPr="00BA3A56">
        <w:t xml:space="preserve"> </w:t>
      </w:r>
      <w:r w:rsidR="00645E54" w:rsidRPr="00BA3A56">
        <w:t>maa-</w:t>
      </w:r>
      <w:r w:rsidR="00045B12" w:rsidRPr="00BA3A56">
        <w:t>alale, jäetakse toimima koos ülejäänud maaparandussüsteemi osaga (muu tegevus kohandatakse maaparandussüsteemile sobivaks) ning kehtima jääb käesolevast seadusest tulenev maaparandushoiu kohustus (punkt 2).</w:t>
      </w:r>
      <w:r w:rsidR="00FF2514" w:rsidRPr="00BA3A56">
        <w:t xml:space="preserve"> Selline põhimõte oli </w:t>
      </w:r>
      <w:r w:rsidR="00E3073E" w:rsidRPr="00BA3A56">
        <w:t xml:space="preserve">seni </w:t>
      </w:r>
      <w:r w:rsidR="00FF2514" w:rsidRPr="00BA3A56">
        <w:t xml:space="preserve">sätestatud üksnes </w:t>
      </w:r>
      <w:r w:rsidR="00994952" w:rsidRPr="00BA3A56">
        <w:t>kinnisasja sihtotstarbe muutmise korral, kuid</w:t>
      </w:r>
      <w:r w:rsidR="00FF2514" w:rsidRPr="00BA3A56">
        <w:t xml:space="preserve"> sama põhimõte </w:t>
      </w:r>
      <w:r w:rsidR="00994952" w:rsidRPr="00BA3A56">
        <w:t>on oluline</w:t>
      </w:r>
      <w:r w:rsidR="00FF2514" w:rsidRPr="00BA3A56">
        <w:t xml:space="preserve"> kõigi </w:t>
      </w:r>
      <w:r w:rsidR="00994952" w:rsidRPr="00BA3A56">
        <w:t>maaparandussüsteemi mõjutavate</w:t>
      </w:r>
      <w:r w:rsidR="008C7A07" w:rsidRPr="00BA3A56">
        <w:t xml:space="preserve"> muude</w:t>
      </w:r>
      <w:r w:rsidR="00FF2514" w:rsidRPr="00BA3A56">
        <w:t xml:space="preserve"> tegevuse juures.</w:t>
      </w:r>
      <w:r w:rsidR="006655AB" w:rsidRPr="00BA3A56">
        <w:rPr>
          <w:bCs/>
        </w:rPr>
        <w:t xml:space="preserve"> Näiteks, kui metsastatav või puittaimedega kaetav maaparandussüsteemi osa moodustab toimima jäetava drenaaži alaga ühtse terviku, siis puu juurtest tingitud kahjustuste vältimiseks tuleb maaparandussüsteem rekonstrueerida</w:t>
      </w:r>
      <w:r w:rsidR="008C7A07" w:rsidRPr="00BA3A56">
        <w:rPr>
          <w:bCs/>
        </w:rPr>
        <w:t>.</w:t>
      </w:r>
      <w:r w:rsidR="00645E54" w:rsidRPr="00BA3A56">
        <w:rPr>
          <w:bCs/>
        </w:rPr>
        <w:t xml:space="preserve"> </w:t>
      </w:r>
      <w:r w:rsidR="006655AB" w:rsidRPr="00BA3A56">
        <w:rPr>
          <w:bCs/>
        </w:rPr>
        <w:t>Mistahes tegevuse kavandamisel kinnisasjale, millel paikneb maaparandussüsteem, tuleb arvestada maaparandussüsteemi kui terviku toimimist. Vajaduse</w:t>
      </w:r>
      <w:r w:rsidR="00645E54" w:rsidRPr="00BA3A56">
        <w:rPr>
          <w:bCs/>
        </w:rPr>
        <w:t xml:space="preserve"> korral</w:t>
      </w:r>
      <w:r w:rsidR="006655AB" w:rsidRPr="00BA3A56">
        <w:rPr>
          <w:bCs/>
        </w:rPr>
        <w:t xml:space="preserve"> tuleb enne muu ehitise ehitamist, metsastamist või istandiku rajamist maaparandussüsteem rekonstrueerida selliselt, et alles jääv maaparandussüsteemi osa saaks jääda toimima. Näiteks kui muu ehitise alale jääb drenaažikollektor, siis võib sellisele alale muud ehitist rajada alles siis, kui on loodud võimalus liigvee ära juhtimiseks kas kollektori asukoha muutmisega või muul viisil. Kui </w:t>
      </w:r>
      <w:r w:rsidR="00645E54" w:rsidRPr="00BA3A56">
        <w:rPr>
          <w:bCs/>
        </w:rPr>
        <w:t xml:space="preserve">pärast </w:t>
      </w:r>
      <w:r w:rsidR="006655AB" w:rsidRPr="00BA3A56">
        <w:rPr>
          <w:bCs/>
        </w:rPr>
        <w:t xml:space="preserve">rekonstrueerimist mingil osal endisest maaparandussüsteemi alast ei ole enam maaparandussüsteemi  rajatisi, siis see ala ei toimi enam maaparandussüsteemina. Sellisel juhul ei ole </w:t>
      </w:r>
      <w:r w:rsidR="001023C8" w:rsidRPr="00BA3A56">
        <w:rPr>
          <w:bCs/>
        </w:rPr>
        <w:t>maaomanikul sellel</w:t>
      </w:r>
      <w:r w:rsidR="006655AB" w:rsidRPr="00BA3A56">
        <w:rPr>
          <w:bCs/>
        </w:rPr>
        <w:t xml:space="preserve"> alal ka maaparandushoiu kohustust</w:t>
      </w:r>
      <w:r w:rsidR="008C7A07" w:rsidRPr="00BA3A56">
        <w:rPr>
          <w:bCs/>
        </w:rPr>
        <w:t xml:space="preserve"> (punkt 1)</w:t>
      </w:r>
      <w:r w:rsidR="006655AB" w:rsidRPr="00BA3A56">
        <w:rPr>
          <w:bCs/>
        </w:rPr>
        <w:t xml:space="preserve">. </w:t>
      </w:r>
      <w:r w:rsidR="008C7A07" w:rsidRPr="00BA3A56">
        <w:rPr>
          <w:bCs/>
        </w:rPr>
        <w:t xml:space="preserve">Kui </w:t>
      </w:r>
      <w:r w:rsidR="008C7A07" w:rsidRPr="00BA3A56">
        <w:t xml:space="preserve">maaparandussüsteemi osa, mis jääb kavandatava tegevusega hõlmatud maa-alale, jäetakse </w:t>
      </w:r>
      <w:r w:rsidR="008C7A07" w:rsidRPr="00BA3A56">
        <w:lastRenderedPageBreak/>
        <w:t xml:space="preserve">toimima koos ülejäänud maaparandussüsteemi osaga, </w:t>
      </w:r>
      <w:r w:rsidR="00045B12" w:rsidRPr="00BA3A56">
        <w:t xml:space="preserve">peab </w:t>
      </w:r>
      <w:r w:rsidR="00935A72" w:rsidRPr="00BA3A56">
        <w:t xml:space="preserve">seal </w:t>
      </w:r>
      <w:r w:rsidR="008C7A07" w:rsidRPr="00BA3A56">
        <w:t>kehtima ka maaparandushoiu kohustus (punkt 2).</w:t>
      </w:r>
      <w:r w:rsidR="00045B12" w:rsidRPr="00BA3A56">
        <w:t xml:space="preserve"> </w:t>
      </w:r>
    </w:p>
    <w:p w14:paraId="7392A166" w14:textId="77777777" w:rsidR="00045B12" w:rsidRPr="00BA3A56" w:rsidRDefault="00045B12" w:rsidP="00045B12">
      <w:pPr>
        <w:jc w:val="both"/>
      </w:pPr>
    </w:p>
    <w:p w14:paraId="509BC7BA" w14:textId="0FC67F95" w:rsidR="00C0222E" w:rsidRPr="00BA3A56" w:rsidRDefault="00D326B0" w:rsidP="008F370B">
      <w:pPr>
        <w:jc w:val="both"/>
      </w:pPr>
      <w:r w:rsidRPr="00BA3A56">
        <w:t>Paragrahvi</w:t>
      </w:r>
      <w:r w:rsidR="004E4532" w:rsidRPr="00BA3A56">
        <w:t xml:space="preserve"> 50</w:t>
      </w:r>
      <w:r w:rsidR="004E4532" w:rsidRPr="00BA3A56">
        <w:rPr>
          <w:vertAlign w:val="superscript"/>
        </w:rPr>
        <w:t>4</w:t>
      </w:r>
      <w:r w:rsidR="004E4532" w:rsidRPr="00BA3A56">
        <w:t xml:space="preserve"> </w:t>
      </w:r>
      <w:r w:rsidR="00544B0E" w:rsidRPr="00BA3A56">
        <w:t xml:space="preserve">lõikega </w:t>
      </w:r>
      <w:r w:rsidR="004E4532" w:rsidRPr="00BA3A56">
        <w:t>2</w:t>
      </w:r>
      <w:r w:rsidR="004E4532" w:rsidRPr="00BA3A56">
        <w:rPr>
          <w:b/>
          <w:bCs/>
        </w:rPr>
        <w:t xml:space="preserve"> </w:t>
      </w:r>
      <w:r w:rsidR="001E0631" w:rsidRPr="00BA3A56">
        <w:t xml:space="preserve">on </w:t>
      </w:r>
      <w:r w:rsidR="00544B0E" w:rsidRPr="00BA3A56">
        <w:t xml:space="preserve">sätestatud </w:t>
      </w:r>
      <w:proofErr w:type="spellStart"/>
      <w:r w:rsidR="00645E54" w:rsidRPr="00BA3A56">
        <w:t>MaaParS</w:t>
      </w:r>
      <w:proofErr w:type="spellEnd"/>
      <w:r w:rsidR="00645E54" w:rsidRPr="00BA3A56">
        <w:t xml:space="preserve">-i </w:t>
      </w:r>
      <w:r w:rsidR="001E0631" w:rsidRPr="00BA3A56">
        <w:t>§</w:t>
      </w:r>
      <w:r w:rsidR="00544B0E" w:rsidRPr="00BA3A56">
        <w:t>-s</w:t>
      </w:r>
      <w:r w:rsidR="001E0631" w:rsidRPr="00BA3A56">
        <w:t xml:space="preserve"> 7 </w:t>
      </w:r>
      <w:r w:rsidR="00544B0E" w:rsidRPr="00BA3A56">
        <w:t xml:space="preserve"> ehitusloa andmise erisusega seotud</w:t>
      </w:r>
      <w:r w:rsidR="001E0631" w:rsidRPr="00BA3A56">
        <w:t xml:space="preserve"> põhimõte</w:t>
      </w:r>
      <w:r w:rsidR="0056641C" w:rsidRPr="00BA3A56">
        <w:t xml:space="preserve">, </w:t>
      </w:r>
      <w:r w:rsidR="00544B0E" w:rsidRPr="00BA3A56">
        <w:t xml:space="preserve">mille kohaselt </w:t>
      </w:r>
      <w:r w:rsidR="0056641C" w:rsidRPr="00BA3A56">
        <w:t>muu ehitise ehitusprojekt</w:t>
      </w:r>
      <w:r w:rsidR="004E35F8" w:rsidRPr="00BA3A56">
        <w:t>is lahendatakse ka</w:t>
      </w:r>
      <w:r w:rsidR="0056641C" w:rsidRPr="00BA3A56">
        <w:t xml:space="preserve"> maaparandussüsteemi </w:t>
      </w:r>
      <w:r w:rsidR="00645E54" w:rsidRPr="00BA3A56">
        <w:t>rekonstrueerimine</w:t>
      </w:r>
      <w:r w:rsidR="0056641C" w:rsidRPr="00BA3A56">
        <w:t>, kusjuures maaparandussüsteemi ehitamisele</w:t>
      </w:r>
      <w:r w:rsidR="00CF2F51" w:rsidRPr="00BA3A56">
        <w:t>, sealhulgas</w:t>
      </w:r>
      <w:r w:rsidR="0056641C" w:rsidRPr="00BA3A56">
        <w:t xml:space="preserve"> </w:t>
      </w:r>
      <w:r w:rsidR="00CF2F51" w:rsidRPr="00BA3A56">
        <w:t xml:space="preserve">projekteerimisele </w:t>
      </w:r>
      <w:r w:rsidR="0056641C" w:rsidRPr="00BA3A56">
        <w:t>kohaldub maaparandusseaduses maaparandussüsteemi ehitamisele sätestatu.</w:t>
      </w:r>
      <w:r w:rsidR="001E0631" w:rsidRPr="00BA3A56">
        <w:rPr>
          <w:b/>
          <w:bCs/>
        </w:rPr>
        <w:t xml:space="preserve"> </w:t>
      </w:r>
      <w:r w:rsidR="00C95153" w:rsidRPr="00BA3A56">
        <w:t xml:space="preserve">Muu luba saab olla </w:t>
      </w:r>
      <w:r w:rsidR="0022549B" w:rsidRPr="00BA3A56">
        <w:t xml:space="preserve">vastavalt kas ehitusseadustiku või planeerimisseaduse </w:t>
      </w:r>
      <w:r w:rsidR="005E2BB9" w:rsidRPr="00BA3A56">
        <w:t xml:space="preserve">kohased </w:t>
      </w:r>
      <w:r w:rsidR="00C95153" w:rsidRPr="00BA3A56">
        <w:t>projekteerimistingimused, detail- või eriplaneering, ehitusluba ja kasutusluba.</w:t>
      </w:r>
      <w:r w:rsidR="00A65D66" w:rsidRPr="00BA3A56">
        <w:t xml:space="preserve"> </w:t>
      </w:r>
    </w:p>
    <w:p w14:paraId="70674FC1" w14:textId="77777777" w:rsidR="00C0222E" w:rsidRPr="00BA3A56" w:rsidRDefault="00C0222E" w:rsidP="008F370B">
      <w:pPr>
        <w:jc w:val="both"/>
      </w:pPr>
    </w:p>
    <w:p w14:paraId="79C9A156" w14:textId="4D192A28" w:rsidR="0056641C" w:rsidRPr="00BA3A56" w:rsidRDefault="00D326B0" w:rsidP="008F370B">
      <w:pPr>
        <w:jc w:val="both"/>
        <w:rPr>
          <w:b/>
          <w:bCs/>
        </w:rPr>
      </w:pPr>
      <w:r w:rsidRPr="00BA3A56">
        <w:t>Paragrahvi</w:t>
      </w:r>
      <w:r w:rsidR="00C0222E" w:rsidRPr="00BA3A56">
        <w:t xml:space="preserve"> 50</w:t>
      </w:r>
      <w:r w:rsidR="00C0222E" w:rsidRPr="00BA3A56">
        <w:rPr>
          <w:vertAlign w:val="superscript"/>
        </w:rPr>
        <w:t>4</w:t>
      </w:r>
      <w:r w:rsidR="00C0222E" w:rsidRPr="00BA3A56">
        <w:t xml:space="preserve"> lõike 3</w:t>
      </w:r>
      <w:r w:rsidR="00C0222E" w:rsidRPr="00BA3A56">
        <w:rPr>
          <w:b/>
          <w:bCs/>
        </w:rPr>
        <w:t xml:space="preserve"> </w:t>
      </w:r>
      <w:r w:rsidR="00C0222E" w:rsidRPr="00BA3A56">
        <w:t xml:space="preserve">kohaselt </w:t>
      </w:r>
      <w:r w:rsidR="00A65D66" w:rsidRPr="00BA3A56">
        <w:t xml:space="preserve">loetakse </w:t>
      </w:r>
      <w:r w:rsidR="005F759E" w:rsidRPr="00BA3A56">
        <w:t>maaparandu</w:t>
      </w:r>
      <w:r w:rsidR="00C0222E" w:rsidRPr="00BA3A56">
        <w:t>s</w:t>
      </w:r>
      <w:r w:rsidR="005F759E" w:rsidRPr="00BA3A56">
        <w:t xml:space="preserve">süsteemile </w:t>
      </w:r>
      <w:r w:rsidR="00645E54" w:rsidRPr="00BA3A56">
        <w:t xml:space="preserve">lõikes 2 sätestatud juhul </w:t>
      </w:r>
      <w:r w:rsidR="00A65D66" w:rsidRPr="00BA3A56">
        <w:t>kasutusluba antuks</w:t>
      </w:r>
      <w:r w:rsidR="00C0222E" w:rsidRPr="00BA3A56">
        <w:t>, kui maaparandussüsteem rekonstrueerit</w:t>
      </w:r>
      <w:r w:rsidR="001B1F7F" w:rsidRPr="00BA3A56">
        <w:t>i</w:t>
      </w:r>
      <w:r w:rsidR="00C0222E" w:rsidRPr="00BA3A56">
        <w:t xml:space="preserve"> </w:t>
      </w:r>
      <w:r w:rsidR="001B1F7F" w:rsidRPr="00BA3A56">
        <w:t>mõne</w:t>
      </w:r>
      <w:r w:rsidR="00C0222E" w:rsidRPr="00BA3A56">
        <w:t xml:space="preserve"> muu loa alusel ning</w:t>
      </w:r>
      <w:r w:rsidR="00A65D66" w:rsidRPr="00BA3A56">
        <w:t xml:space="preserve"> kui muu ehitise kasutusluba on </w:t>
      </w:r>
      <w:proofErr w:type="spellStart"/>
      <w:r w:rsidR="001B1F7F" w:rsidRPr="00BA3A56">
        <w:t>MaRu</w:t>
      </w:r>
      <w:proofErr w:type="spellEnd"/>
      <w:r w:rsidR="001B1F7F" w:rsidRPr="00BA3A56">
        <w:t xml:space="preserve"> poolt kooskõlastatud </w:t>
      </w:r>
      <w:r w:rsidR="00B55463" w:rsidRPr="00BA3A56">
        <w:t>(</w:t>
      </w:r>
      <w:r w:rsidR="007D0CE6" w:rsidRPr="00BA3A56">
        <w:t>ehitusseadustik</w:t>
      </w:r>
      <w:r w:rsidR="00B75ABC" w:rsidRPr="00BA3A56">
        <w:t>u</w:t>
      </w:r>
      <w:r w:rsidR="007D0CE6" w:rsidRPr="00BA3A56">
        <w:t xml:space="preserve"> </w:t>
      </w:r>
      <w:r w:rsidR="00B55463" w:rsidRPr="00BA3A56">
        <w:t>§ 54 lg 6)</w:t>
      </w:r>
      <w:r w:rsidR="00A65D66" w:rsidRPr="00BA3A56">
        <w:t xml:space="preserve"> . </w:t>
      </w:r>
    </w:p>
    <w:p w14:paraId="1D80F7E9" w14:textId="77777777" w:rsidR="00FA47EE" w:rsidRPr="00BA3A56" w:rsidRDefault="00FA47EE" w:rsidP="008F370B">
      <w:pPr>
        <w:jc w:val="both"/>
      </w:pPr>
    </w:p>
    <w:p w14:paraId="5F8B638D" w14:textId="3C53C3E8" w:rsidR="00606E16" w:rsidRPr="00BA3A56" w:rsidRDefault="00D326B0" w:rsidP="008F370B">
      <w:pPr>
        <w:jc w:val="both"/>
      </w:pPr>
      <w:r w:rsidRPr="00BA3A56">
        <w:t>Paragrahvi</w:t>
      </w:r>
      <w:r w:rsidR="004E4532" w:rsidRPr="00BA3A56">
        <w:t xml:space="preserve"> 50</w:t>
      </w:r>
      <w:r w:rsidR="004E4532" w:rsidRPr="00BA3A56">
        <w:rPr>
          <w:vertAlign w:val="superscript"/>
        </w:rPr>
        <w:t>4</w:t>
      </w:r>
      <w:r w:rsidR="004E4532" w:rsidRPr="00BA3A56">
        <w:t xml:space="preserve"> lõi</w:t>
      </w:r>
      <w:r w:rsidR="00D33E36" w:rsidRPr="00BA3A56">
        <w:t>kes</w:t>
      </w:r>
      <w:r w:rsidR="004E4532" w:rsidRPr="00BA3A56">
        <w:t xml:space="preserve"> </w:t>
      </w:r>
      <w:r w:rsidR="00C41704" w:rsidRPr="00BA3A56">
        <w:t>4</w:t>
      </w:r>
      <w:r w:rsidR="00C41704" w:rsidRPr="00BA3A56">
        <w:rPr>
          <w:b/>
          <w:bCs/>
        </w:rPr>
        <w:t xml:space="preserve"> </w:t>
      </w:r>
      <w:r w:rsidR="00D33E36" w:rsidRPr="00BA3A56">
        <w:t>sätestatakse</w:t>
      </w:r>
      <w:r w:rsidR="001B1F7F" w:rsidRPr="00BA3A56">
        <w:t xml:space="preserve"> nõue</w:t>
      </w:r>
      <w:r w:rsidR="00D33E36" w:rsidRPr="00BA3A56">
        <w:t xml:space="preserve">, et </w:t>
      </w:r>
      <w:r w:rsidR="00836DD5" w:rsidRPr="00BA3A56">
        <w:t xml:space="preserve">kui maaparandussüsteemi mõjutavat tegevust kavandatakse avalikes huvides, siis </w:t>
      </w:r>
      <w:r w:rsidR="001B1F7F" w:rsidRPr="00BA3A56">
        <w:t xml:space="preserve">peab </w:t>
      </w:r>
      <w:r w:rsidR="00836DD5" w:rsidRPr="00BA3A56">
        <w:t xml:space="preserve">maaparandussüsteemi uuendamiseks ja rekonstrueerimiseks </w:t>
      </w:r>
      <w:r w:rsidR="001B1F7F" w:rsidRPr="00BA3A56">
        <w:t>vajalikeks toiminguteks</w:t>
      </w:r>
      <w:r w:rsidR="0072168B" w:rsidRPr="00BA3A56">
        <w:t xml:space="preserve"> </w:t>
      </w:r>
      <w:r w:rsidR="00E44DCE" w:rsidRPr="00BA3A56">
        <w:t>tehtud</w:t>
      </w:r>
      <w:r w:rsidR="00836DD5" w:rsidRPr="00BA3A56">
        <w:t xml:space="preserve"> kulud </w:t>
      </w:r>
      <w:r w:rsidR="00E44DCE" w:rsidRPr="00BA3A56">
        <w:t>kandma</w:t>
      </w:r>
      <w:r w:rsidR="00836DD5" w:rsidRPr="00BA3A56">
        <w:t xml:space="preserve"> ja </w:t>
      </w:r>
      <w:r w:rsidR="00E44DCE" w:rsidRPr="00BA3A56">
        <w:t>sellega</w:t>
      </w:r>
      <w:r w:rsidR="004E64F3" w:rsidRPr="00BA3A56">
        <w:t xml:space="preserve"> kaasnevad</w:t>
      </w:r>
      <w:r w:rsidR="00836DD5" w:rsidRPr="00BA3A56">
        <w:t xml:space="preserve"> </w:t>
      </w:r>
      <w:r w:rsidR="00E44DCE" w:rsidRPr="00BA3A56">
        <w:t xml:space="preserve">võimalikud </w:t>
      </w:r>
      <w:r w:rsidR="004E64F3" w:rsidRPr="00BA3A56">
        <w:t>kahjud</w:t>
      </w:r>
      <w:r w:rsidR="00836DD5" w:rsidRPr="00BA3A56">
        <w:t xml:space="preserve">  maaomanikule </w:t>
      </w:r>
      <w:r w:rsidR="00E44DCE" w:rsidRPr="00BA3A56">
        <w:t>hüvitama</w:t>
      </w:r>
      <w:r w:rsidR="00836DD5" w:rsidRPr="00BA3A56">
        <w:t xml:space="preserve"> isik, kes seda tegevust </w:t>
      </w:r>
      <w:r w:rsidR="00E44DCE" w:rsidRPr="00BA3A56">
        <w:t xml:space="preserve">kavandas ja ellu viis </w:t>
      </w:r>
      <w:r w:rsidR="00836DD5" w:rsidRPr="00BA3A56">
        <w:t>(</w:t>
      </w:r>
      <w:r w:rsidR="00C41704" w:rsidRPr="00BA3A56">
        <w:t>kehtiv</w:t>
      </w:r>
      <w:r w:rsidR="00E44DCE" w:rsidRPr="00BA3A56">
        <w:t xml:space="preserve">a </w:t>
      </w:r>
      <w:proofErr w:type="spellStart"/>
      <w:r w:rsidR="00E44DCE" w:rsidRPr="00BA3A56">
        <w:t>MaaParS</w:t>
      </w:r>
      <w:proofErr w:type="spellEnd"/>
      <w:r w:rsidR="0072168B" w:rsidRPr="00BA3A56">
        <w:t>-i</w:t>
      </w:r>
      <w:r w:rsidR="00C41704" w:rsidRPr="00BA3A56">
        <w:t xml:space="preserve"> </w:t>
      </w:r>
      <w:r w:rsidR="004E4532" w:rsidRPr="00BA3A56">
        <w:t>§ 28 – rekonstrueerimine ja § 52 – uuendamine</w:t>
      </w:r>
      <w:r w:rsidR="00836DD5" w:rsidRPr="00BA3A56">
        <w:t xml:space="preserve">). Erinevus kehtiva </w:t>
      </w:r>
      <w:r w:rsidR="0072168B" w:rsidRPr="00BA3A56">
        <w:t>maaparandus</w:t>
      </w:r>
      <w:r w:rsidR="00836DD5" w:rsidRPr="00BA3A56">
        <w:t xml:space="preserve">seaduse sätetega on selles, et </w:t>
      </w:r>
      <w:r w:rsidR="00E44DCE" w:rsidRPr="00BA3A56">
        <w:t xml:space="preserve">kui kehtiva seaduse kohaselt </w:t>
      </w:r>
      <w:r w:rsidR="00F1006A" w:rsidRPr="00BA3A56">
        <w:t>sai selliseks tegevuseks olla üksnes tee või tehnovõrgu või -rajatise rajamine</w:t>
      </w:r>
      <w:r w:rsidR="00606E16" w:rsidRPr="00BA3A56">
        <w:t xml:space="preserve">. Kui </w:t>
      </w:r>
      <w:r w:rsidR="00E44DCE" w:rsidRPr="00BA3A56">
        <w:t>loodus</w:t>
      </w:r>
      <w:r w:rsidR="00606E16" w:rsidRPr="00BA3A56">
        <w:t>kaitsealal keelatakse maaparandus</w:t>
      </w:r>
      <w:r w:rsidR="00016858" w:rsidRPr="00BA3A56">
        <w:t>s</w:t>
      </w:r>
      <w:r w:rsidR="00606E16" w:rsidRPr="00BA3A56">
        <w:t xml:space="preserve">üsteemi ja eesvoolu hoiutööd, siis võib olla </w:t>
      </w:r>
      <w:r w:rsidR="00E44DCE" w:rsidRPr="00BA3A56">
        <w:t xml:space="preserve">vajadus </w:t>
      </w:r>
      <w:r w:rsidR="00606E16" w:rsidRPr="00BA3A56">
        <w:t xml:space="preserve">maaparandussüsteem </w:t>
      </w:r>
      <w:r w:rsidR="00E44DCE" w:rsidRPr="00BA3A56">
        <w:t xml:space="preserve">selle toimivuse jätkumiseks </w:t>
      </w:r>
      <w:r w:rsidR="00606E16" w:rsidRPr="00BA3A56">
        <w:t>enne kaitseala moodustamist rekonstrueerida. Seda eelkõige juhul, kui kaitsealale jääva maaparandussüsteemi osal h</w:t>
      </w:r>
      <w:r w:rsidR="004E64F3" w:rsidRPr="00BA3A56">
        <w:t>oiu</w:t>
      </w:r>
      <w:r w:rsidR="00606E16" w:rsidRPr="00BA3A56">
        <w:t xml:space="preserve">tööde tegemata jätmine takistab väljaspool kaitseala paikneva maaparandussüsteemi </w:t>
      </w:r>
      <w:r w:rsidR="00E44DCE" w:rsidRPr="00BA3A56">
        <w:t>edasist</w:t>
      </w:r>
      <w:r w:rsidR="00606E16" w:rsidRPr="00BA3A56">
        <w:t xml:space="preserve"> toimimist. </w:t>
      </w:r>
      <w:r w:rsidR="004E64F3" w:rsidRPr="00BA3A56">
        <w:t>Kahju hüvitamine on e</w:t>
      </w:r>
      <w:r w:rsidR="00606E16" w:rsidRPr="00BA3A56">
        <w:t>riti oluline</w:t>
      </w:r>
      <w:r w:rsidR="00E44DCE" w:rsidRPr="00BA3A56">
        <w:t>, kui looduskaitseala moodustatakse poldrile</w:t>
      </w:r>
      <w:r w:rsidR="004E64F3" w:rsidRPr="00BA3A56">
        <w:t xml:space="preserve"> </w:t>
      </w:r>
      <w:r w:rsidR="00700901" w:rsidRPr="00BA3A56">
        <w:t>ja</w:t>
      </w:r>
      <w:r w:rsidR="004E64F3" w:rsidRPr="00BA3A56">
        <w:t xml:space="preserve"> kus poldrit ei saa kasutada enam </w:t>
      </w:r>
      <w:r w:rsidR="00F1006A" w:rsidRPr="00BA3A56">
        <w:t>poldri ehitus</w:t>
      </w:r>
      <w:r w:rsidR="004E64F3" w:rsidRPr="00BA3A56">
        <w:t>projektis ette nähtud režiimil</w:t>
      </w:r>
      <w:r w:rsidR="00F1006A" w:rsidRPr="00BA3A56">
        <w:t>, mistõttu</w:t>
      </w:r>
      <w:r w:rsidR="004E64F3" w:rsidRPr="00BA3A56">
        <w:t xml:space="preserve"> ei ole tagatud </w:t>
      </w:r>
      <w:proofErr w:type="spellStart"/>
      <w:r w:rsidR="00700901" w:rsidRPr="00BA3A56">
        <w:t>MaaParS</w:t>
      </w:r>
      <w:proofErr w:type="spellEnd"/>
      <w:r w:rsidR="0072168B" w:rsidRPr="00BA3A56">
        <w:t>-i</w:t>
      </w:r>
      <w:r w:rsidR="004E64F3" w:rsidRPr="00BA3A56">
        <w:t xml:space="preserve">  § 5 lõike 1 kohane </w:t>
      </w:r>
      <w:r w:rsidR="00700901" w:rsidRPr="00BA3A56">
        <w:t>nõue ehk</w:t>
      </w:r>
      <w:r w:rsidR="004E64F3" w:rsidRPr="00BA3A56">
        <w:t xml:space="preserve"> maaviljeluseks sobiv mulla veerežiim. </w:t>
      </w:r>
    </w:p>
    <w:p w14:paraId="40D8C03B" w14:textId="0176F882" w:rsidR="00836DD5" w:rsidRPr="00BA3A56" w:rsidRDefault="00836DD5" w:rsidP="008F370B">
      <w:pPr>
        <w:jc w:val="both"/>
      </w:pPr>
    </w:p>
    <w:p w14:paraId="683F35EC" w14:textId="748F6469" w:rsidR="004E4532" w:rsidRPr="00BA3A56" w:rsidRDefault="00D326B0" w:rsidP="008F370B">
      <w:pPr>
        <w:jc w:val="both"/>
      </w:pPr>
      <w:r w:rsidRPr="00BA3A56">
        <w:t>Paragrahvi</w:t>
      </w:r>
      <w:r w:rsidR="004E4532" w:rsidRPr="00BA3A56">
        <w:t xml:space="preserve"> 50</w:t>
      </w:r>
      <w:r w:rsidR="004E4532" w:rsidRPr="00BA3A56">
        <w:rPr>
          <w:vertAlign w:val="superscript"/>
        </w:rPr>
        <w:t>4</w:t>
      </w:r>
      <w:r w:rsidR="004E4532" w:rsidRPr="00BA3A56">
        <w:t xml:space="preserve"> lõi</w:t>
      </w:r>
      <w:r w:rsidR="0052325B" w:rsidRPr="00BA3A56">
        <w:t>kesse</w:t>
      </w:r>
      <w:r w:rsidR="004E4532" w:rsidRPr="00BA3A56">
        <w:t xml:space="preserve"> </w:t>
      </w:r>
      <w:r w:rsidR="00C41704" w:rsidRPr="00BA3A56">
        <w:t>5</w:t>
      </w:r>
      <w:r w:rsidR="00C41704" w:rsidRPr="00BA3A56">
        <w:rPr>
          <w:b/>
          <w:bCs/>
        </w:rPr>
        <w:t xml:space="preserve"> </w:t>
      </w:r>
      <w:r w:rsidR="00ED7091" w:rsidRPr="00BA3A56">
        <w:t xml:space="preserve">on </w:t>
      </w:r>
      <w:r w:rsidR="00F1006A" w:rsidRPr="00BA3A56">
        <w:t xml:space="preserve">kehtiva </w:t>
      </w:r>
      <w:proofErr w:type="spellStart"/>
      <w:r w:rsidR="00F1006A" w:rsidRPr="00BA3A56">
        <w:t>MaaParS</w:t>
      </w:r>
      <w:proofErr w:type="spellEnd"/>
      <w:r w:rsidR="003514C6" w:rsidRPr="00BA3A56">
        <w:t>-i</w:t>
      </w:r>
      <w:r w:rsidR="00F1006A" w:rsidRPr="00BA3A56">
        <w:t xml:space="preserve"> § 52 lõikest 2 </w:t>
      </w:r>
      <w:r w:rsidR="00ED7091" w:rsidRPr="00BA3A56">
        <w:t>üle toodud  nõuded maaparandussüsteemi uuendustöid tegevale isikule</w:t>
      </w:r>
      <w:r w:rsidR="002D2A1D" w:rsidRPr="00BA3A56">
        <w:t xml:space="preserve">, samuti omanikujärelevalve tegijale, kui </w:t>
      </w:r>
      <w:proofErr w:type="spellStart"/>
      <w:r w:rsidR="006E7D81" w:rsidRPr="00BA3A56">
        <w:t>MaRu</w:t>
      </w:r>
      <w:proofErr w:type="spellEnd"/>
      <w:r w:rsidR="002D2A1D" w:rsidRPr="00BA3A56">
        <w:t xml:space="preserve"> on omanikujärelevalve tegemist nõudnud. </w:t>
      </w:r>
      <w:r w:rsidR="0052325B" w:rsidRPr="00BA3A56">
        <w:t xml:space="preserve">Nimetatud isikud peavad olema kantud </w:t>
      </w:r>
      <w:r w:rsidR="003514C6" w:rsidRPr="00BA3A56">
        <w:t xml:space="preserve">majandustegevuse registrisse (varem </w:t>
      </w:r>
      <w:r w:rsidR="0052325B" w:rsidRPr="00BA3A56">
        <w:t>maaparanduse alal tegutsevate ettevõtjate registrisse</w:t>
      </w:r>
      <w:r w:rsidR="003514C6" w:rsidRPr="00BA3A56">
        <w:t>)</w:t>
      </w:r>
      <w:r w:rsidR="0052325B" w:rsidRPr="00BA3A56">
        <w:t xml:space="preserve"> ning tegutsema vastavalt maaparandusehituse ja maaparanduse omanikujärelevalve alal.</w:t>
      </w:r>
      <w:r w:rsidR="002044F5" w:rsidRPr="00BA3A56">
        <w:t xml:space="preserve"> </w:t>
      </w:r>
      <w:r w:rsidR="005E4D56" w:rsidRPr="00BA3A56">
        <w:t>Samad nõuded kehtivad jätkuvalt ka maaparandussüsteemi rekonstrueerimise korral, sest maaparandussüsteemi</w:t>
      </w:r>
      <w:r w:rsidR="002044F5" w:rsidRPr="00BA3A56">
        <w:t xml:space="preserve"> </w:t>
      </w:r>
      <w:r w:rsidR="005E4D56" w:rsidRPr="00BA3A56">
        <w:t>r</w:t>
      </w:r>
      <w:r w:rsidR="002044F5" w:rsidRPr="00BA3A56">
        <w:t>ekonstrueerimisel kehtivad</w:t>
      </w:r>
      <w:r w:rsidR="005E4D56" w:rsidRPr="00BA3A56">
        <w:t xml:space="preserve"> ehitamisega</w:t>
      </w:r>
      <w:r w:rsidR="002044F5" w:rsidRPr="00BA3A56">
        <w:t xml:space="preserve"> samad nõuded</w:t>
      </w:r>
      <w:r w:rsidR="00C41704" w:rsidRPr="00BA3A56">
        <w:t xml:space="preserve">. </w:t>
      </w:r>
    </w:p>
    <w:p w14:paraId="2ACE4D9D" w14:textId="77777777" w:rsidR="0052325B" w:rsidRPr="00BA3A56" w:rsidRDefault="0052325B" w:rsidP="008F370B">
      <w:pPr>
        <w:jc w:val="both"/>
      </w:pPr>
    </w:p>
    <w:p w14:paraId="54FDFC34" w14:textId="3C0BF4C6" w:rsidR="0052325B" w:rsidRPr="00BA3A56" w:rsidRDefault="00D326B0" w:rsidP="008F370B">
      <w:pPr>
        <w:jc w:val="both"/>
      </w:pPr>
      <w:r w:rsidRPr="00BA3A56">
        <w:t>Paragrahvi</w:t>
      </w:r>
      <w:r w:rsidR="0052325B" w:rsidRPr="00BA3A56">
        <w:t xml:space="preserve"> 50</w:t>
      </w:r>
      <w:r w:rsidR="0052325B" w:rsidRPr="00BA3A56">
        <w:rPr>
          <w:vertAlign w:val="superscript"/>
        </w:rPr>
        <w:t>4</w:t>
      </w:r>
      <w:r w:rsidR="0052325B" w:rsidRPr="00BA3A56">
        <w:t xml:space="preserve"> lõikesse </w:t>
      </w:r>
      <w:r w:rsidR="00C41704" w:rsidRPr="00BA3A56">
        <w:t>6</w:t>
      </w:r>
      <w:r w:rsidR="00C41704" w:rsidRPr="00BA3A56">
        <w:rPr>
          <w:b/>
          <w:bCs/>
        </w:rPr>
        <w:t xml:space="preserve"> </w:t>
      </w:r>
      <w:r w:rsidR="0052325B" w:rsidRPr="00BA3A56">
        <w:t xml:space="preserve">on üle toodud kehtiva regulatsiooni nõuded </w:t>
      </w:r>
      <w:r w:rsidR="00C2477E" w:rsidRPr="00BA3A56">
        <w:t xml:space="preserve">maaparandussüsteemi uuendustöid tegevale isikule </w:t>
      </w:r>
      <w:r w:rsidR="0052325B" w:rsidRPr="00BA3A56">
        <w:t xml:space="preserve">maaparandussüsteemi </w:t>
      </w:r>
      <w:r w:rsidR="005F026A" w:rsidRPr="00BA3A56">
        <w:t>uuendamise</w:t>
      </w:r>
      <w:r w:rsidR="00C2477E" w:rsidRPr="00BA3A56">
        <w:t>, dokumentide koostamise ja esitamise kohta</w:t>
      </w:r>
      <w:r w:rsidR="005F026A" w:rsidRPr="00BA3A56">
        <w:t xml:space="preserve"> </w:t>
      </w:r>
      <w:r w:rsidR="0052325B" w:rsidRPr="00BA3A56">
        <w:t>(</w:t>
      </w:r>
      <w:r w:rsidR="00C41704" w:rsidRPr="00BA3A56">
        <w:t>kehtiv</w:t>
      </w:r>
      <w:r w:rsidRPr="00BA3A56">
        <w:t>a</w:t>
      </w:r>
      <w:r w:rsidR="00C21B1A" w:rsidRPr="00BA3A56">
        <w:t> </w:t>
      </w:r>
      <w:proofErr w:type="spellStart"/>
      <w:r w:rsidRPr="00BA3A56">
        <w:t>MaaParS</w:t>
      </w:r>
      <w:proofErr w:type="spellEnd"/>
      <w:r w:rsidRPr="00BA3A56">
        <w:t xml:space="preserve">-i </w:t>
      </w:r>
      <w:r w:rsidR="00C21B1A" w:rsidRPr="00BA3A56">
        <w:t>§ 52 lg </w:t>
      </w:r>
      <w:r w:rsidR="0052325B" w:rsidRPr="00BA3A56">
        <w:t xml:space="preserve">3). </w:t>
      </w:r>
      <w:r w:rsidR="005E4D56" w:rsidRPr="00BA3A56">
        <w:t>M</w:t>
      </w:r>
      <w:r w:rsidR="00045B12" w:rsidRPr="00BA3A56">
        <w:t>aaparandussüsteemi uuendamis</w:t>
      </w:r>
      <w:r w:rsidR="005E4D56" w:rsidRPr="00BA3A56">
        <w:t xml:space="preserve">e </w:t>
      </w:r>
      <w:r w:rsidR="00045B12" w:rsidRPr="00BA3A56">
        <w:t xml:space="preserve">töid tegev isik </w:t>
      </w:r>
      <w:r w:rsidR="005E4D56" w:rsidRPr="00BA3A56">
        <w:t>peab</w:t>
      </w:r>
      <w:r w:rsidR="00045B12" w:rsidRPr="00BA3A56">
        <w:t xml:space="preserve"> maaparandussüsteemi</w:t>
      </w:r>
      <w:r w:rsidR="005E4D56" w:rsidRPr="00BA3A56">
        <w:t xml:space="preserve"> uuendamisel arvestama</w:t>
      </w:r>
      <w:r w:rsidR="00045B12" w:rsidRPr="00BA3A56">
        <w:t xml:space="preserve"> kavandatavat maaparandussüsteemi mõjutavat muud tegevust, koosta</w:t>
      </w:r>
      <w:r w:rsidR="005E4D56" w:rsidRPr="00BA3A56">
        <w:t>ma</w:t>
      </w:r>
      <w:r w:rsidR="00045B12" w:rsidRPr="00BA3A56">
        <w:t xml:space="preserve"> tehtud töö kohta akti ja teostusjoonise ning esita</w:t>
      </w:r>
      <w:r w:rsidR="005E4D56" w:rsidRPr="00BA3A56">
        <w:t>ma</w:t>
      </w:r>
      <w:r w:rsidR="00045B12" w:rsidRPr="00BA3A56">
        <w:t xml:space="preserve"> nimetatud dokumendid maaparandussüsteemi omanikule ja </w:t>
      </w:r>
      <w:proofErr w:type="spellStart"/>
      <w:r w:rsidR="006E7D81" w:rsidRPr="00BA3A56">
        <w:t>MaRu</w:t>
      </w:r>
      <w:r w:rsidR="00045B12" w:rsidRPr="00BA3A56">
        <w:t>-le</w:t>
      </w:r>
      <w:proofErr w:type="spellEnd"/>
      <w:r w:rsidR="00045B12" w:rsidRPr="00BA3A56">
        <w:t xml:space="preserve"> viie päeva jooksul uuendamistööde lõpetamisest arvates. </w:t>
      </w:r>
      <w:r w:rsidR="002044F5" w:rsidRPr="00BA3A56">
        <w:t>Rekonstrueerimisele kehtivad nõuded tulenevad maaparandusseaduses ehitamise</w:t>
      </w:r>
      <w:r w:rsidR="005E4D56" w:rsidRPr="00BA3A56">
        <w:t xml:space="preserve"> kohta</w:t>
      </w:r>
      <w:r w:rsidR="002044F5" w:rsidRPr="00BA3A56">
        <w:t xml:space="preserve"> sätestatust.</w:t>
      </w:r>
    </w:p>
    <w:p w14:paraId="2EC147CF" w14:textId="77777777" w:rsidR="0052325B" w:rsidRPr="00BA3A56" w:rsidRDefault="0052325B" w:rsidP="008F370B">
      <w:pPr>
        <w:jc w:val="both"/>
      </w:pPr>
    </w:p>
    <w:p w14:paraId="1B45429B" w14:textId="15970BF8" w:rsidR="001A14BF" w:rsidRPr="00BA3A56" w:rsidRDefault="004B6E7A" w:rsidP="007F649A">
      <w:pPr>
        <w:jc w:val="both"/>
      </w:pPr>
      <w:r w:rsidRPr="2C8150C6">
        <w:rPr>
          <w:b/>
          <w:bCs/>
        </w:rPr>
        <w:t>Eelnõu § 1 punktiga</w:t>
      </w:r>
      <w:r w:rsidR="00276F54" w:rsidRPr="2C8150C6">
        <w:rPr>
          <w:b/>
          <w:bCs/>
        </w:rPr>
        <w:t xml:space="preserve"> </w:t>
      </w:r>
      <w:r w:rsidR="00D0560A" w:rsidRPr="2C8150C6">
        <w:rPr>
          <w:b/>
          <w:bCs/>
        </w:rPr>
        <w:t>6</w:t>
      </w:r>
      <w:r w:rsidR="00E954FB" w:rsidRPr="2C8150C6">
        <w:rPr>
          <w:b/>
          <w:bCs/>
        </w:rPr>
        <w:t>3</w:t>
      </w:r>
      <w:r w:rsidR="00D0560A">
        <w:t xml:space="preserve"> </w:t>
      </w:r>
      <w:r>
        <w:t>tunnistatakse MaaParS-i §</w:t>
      </w:r>
      <w:r w:rsidR="00B37F2F">
        <w:t>-d</w:t>
      </w:r>
      <w:r>
        <w:t> 51</w:t>
      </w:r>
      <w:r w:rsidR="00B37F2F">
        <w:t xml:space="preserve"> ja 52</w:t>
      </w:r>
      <w:r>
        <w:t xml:space="preserve"> kehtetuks.</w:t>
      </w:r>
      <w:r w:rsidR="00B37F2F">
        <w:t xml:space="preserve"> </w:t>
      </w:r>
      <w:commentRangeStart w:id="142"/>
      <w:r w:rsidR="002353FD">
        <w:t>MaaParS-i</w:t>
      </w:r>
      <w:r w:rsidR="00261B95">
        <w:t xml:space="preserve"> §</w:t>
      </w:r>
      <w:r w:rsidR="002353FD">
        <w:t xml:space="preserve"> </w:t>
      </w:r>
      <w:r w:rsidR="00B37F2F">
        <w:t xml:space="preserve">52 tunnistatakse kehtetuks tulenevalt kooskõlastamise ja </w:t>
      </w:r>
      <w:r w:rsidR="0000583E">
        <w:t>loamenetluse</w:t>
      </w:r>
      <w:r w:rsidR="00B37F2F">
        <w:t xml:space="preserve"> muudatustest</w:t>
      </w:r>
      <w:commentRangeEnd w:id="142"/>
      <w:r>
        <w:commentReference w:id="142"/>
      </w:r>
      <w:r w:rsidR="00B37F2F">
        <w:t xml:space="preserve"> </w:t>
      </w:r>
      <w:r w:rsidR="007F649A">
        <w:t xml:space="preserve">(vt </w:t>
      </w:r>
      <w:r w:rsidR="0000583E">
        <w:t>seletuskirja punktis 3.5 eespool toodud selgitusi</w:t>
      </w:r>
      <w:r w:rsidR="00B37F2F">
        <w:t>).</w:t>
      </w:r>
      <w:r w:rsidR="00D145C2">
        <w:t xml:space="preserve"> </w:t>
      </w:r>
    </w:p>
    <w:p w14:paraId="6A0204A1" w14:textId="77777777" w:rsidR="001A14BF" w:rsidRPr="00BA3A56" w:rsidRDefault="001A14BF" w:rsidP="008F370B">
      <w:pPr>
        <w:jc w:val="both"/>
      </w:pPr>
    </w:p>
    <w:p w14:paraId="2B414873" w14:textId="1697358D" w:rsidR="00A54BFA" w:rsidRPr="00BA3A56" w:rsidRDefault="002353FD" w:rsidP="00A54BFA">
      <w:pPr>
        <w:jc w:val="both"/>
      </w:pPr>
      <w:r w:rsidRPr="12A814B9">
        <w:lastRenderedPageBreak/>
        <w:t>MaaParS-i §</w:t>
      </w:r>
      <w:r w:rsidR="00A06C04" w:rsidRPr="12A814B9">
        <w:t> 51 lõiked 1 ja 3</w:t>
      </w:r>
      <w:r w:rsidR="00A06C04" w:rsidRPr="00BA3A56">
        <w:rPr>
          <w:bCs/>
        </w:rPr>
        <w:softHyphen/>
      </w:r>
      <w:r w:rsidR="00A06C04" w:rsidRPr="00BA3A56">
        <w:t>‒</w:t>
      </w:r>
      <w:r w:rsidR="00A06C04" w:rsidRPr="12A814B9">
        <w:t xml:space="preserve">5 </w:t>
      </w:r>
      <w:r w:rsidR="00A06C04" w:rsidRPr="00BA3A56">
        <w:rPr>
          <w:bCs/>
        </w:rPr>
        <w:softHyphen/>
      </w:r>
      <w:r w:rsidR="00A06C04" w:rsidRPr="00BA3A56">
        <w:rPr>
          <w:bCs/>
        </w:rPr>
        <w:softHyphen/>
      </w:r>
      <w:r w:rsidR="00A54BFA" w:rsidRPr="12A814B9">
        <w:t>käsitlevad kinnisa</w:t>
      </w:r>
      <w:commentRangeStart w:id="143"/>
      <w:ins w:id="144" w:author="Maarja-Liis Lall - JUSTDIGI" w:date="2026-02-16T14:52:00Z" w16du:dateUtc="2026-02-16T14:52:52Z">
        <w:r w:rsidR="4D4646F4" w:rsidRPr="12A814B9">
          <w:t>s</w:t>
        </w:r>
      </w:ins>
      <w:commentRangeEnd w:id="143"/>
      <w:r>
        <w:commentReference w:id="143"/>
      </w:r>
      <w:r w:rsidR="00A54BFA" w:rsidRPr="12A814B9">
        <w:t xml:space="preserve">ja sihtotsatarbe muutmist ja maakorraldustoimingu kooskõlastamist, millest aga </w:t>
      </w:r>
      <w:r w:rsidR="00427922" w:rsidRPr="12A814B9">
        <w:t xml:space="preserve">eelnõukohase </w:t>
      </w:r>
      <w:r w:rsidR="00A54BFA" w:rsidRPr="12A814B9">
        <w:t>seaduse</w:t>
      </w:r>
      <w:r w:rsidR="00427922" w:rsidRPr="12A814B9">
        <w:t>ga tehtavate</w:t>
      </w:r>
      <w:r w:rsidR="00A54BFA" w:rsidRPr="12A814B9">
        <w:t xml:space="preserve"> muudatusega loobutakse. Kui kinnisasi paikneb maaparandussüsteemi maa-alal, võib kehtiva </w:t>
      </w:r>
      <w:r w:rsidR="00427922" w:rsidRPr="12A814B9">
        <w:t>maaparandus</w:t>
      </w:r>
      <w:r w:rsidR="00A54BFA" w:rsidRPr="12A814B9">
        <w:t xml:space="preserve">seaduse kohaselt selle kinnisasja sihtotstarvet muuta ning sellel kinnisasjal maakorraldustoimingut teha </w:t>
      </w:r>
      <w:r w:rsidR="006E7D81" w:rsidRPr="00BA3A56">
        <w:t>MaRu</w:t>
      </w:r>
      <w:r w:rsidR="00A54BFA" w:rsidRPr="12A814B9">
        <w:t xml:space="preserve"> eelneva kooskõlastuse alusel. Praktikas on need kooskõlastused tänaseks minetanud oma tähtsuse. 2015</w:t>
      </w:r>
      <w:r w:rsidR="00427922" w:rsidRPr="00BA3A56">
        <w:rPr>
          <w:bCs/>
        </w:rPr>
        <w:t>.</w:t>
      </w:r>
      <w:r w:rsidR="00A54BFA" w:rsidRPr="12A814B9">
        <w:t xml:space="preserve"> aastal muutus nii planeerimisseadus kui kehtestati ehituseadustik, kus muutus oluliseks nii avalikkuse kaasamine kui ka kooskõlastamine asutustega, kelle pädevus on seotud planeeringuga või projekteerimistingimuste taotluse esemega. </w:t>
      </w:r>
      <w:r w:rsidR="006E7D81" w:rsidRPr="00BA3A56">
        <w:t>MaRu</w:t>
      </w:r>
      <w:r w:rsidR="00A54BFA" w:rsidRPr="12A814B9">
        <w:t xml:space="preserve"> on teinud kohaliku omavalitsuse üksustele selgitustööd kooskõlastamise olulisusest, kui kavandatakse ehitustegevust maaparandussüsteemi maa-alale. </w:t>
      </w:r>
    </w:p>
    <w:p w14:paraId="31AF2E48" w14:textId="324C04D3" w:rsidR="00C224A1" w:rsidRPr="00BA3A56" w:rsidRDefault="00C224A1" w:rsidP="008F370B">
      <w:pPr>
        <w:jc w:val="both"/>
        <w:rPr>
          <w:bCs/>
        </w:rPr>
      </w:pPr>
    </w:p>
    <w:p w14:paraId="69C608B0" w14:textId="73207D02" w:rsidR="000A1699" w:rsidRPr="00BA3A56" w:rsidRDefault="000A1699" w:rsidP="000A1699">
      <w:pPr>
        <w:jc w:val="both"/>
      </w:pPr>
      <w:r w:rsidRPr="00BA3A56">
        <w:t xml:space="preserve">Maaparandussüsteemi maa-alal maakorraldustoimingu </w:t>
      </w:r>
      <w:proofErr w:type="spellStart"/>
      <w:r w:rsidR="006E7D81" w:rsidRPr="00BA3A56">
        <w:t>MaRu</w:t>
      </w:r>
      <w:r w:rsidRPr="00BA3A56">
        <w:t>-ga</w:t>
      </w:r>
      <w:proofErr w:type="spellEnd"/>
      <w:r w:rsidRPr="00BA3A56">
        <w:t xml:space="preserve"> kooskõlastamise (kehtiv</w:t>
      </w:r>
      <w:r w:rsidR="00427922" w:rsidRPr="00BA3A56">
        <w:t xml:space="preserve">a </w:t>
      </w:r>
      <w:proofErr w:type="spellStart"/>
      <w:r w:rsidR="00427922" w:rsidRPr="00BA3A56">
        <w:t>MaaParS</w:t>
      </w:r>
      <w:proofErr w:type="spellEnd"/>
      <w:r w:rsidR="00427922" w:rsidRPr="00BA3A56">
        <w:t>-i</w:t>
      </w:r>
      <w:r w:rsidRPr="00BA3A56">
        <w:t xml:space="preserve"> § 51 lõige 1) põhiline eesmärk oli kinnisasja jagamisel tagada, et olulised maaparandussüsteemi rajatised jääksid võimaluse</w:t>
      </w:r>
      <w:r w:rsidR="00427922" w:rsidRPr="00BA3A56">
        <w:t xml:space="preserve"> korral</w:t>
      </w:r>
      <w:r w:rsidRPr="00BA3A56">
        <w:t xml:space="preserve"> ühe omaniku kinnisasjale. Samuti on </w:t>
      </w:r>
      <w:proofErr w:type="spellStart"/>
      <w:r w:rsidR="006E7D81" w:rsidRPr="00BA3A56">
        <w:t>MaRu</w:t>
      </w:r>
      <w:proofErr w:type="spellEnd"/>
      <w:r w:rsidRPr="00BA3A56">
        <w:t xml:space="preserve"> lisanud maakorraldustoimingu kooskõlastusele väljavõtte esialgsest maaparandussüsteemi projekti joonisest kui vajaliku teabe võimalikele uutele maaomanikele. Praktikas on selle regulatsiooni tähtsus siiski väike. Maakorraldustoimingud tehakse maakorraldusseadusega kehtestatud nõuete kohaselt, mille üks eesmärkidest on tagada kinnisasja otstarbekas kasutamine. Maakorraldustoimingute läbiviijad on piisavalt kompetentsed arvestamaks oma tegevuses maaparandussüsteemidega. </w:t>
      </w:r>
    </w:p>
    <w:p w14:paraId="70C7B7DC" w14:textId="77777777" w:rsidR="000A1699" w:rsidRPr="00BA3A56" w:rsidRDefault="000A1699" w:rsidP="008F370B">
      <w:pPr>
        <w:jc w:val="both"/>
        <w:rPr>
          <w:bCs/>
        </w:rPr>
      </w:pPr>
    </w:p>
    <w:p w14:paraId="03AB7B1D" w14:textId="4441E76F" w:rsidR="00105070" w:rsidRPr="00BA3A56" w:rsidRDefault="00022786" w:rsidP="008F370B">
      <w:pPr>
        <w:jc w:val="both"/>
        <w:rPr>
          <w:bCs/>
        </w:rPr>
      </w:pPr>
      <w:r w:rsidRPr="00BA3A56">
        <w:rPr>
          <w:bCs/>
        </w:rPr>
        <w:t xml:space="preserve">Seni oli kinnisasja sihtotstarbe muutmine esimene ehitamise kavatsust </w:t>
      </w:r>
      <w:r w:rsidR="008A1990" w:rsidRPr="00BA3A56">
        <w:rPr>
          <w:bCs/>
        </w:rPr>
        <w:t xml:space="preserve">markeeriv luba enne </w:t>
      </w:r>
      <w:r w:rsidR="00B258B2" w:rsidRPr="00BA3A56">
        <w:rPr>
          <w:bCs/>
        </w:rPr>
        <w:t xml:space="preserve">muu ehitise </w:t>
      </w:r>
      <w:r w:rsidR="008A1990" w:rsidRPr="00BA3A56">
        <w:rPr>
          <w:bCs/>
        </w:rPr>
        <w:t xml:space="preserve">ehitusluba, mis kooskõlastati </w:t>
      </w:r>
      <w:proofErr w:type="spellStart"/>
      <w:r w:rsidR="006E7D81" w:rsidRPr="00BA3A56">
        <w:t>MaRu</w:t>
      </w:r>
      <w:r w:rsidR="008A1990" w:rsidRPr="00BA3A56">
        <w:rPr>
          <w:bCs/>
        </w:rPr>
        <w:t>-ga</w:t>
      </w:r>
      <w:proofErr w:type="spellEnd"/>
      <w:r w:rsidR="008A1990" w:rsidRPr="00BA3A56">
        <w:rPr>
          <w:bCs/>
        </w:rPr>
        <w:t xml:space="preserve"> ja kus </w:t>
      </w:r>
      <w:proofErr w:type="spellStart"/>
      <w:r w:rsidR="006E7D81" w:rsidRPr="00BA3A56">
        <w:t>MaRu</w:t>
      </w:r>
      <w:proofErr w:type="spellEnd"/>
      <w:r w:rsidR="008A1990" w:rsidRPr="00BA3A56">
        <w:rPr>
          <w:bCs/>
        </w:rPr>
        <w:t xml:space="preserve"> sai anda tingimused maaparandussüsteemi toimimise tagamiseks. Samas</w:t>
      </w:r>
      <w:r w:rsidR="00427922" w:rsidRPr="00BA3A56">
        <w:rPr>
          <w:bCs/>
        </w:rPr>
        <w:t>,</w:t>
      </w:r>
      <w:r w:rsidR="008A1990" w:rsidRPr="00BA3A56">
        <w:rPr>
          <w:bCs/>
        </w:rPr>
        <w:t xml:space="preserve"> kinnisasja sihtotstarbe muutmisele ei järgne alati ehitustegevust. Projekteerimistingimused ja detailplaneering on palju konkreetsem kavat</w:t>
      </w:r>
      <w:r w:rsidR="001C0C77" w:rsidRPr="00BA3A56">
        <w:rPr>
          <w:bCs/>
        </w:rPr>
        <w:t>s</w:t>
      </w:r>
      <w:r w:rsidR="008A1990" w:rsidRPr="00BA3A56">
        <w:rPr>
          <w:bCs/>
        </w:rPr>
        <w:t xml:space="preserve">us ehitamist alustada, kus </w:t>
      </w:r>
      <w:r w:rsidR="008020D2" w:rsidRPr="00BA3A56">
        <w:rPr>
          <w:bCs/>
        </w:rPr>
        <w:t xml:space="preserve">tegevuste kavandajal </w:t>
      </w:r>
      <w:r w:rsidR="0064440D" w:rsidRPr="00BA3A56">
        <w:rPr>
          <w:bCs/>
        </w:rPr>
        <w:t xml:space="preserve">on </w:t>
      </w:r>
      <w:r w:rsidR="008020D2" w:rsidRPr="00BA3A56">
        <w:rPr>
          <w:bCs/>
        </w:rPr>
        <w:t xml:space="preserve">kujunenud </w:t>
      </w:r>
      <w:r w:rsidR="008A1990" w:rsidRPr="00BA3A56">
        <w:rPr>
          <w:bCs/>
        </w:rPr>
        <w:t xml:space="preserve">selgem soov, mida ja kuhu ehitada kavatsetakse. Sellises olukorras on </w:t>
      </w:r>
      <w:proofErr w:type="spellStart"/>
      <w:r w:rsidR="006E7D81" w:rsidRPr="00BA3A56">
        <w:t>MaRu</w:t>
      </w:r>
      <w:r w:rsidR="008A1990" w:rsidRPr="00BA3A56">
        <w:rPr>
          <w:bCs/>
        </w:rPr>
        <w:t>-l</w:t>
      </w:r>
      <w:proofErr w:type="spellEnd"/>
      <w:r w:rsidR="008A1990" w:rsidRPr="00BA3A56">
        <w:rPr>
          <w:bCs/>
        </w:rPr>
        <w:t xml:space="preserve"> võimalik anda </w:t>
      </w:r>
      <w:r w:rsidR="0064440D" w:rsidRPr="00BA3A56">
        <w:rPr>
          <w:bCs/>
        </w:rPr>
        <w:t xml:space="preserve">ka </w:t>
      </w:r>
      <w:r w:rsidR="008A1990" w:rsidRPr="00BA3A56">
        <w:rPr>
          <w:bCs/>
        </w:rPr>
        <w:t>k</w:t>
      </w:r>
      <w:r w:rsidR="0064440D" w:rsidRPr="00BA3A56">
        <w:rPr>
          <w:bCs/>
        </w:rPr>
        <w:t>onkreetsema</w:t>
      </w:r>
      <w:r w:rsidR="008A1990" w:rsidRPr="00BA3A56">
        <w:rPr>
          <w:bCs/>
        </w:rPr>
        <w:t xml:space="preserve">d </w:t>
      </w:r>
      <w:r w:rsidR="008020D2" w:rsidRPr="00BA3A56">
        <w:rPr>
          <w:bCs/>
        </w:rPr>
        <w:t xml:space="preserve">kooskõlastuse </w:t>
      </w:r>
      <w:r w:rsidR="008A1990" w:rsidRPr="00BA3A56">
        <w:rPr>
          <w:bCs/>
        </w:rPr>
        <w:t>tingimus</w:t>
      </w:r>
      <w:r w:rsidR="0064440D" w:rsidRPr="00BA3A56">
        <w:rPr>
          <w:bCs/>
        </w:rPr>
        <w:t>ed</w:t>
      </w:r>
      <w:r w:rsidR="008A1990" w:rsidRPr="00BA3A56">
        <w:rPr>
          <w:bCs/>
        </w:rPr>
        <w:t>.</w:t>
      </w:r>
      <w:r w:rsidR="00862A7D" w:rsidRPr="00BA3A56">
        <w:rPr>
          <w:bCs/>
        </w:rPr>
        <w:t xml:space="preserve"> </w:t>
      </w:r>
      <w:r w:rsidR="008020D2" w:rsidRPr="00BA3A56">
        <w:rPr>
          <w:bCs/>
        </w:rPr>
        <w:t>Kinnisasja sihtotstarbe muutmisega otseselt veel midagi ei kavandata ja</w:t>
      </w:r>
      <w:r w:rsidR="00862A7D" w:rsidRPr="00BA3A56">
        <w:rPr>
          <w:bCs/>
        </w:rPr>
        <w:t xml:space="preserve"> selle kooskõlastamine dubleer</w:t>
      </w:r>
      <w:r w:rsidR="00E56E34" w:rsidRPr="00BA3A56">
        <w:rPr>
          <w:bCs/>
        </w:rPr>
        <w:t>ib</w:t>
      </w:r>
      <w:r w:rsidR="00862A7D" w:rsidRPr="00BA3A56">
        <w:rPr>
          <w:bCs/>
        </w:rPr>
        <w:t xml:space="preserve"> tarbetult projekteerimistingimuste ja detailplaneeringu kooskõlastust ning tekitab halduskoormust kõigile osapooltele.</w:t>
      </w:r>
      <w:r w:rsidR="008020D2" w:rsidRPr="00BA3A56">
        <w:rPr>
          <w:bCs/>
        </w:rPr>
        <w:t xml:space="preserve"> </w:t>
      </w:r>
      <w:r w:rsidR="00E56E34" w:rsidRPr="00BA3A56">
        <w:rPr>
          <w:bCs/>
        </w:rPr>
        <w:t xml:space="preserve">Kuna paranenud on ka </w:t>
      </w:r>
      <w:r w:rsidR="00105070" w:rsidRPr="00BA3A56">
        <w:rPr>
          <w:bCs/>
        </w:rPr>
        <w:t xml:space="preserve">maaparandussüsteemide paiknemise kohta teabe kättesaadavus </w:t>
      </w:r>
      <w:proofErr w:type="spellStart"/>
      <w:r w:rsidR="006E7D81" w:rsidRPr="00BA3A56">
        <w:rPr>
          <w:bCs/>
        </w:rPr>
        <w:t>MaRu</w:t>
      </w:r>
      <w:proofErr w:type="spellEnd"/>
      <w:r w:rsidR="00E56E34" w:rsidRPr="00BA3A56">
        <w:rPr>
          <w:bCs/>
        </w:rPr>
        <w:t xml:space="preserve"> maaparandussüsteemide kaardirakendusest, siis k</w:t>
      </w:r>
      <w:r w:rsidR="00F2534A" w:rsidRPr="00BA3A56">
        <w:rPr>
          <w:bCs/>
        </w:rPr>
        <w:t>ohaliku omavalitsuse üksusel on võimalik sihtotstarbe muutmiseks luba andes teavitada maaomanikku maaparandussüsteemi olemasolust ja sellega seotud piirangutest</w:t>
      </w:r>
      <w:r w:rsidR="00E675FC" w:rsidRPr="00BA3A56">
        <w:rPr>
          <w:bCs/>
        </w:rPr>
        <w:t xml:space="preserve"> selleks </w:t>
      </w:r>
      <w:proofErr w:type="spellStart"/>
      <w:r w:rsidR="006E7D81" w:rsidRPr="00BA3A56">
        <w:t>MaRu</w:t>
      </w:r>
      <w:r w:rsidR="00E675FC" w:rsidRPr="00BA3A56">
        <w:rPr>
          <w:bCs/>
        </w:rPr>
        <w:t>-lt</w:t>
      </w:r>
      <w:proofErr w:type="spellEnd"/>
      <w:r w:rsidR="00E675FC" w:rsidRPr="00BA3A56">
        <w:rPr>
          <w:bCs/>
        </w:rPr>
        <w:t xml:space="preserve"> kooskõlastust küsimata</w:t>
      </w:r>
      <w:r w:rsidR="00F2534A" w:rsidRPr="00BA3A56">
        <w:rPr>
          <w:bCs/>
        </w:rPr>
        <w:t>.</w:t>
      </w:r>
      <w:r w:rsidR="009812DD" w:rsidRPr="00BA3A56">
        <w:rPr>
          <w:bCs/>
        </w:rPr>
        <w:t xml:space="preserve"> </w:t>
      </w:r>
    </w:p>
    <w:p w14:paraId="2E045BBE" w14:textId="77777777" w:rsidR="00105070" w:rsidRPr="00BA3A56" w:rsidRDefault="00105070" w:rsidP="008F370B">
      <w:pPr>
        <w:jc w:val="both"/>
      </w:pPr>
    </w:p>
    <w:p w14:paraId="426F38D3" w14:textId="12BD43F6" w:rsidR="002353FD" w:rsidRPr="00BA3A56" w:rsidRDefault="002353FD" w:rsidP="002353FD">
      <w:pPr>
        <w:jc w:val="both"/>
        <w:rPr>
          <w:bCs/>
        </w:rPr>
      </w:pPr>
      <w:r w:rsidRPr="00BA3A56">
        <w:rPr>
          <w:bCs/>
        </w:rPr>
        <w:t xml:space="preserve">Kinnisasja kasutusotstarbe muutmine on kehtiva </w:t>
      </w:r>
      <w:proofErr w:type="spellStart"/>
      <w:r w:rsidRPr="00BA3A56">
        <w:rPr>
          <w:bCs/>
        </w:rPr>
        <w:t>MaaParS</w:t>
      </w:r>
      <w:proofErr w:type="spellEnd"/>
      <w:r w:rsidRPr="00BA3A56">
        <w:rPr>
          <w:bCs/>
        </w:rPr>
        <w:t xml:space="preserve">-i § 51 lõike 2 punktide 1 ja 3 kohaselt  loodusliku rohumaa muutmine metsamaaks või haritavale maale istandiku rajamine. Mõlemal juhul on tegemist puittaimestikuga endisel põllumajandusmaal. Põllumajandusmaa võib olla kuivendatud kas drenaaž- või kraavkuivendusega. Kinnisasja kasutusotstarbe muutmisel on maaparandussüsteemi toimimisele ohuks puu juured, mis võivad tungida maa-alusesse torustikku ja selle ummistada. Samas kraavkuivendusele puu juured kahju ei tekita. Seetõttu ei ole vaja kraavkuivenduse korral kinnisasjale puittaimede istutamist </w:t>
      </w:r>
      <w:proofErr w:type="spellStart"/>
      <w:r w:rsidRPr="00BA3A56">
        <w:t>MaRu</w:t>
      </w:r>
      <w:r w:rsidRPr="00BA3A56">
        <w:rPr>
          <w:bCs/>
        </w:rPr>
        <w:t>-ga</w:t>
      </w:r>
      <w:proofErr w:type="spellEnd"/>
      <w:r w:rsidRPr="00BA3A56">
        <w:rPr>
          <w:bCs/>
        </w:rPr>
        <w:t xml:space="preserve"> kooskõlastada. </w:t>
      </w:r>
    </w:p>
    <w:p w14:paraId="3FE3D61C" w14:textId="77777777" w:rsidR="002353FD" w:rsidRPr="00BA3A56" w:rsidRDefault="002353FD" w:rsidP="002353FD">
      <w:pPr>
        <w:jc w:val="both"/>
        <w:rPr>
          <w:bCs/>
        </w:rPr>
      </w:pPr>
    </w:p>
    <w:p w14:paraId="06553194" w14:textId="4981EBA6" w:rsidR="002353FD" w:rsidRPr="00BA3A56" w:rsidRDefault="00427922" w:rsidP="002353FD">
      <w:pPr>
        <w:jc w:val="both"/>
        <w:rPr>
          <w:bCs/>
        </w:rPr>
      </w:pPr>
      <w:proofErr w:type="spellStart"/>
      <w:r w:rsidRPr="00BA3A56">
        <w:rPr>
          <w:bCs/>
        </w:rPr>
        <w:t>MaaParS</w:t>
      </w:r>
      <w:proofErr w:type="spellEnd"/>
      <w:r w:rsidRPr="00BA3A56">
        <w:rPr>
          <w:bCs/>
        </w:rPr>
        <w:t>-i §</w:t>
      </w:r>
      <w:r w:rsidR="002353FD" w:rsidRPr="00BA3A56">
        <w:rPr>
          <w:bCs/>
        </w:rPr>
        <w:t xml:space="preserve"> 51 lõike 2 punkti 2 nõue kooskõlastada metsamaa muutmine põllumajandusmaaks ei ole samuti vajalik. Metsamaa kuivendamiseks kasutatakse alati kraavkuivendust. Põllumajandusmaal eelistatakse drenaaži. Kui endisele kuivendatud metsamaale soovitakse rajada põllumajandusmaa, siis metsamaa kuivenduse muutmisel põllumajandusmaa kuivenduseks tuleb alati tõsta kuivenduse intensiivsust – kas asendades kraavkuivenduse drenaažiga või tihendades kuivenduskraavide võrgustikku. Seega tuleb maaparandussüsteem </w:t>
      </w:r>
      <w:r w:rsidR="002353FD" w:rsidRPr="00BA3A56">
        <w:rPr>
          <w:bCs/>
        </w:rPr>
        <w:lastRenderedPageBreak/>
        <w:t xml:space="preserve">igal juhul rekonstrueerida, taotleda eelnevalt projekteerimistingimused ja esitada ehitusteatis maaparandussüsteemi rekonstrueerimiseks ning rekonstrueerimise järgselt kasutusteatis. Projekteerimistingimustega määrab </w:t>
      </w:r>
      <w:proofErr w:type="spellStart"/>
      <w:r w:rsidR="002353FD" w:rsidRPr="00BA3A56">
        <w:t>MaRu</w:t>
      </w:r>
      <w:proofErr w:type="spellEnd"/>
      <w:r w:rsidR="002353FD" w:rsidRPr="00BA3A56">
        <w:rPr>
          <w:bCs/>
        </w:rPr>
        <w:t>, millega tuleb arvestada maaparandussüsteemi rekonstrueerimisel. Kinnisasja kasutusotstarbe muutmise kooskõlastus metsamaa muutmisel põllumajandusmaaks dubleeriks vaid maaparandussüsteemi rekonstrueerimiseks antavaid projekteerimistingimusi.</w:t>
      </w:r>
    </w:p>
    <w:p w14:paraId="32EA7B9F" w14:textId="77777777" w:rsidR="002353FD" w:rsidRPr="00BA3A56" w:rsidRDefault="002353FD" w:rsidP="002353FD">
      <w:pPr>
        <w:jc w:val="both"/>
      </w:pPr>
    </w:p>
    <w:p w14:paraId="5CF40F19" w14:textId="4068BBD9" w:rsidR="00A06C04" w:rsidRPr="00BA3A56" w:rsidRDefault="00427922" w:rsidP="00A06C04">
      <w:pPr>
        <w:jc w:val="both"/>
        <w:rPr>
          <w:bCs/>
        </w:rPr>
      </w:pPr>
      <w:proofErr w:type="spellStart"/>
      <w:r w:rsidRPr="00BA3A56">
        <w:rPr>
          <w:bCs/>
        </w:rPr>
        <w:t>MaaParS</w:t>
      </w:r>
      <w:proofErr w:type="spellEnd"/>
      <w:r w:rsidRPr="00BA3A56">
        <w:rPr>
          <w:bCs/>
        </w:rPr>
        <w:t>-i §</w:t>
      </w:r>
      <w:r w:rsidR="00A06C04" w:rsidRPr="00BA3A56">
        <w:rPr>
          <w:bCs/>
        </w:rPr>
        <w:t xml:space="preserve"> 51 lõike 6 kohaselt on muudetud sihtotstarbega kinnisasja omanikul käesolevast seadusest tulenev maaparandushoiu kohustus. See nõue on sisuliselt tagatud </w:t>
      </w:r>
      <w:proofErr w:type="spellStart"/>
      <w:r w:rsidRPr="00BA3A56">
        <w:rPr>
          <w:bCs/>
        </w:rPr>
        <w:t>MaaParS</w:t>
      </w:r>
      <w:proofErr w:type="spellEnd"/>
      <w:r w:rsidRPr="00BA3A56">
        <w:rPr>
          <w:bCs/>
        </w:rPr>
        <w:t xml:space="preserve">-i </w:t>
      </w:r>
      <w:r w:rsidR="00A06C04" w:rsidRPr="00BA3A56">
        <w:rPr>
          <w:bCs/>
        </w:rPr>
        <w:t>§ 4 lõikega 2, mille kohaselt võib maaparandussüsteemi osa paikneda ka muu sihtotstarbega maal kui seda on maatulundusmaa ja sellele kehtivad peatüki 6 maaparandushoiu nõuded. Seda nõuet ei ole otstarbekas d</w:t>
      </w:r>
      <w:r w:rsidR="00F96BDF" w:rsidRPr="00BA3A56">
        <w:rPr>
          <w:bCs/>
        </w:rPr>
        <w:t>u</w:t>
      </w:r>
      <w:r w:rsidR="00A06C04" w:rsidRPr="00BA3A56">
        <w:rPr>
          <w:bCs/>
        </w:rPr>
        <w:t xml:space="preserve">bleerida. </w:t>
      </w:r>
    </w:p>
    <w:p w14:paraId="3454C257" w14:textId="77777777" w:rsidR="00A06C04" w:rsidRPr="00BA3A56" w:rsidRDefault="00A06C04" w:rsidP="00A06C04">
      <w:pPr>
        <w:jc w:val="both"/>
        <w:rPr>
          <w:bCs/>
        </w:rPr>
      </w:pPr>
    </w:p>
    <w:p w14:paraId="2FE522E3" w14:textId="7DCC3806" w:rsidR="009812DD" w:rsidRPr="00BA3A56" w:rsidRDefault="00157570" w:rsidP="008F370B">
      <w:pPr>
        <w:jc w:val="both"/>
        <w:rPr>
          <w:bCs/>
        </w:rPr>
      </w:pPr>
      <w:r w:rsidRPr="00BA3A56">
        <w:t xml:space="preserve">Kinnisasja sihtotstarbe </w:t>
      </w:r>
      <w:r w:rsidR="00A06C04" w:rsidRPr="00BA3A56">
        <w:t xml:space="preserve">ja kasutusotstarbe </w:t>
      </w:r>
      <w:r w:rsidRPr="00BA3A56">
        <w:t xml:space="preserve">muutmise </w:t>
      </w:r>
      <w:r w:rsidR="00A06C04" w:rsidRPr="00BA3A56">
        <w:t xml:space="preserve">ning </w:t>
      </w:r>
      <w:r w:rsidRPr="00BA3A56">
        <w:t xml:space="preserve">maakorraldustoimingu kooskõlastamist puudutavate sätete kehtetuks tunnistamisega </w:t>
      </w:r>
      <w:r w:rsidR="00796684" w:rsidRPr="00BA3A56">
        <w:t>vähendatakse kõigi osapoolte haldus</w:t>
      </w:r>
      <w:r w:rsidR="00C27783" w:rsidRPr="00BA3A56">
        <w:t>- ja töö</w:t>
      </w:r>
      <w:r w:rsidR="00796684" w:rsidRPr="00BA3A56">
        <w:t>koormust, kusjuures maaparandussüsteemide toimimine saab olema endiselt tagatud projekteerimistingimuste ja detailplaneeringute kooskõlastamise</w:t>
      </w:r>
      <w:r w:rsidR="00105070" w:rsidRPr="00BA3A56">
        <w:t>, samuti muu ehitise ehitusloa ja kasutusloa kooskõlastamise</w:t>
      </w:r>
      <w:r w:rsidR="00796684" w:rsidRPr="00BA3A56">
        <w:t xml:space="preserve"> </w:t>
      </w:r>
      <w:r w:rsidR="00463971" w:rsidRPr="00BA3A56">
        <w:t>tulemusel</w:t>
      </w:r>
      <w:r w:rsidR="00796684" w:rsidRPr="00BA3A56">
        <w:t>.</w:t>
      </w:r>
      <w:r w:rsidR="007F4776" w:rsidRPr="00BA3A56">
        <w:rPr>
          <w:bCs/>
        </w:rPr>
        <w:t xml:space="preserve"> Seega kooskõlastamise eesmärk teavitada maaomanikku, et muu tegevuse kavandaja teaks </w:t>
      </w:r>
      <w:r w:rsidR="00E15A55" w:rsidRPr="00BA3A56">
        <w:rPr>
          <w:bCs/>
        </w:rPr>
        <w:t xml:space="preserve">juba </w:t>
      </w:r>
      <w:r w:rsidR="007F4776" w:rsidRPr="00BA3A56">
        <w:rPr>
          <w:bCs/>
        </w:rPr>
        <w:t>ehitamise kavandamise varajases etapis arvestada maaparandussüsteemide toimimisega, on saavutatud muu ehitise projekteerimistingimuste ja detailplaneeringute kooskõlastamisega.</w:t>
      </w:r>
    </w:p>
    <w:p w14:paraId="2EC113FA" w14:textId="77777777" w:rsidR="00F93BBF" w:rsidRPr="00BA3A56" w:rsidRDefault="00F93BBF" w:rsidP="008F370B">
      <w:pPr>
        <w:jc w:val="both"/>
        <w:rPr>
          <w:bCs/>
        </w:rPr>
      </w:pPr>
    </w:p>
    <w:p w14:paraId="61A1636D" w14:textId="3B468828" w:rsidR="00F93BBF" w:rsidRPr="00BA3A56" w:rsidRDefault="006E7D81" w:rsidP="008F370B">
      <w:pPr>
        <w:jc w:val="both"/>
        <w:rPr>
          <w:bCs/>
        </w:rPr>
      </w:pPr>
      <w:proofErr w:type="spellStart"/>
      <w:r w:rsidRPr="00BA3A56">
        <w:t>MaRu</w:t>
      </w:r>
      <w:proofErr w:type="spellEnd"/>
      <w:r w:rsidR="00F93BBF" w:rsidRPr="00BA3A56">
        <w:rPr>
          <w:bCs/>
        </w:rPr>
        <w:t xml:space="preserve"> kooskõlastuste arv on läbi aastate kasvutrendis (</w:t>
      </w:r>
      <w:r w:rsidR="00D95AEC" w:rsidRPr="00BA3A56">
        <w:rPr>
          <w:bCs/>
        </w:rPr>
        <w:t>t</w:t>
      </w:r>
      <w:r w:rsidR="00F93BBF" w:rsidRPr="00BA3A56">
        <w:rPr>
          <w:bCs/>
        </w:rPr>
        <w:t xml:space="preserve">abel </w:t>
      </w:r>
      <w:r w:rsidR="00EE1E99" w:rsidRPr="00BA3A56">
        <w:rPr>
          <w:bCs/>
        </w:rPr>
        <w:t>6</w:t>
      </w:r>
      <w:r w:rsidR="00F93BBF" w:rsidRPr="00BA3A56">
        <w:rPr>
          <w:bCs/>
        </w:rPr>
        <w:t xml:space="preserve">), mis on toonud kaasa olukorra, kus </w:t>
      </w:r>
      <w:proofErr w:type="spellStart"/>
      <w:r w:rsidRPr="00BA3A56">
        <w:t>MaRu</w:t>
      </w:r>
      <w:r w:rsidR="00F93BBF" w:rsidRPr="00BA3A56">
        <w:rPr>
          <w:bCs/>
        </w:rPr>
        <w:t>-l</w:t>
      </w:r>
      <w:proofErr w:type="spellEnd"/>
      <w:r w:rsidR="00F93BBF" w:rsidRPr="00BA3A56">
        <w:rPr>
          <w:bCs/>
        </w:rPr>
        <w:t xml:space="preserve"> puudub ressurss teha </w:t>
      </w:r>
      <w:r w:rsidR="004025BC" w:rsidRPr="00BA3A56">
        <w:rPr>
          <w:bCs/>
        </w:rPr>
        <w:t xml:space="preserve">nii kooskõlastamisele eelnevat ülevaatust kui ka hilisemat järelevalvet </w:t>
      </w:r>
      <w:r w:rsidR="00F93BBF" w:rsidRPr="00BA3A56">
        <w:rPr>
          <w:bCs/>
        </w:rPr>
        <w:t>kooskõlastamise</w:t>
      </w:r>
      <w:r w:rsidR="004025BC" w:rsidRPr="00BA3A56">
        <w:rPr>
          <w:bCs/>
        </w:rPr>
        <w:t>l antud tingimuste täitmise</w:t>
      </w:r>
      <w:r w:rsidR="00F93BBF" w:rsidRPr="00BA3A56">
        <w:rPr>
          <w:bCs/>
        </w:rPr>
        <w:t xml:space="preserve"> üle</w:t>
      </w:r>
      <w:r w:rsidR="00CF4382" w:rsidRPr="00BA3A56">
        <w:rPr>
          <w:bCs/>
        </w:rPr>
        <w:t>.</w:t>
      </w:r>
    </w:p>
    <w:p w14:paraId="29C1327B" w14:textId="77777777" w:rsidR="00F93BBF" w:rsidRPr="00BA3A56" w:rsidRDefault="00F93BBF" w:rsidP="008F370B">
      <w:pPr>
        <w:jc w:val="both"/>
        <w:rPr>
          <w:bCs/>
        </w:rPr>
      </w:pPr>
    </w:p>
    <w:p w14:paraId="1EECD7E0" w14:textId="20AE87D9" w:rsidR="006D5EF8" w:rsidRPr="00BA3A56" w:rsidRDefault="00F93BBF" w:rsidP="008F370B">
      <w:pPr>
        <w:jc w:val="both"/>
        <w:rPr>
          <w:bCs/>
        </w:rPr>
      </w:pPr>
      <w:bookmarkStart w:id="145" w:name="_Hlk209708603"/>
      <w:r w:rsidRPr="00BA3A56">
        <w:rPr>
          <w:b/>
        </w:rPr>
        <w:t>T</w:t>
      </w:r>
      <w:r w:rsidR="002047D2" w:rsidRPr="00BA3A56">
        <w:rPr>
          <w:b/>
        </w:rPr>
        <w:t>ABEL</w:t>
      </w:r>
      <w:r w:rsidRPr="00BA3A56">
        <w:rPr>
          <w:b/>
        </w:rPr>
        <w:t xml:space="preserve"> </w:t>
      </w:r>
      <w:r w:rsidR="00EE1E99" w:rsidRPr="00BA3A56">
        <w:rPr>
          <w:b/>
        </w:rPr>
        <w:t>6</w:t>
      </w:r>
      <w:r w:rsidR="00261B95" w:rsidRPr="00BA3A56">
        <w:rPr>
          <w:b/>
        </w:rPr>
        <w:t xml:space="preserve"> </w:t>
      </w:r>
      <w:r w:rsidRPr="00BA3A56">
        <w:rPr>
          <w:b/>
        </w:rPr>
        <w:t xml:space="preserve"> </w:t>
      </w:r>
      <w:proofErr w:type="spellStart"/>
      <w:r w:rsidR="006E7D81" w:rsidRPr="00BA3A56">
        <w:rPr>
          <w:b/>
          <w:bCs/>
        </w:rPr>
        <w:t>MaRu</w:t>
      </w:r>
      <w:proofErr w:type="spellEnd"/>
      <w:r w:rsidRPr="00BA3A56">
        <w:rPr>
          <w:b/>
          <w:bCs/>
        </w:rPr>
        <w:t xml:space="preserve"> kooskõlastused</w:t>
      </w:r>
      <w:r w:rsidR="0011476E" w:rsidRPr="00BA3A56">
        <w:rPr>
          <w:b/>
          <w:bCs/>
        </w:rPr>
        <w:t xml:space="preserve"> aastatel 2018</w:t>
      </w:r>
      <w:r w:rsidR="00261B95" w:rsidRPr="00BA3A56">
        <w:rPr>
          <w:b/>
          <w:bCs/>
        </w:rPr>
        <w:t>‒</w:t>
      </w:r>
      <w:r w:rsidR="00B233F5" w:rsidRPr="00BA3A56">
        <w:rPr>
          <w:b/>
          <w:bCs/>
        </w:rPr>
        <w:t>2024</w:t>
      </w:r>
      <w:r w:rsidR="00B233F5" w:rsidRPr="00BA3A56">
        <w:rPr>
          <w:bCs/>
        </w:rPr>
        <w:t xml:space="preserve"> </w:t>
      </w:r>
    </w:p>
    <w:tbl>
      <w:tblPr>
        <w:tblpPr w:leftFromText="132" w:rightFromText="132" w:bottomFromText="25" w:vertAnchor="text"/>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97"/>
        <w:gridCol w:w="810"/>
        <w:gridCol w:w="810"/>
        <w:gridCol w:w="810"/>
        <w:gridCol w:w="810"/>
        <w:gridCol w:w="810"/>
        <w:gridCol w:w="810"/>
        <w:gridCol w:w="810"/>
      </w:tblGrid>
      <w:tr w:rsidR="00E72100" w:rsidRPr="00BA3A56" w14:paraId="737C7BA6" w14:textId="3085F1E4" w:rsidTr="00007DD7">
        <w:tc>
          <w:tcPr>
            <w:tcW w:w="3397" w:type="dxa"/>
            <w:tcBorders>
              <w:bottom w:val="single" w:sz="4" w:space="0" w:color="auto"/>
            </w:tcBorders>
            <w:shd w:val="clear" w:color="auto" w:fill="EDEDED"/>
            <w:tcMar>
              <w:top w:w="0" w:type="dxa"/>
              <w:left w:w="108" w:type="dxa"/>
              <w:bottom w:w="0" w:type="dxa"/>
              <w:right w:w="108" w:type="dxa"/>
            </w:tcMar>
            <w:hideMark/>
          </w:tcPr>
          <w:p w14:paraId="29A1CF9A" w14:textId="77777777" w:rsidR="00E72100" w:rsidRPr="00BA3A56" w:rsidRDefault="00E72100" w:rsidP="00E72100">
            <w:pPr>
              <w:autoSpaceDE/>
              <w:autoSpaceDN/>
              <w:rPr>
                <w:rFonts w:eastAsia="Aptos"/>
                <w:b/>
                <w:bCs/>
                <w14:ligatures w14:val="standardContextual"/>
              </w:rPr>
            </w:pPr>
            <w:r w:rsidRPr="00BA3A56">
              <w:rPr>
                <w:rFonts w:eastAsia="Aptos"/>
                <w:b/>
                <w:bCs/>
                <w14:ligatures w14:val="standardContextual"/>
              </w:rPr>
              <w:t>Toiming/aasta</w:t>
            </w:r>
          </w:p>
        </w:tc>
        <w:tc>
          <w:tcPr>
            <w:tcW w:w="810" w:type="dxa"/>
            <w:shd w:val="clear" w:color="auto" w:fill="EDEDED"/>
            <w:tcMar>
              <w:top w:w="0" w:type="dxa"/>
              <w:left w:w="108" w:type="dxa"/>
              <w:bottom w:w="0" w:type="dxa"/>
              <w:right w:w="108" w:type="dxa"/>
            </w:tcMar>
            <w:vAlign w:val="center"/>
            <w:hideMark/>
          </w:tcPr>
          <w:p w14:paraId="5356A90E" w14:textId="77777777" w:rsidR="00E72100" w:rsidRPr="00BA3A56" w:rsidRDefault="00E72100" w:rsidP="00E72100">
            <w:pPr>
              <w:autoSpaceDE/>
              <w:autoSpaceDN/>
              <w:jc w:val="center"/>
              <w:rPr>
                <w:rFonts w:eastAsia="Aptos"/>
                <w:b/>
                <w:bCs/>
                <w14:ligatures w14:val="standardContextual"/>
              </w:rPr>
            </w:pPr>
            <w:r w:rsidRPr="00BA3A56">
              <w:rPr>
                <w:rFonts w:eastAsia="Aptos"/>
                <w:b/>
                <w:bCs/>
                <w14:ligatures w14:val="standardContextual"/>
              </w:rPr>
              <w:t>2018</w:t>
            </w:r>
          </w:p>
        </w:tc>
        <w:tc>
          <w:tcPr>
            <w:tcW w:w="810" w:type="dxa"/>
            <w:shd w:val="clear" w:color="auto" w:fill="EDEDED"/>
            <w:tcMar>
              <w:top w:w="0" w:type="dxa"/>
              <w:left w:w="108" w:type="dxa"/>
              <w:bottom w:w="0" w:type="dxa"/>
              <w:right w:w="108" w:type="dxa"/>
            </w:tcMar>
            <w:vAlign w:val="center"/>
            <w:hideMark/>
          </w:tcPr>
          <w:p w14:paraId="3EA05DFF" w14:textId="77777777" w:rsidR="00E72100" w:rsidRPr="00BA3A56" w:rsidRDefault="00E72100" w:rsidP="00E72100">
            <w:pPr>
              <w:autoSpaceDE/>
              <w:autoSpaceDN/>
              <w:jc w:val="center"/>
              <w:rPr>
                <w:rFonts w:eastAsia="Aptos"/>
                <w:b/>
                <w:bCs/>
                <w14:ligatures w14:val="standardContextual"/>
              </w:rPr>
            </w:pPr>
            <w:r w:rsidRPr="00BA3A56">
              <w:rPr>
                <w:rFonts w:eastAsia="Aptos"/>
                <w:b/>
                <w:bCs/>
                <w14:ligatures w14:val="standardContextual"/>
              </w:rPr>
              <w:t>2019</w:t>
            </w:r>
          </w:p>
        </w:tc>
        <w:tc>
          <w:tcPr>
            <w:tcW w:w="810" w:type="dxa"/>
            <w:shd w:val="clear" w:color="auto" w:fill="EDEDED"/>
            <w:tcMar>
              <w:top w:w="0" w:type="dxa"/>
              <w:left w:w="108" w:type="dxa"/>
              <w:bottom w:w="0" w:type="dxa"/>
              <w:right w:w="108" w:type="dxa"/>
            </w:tcMar>
            <w:vAlign w:val="center"/>
            <w:hideMark/>
          </w:tcPr>
          <w:p w14:paraId="2942C64C" w14:textId="77777777" w:rsidR="00E72100" w:rsidRPr="00BA3A56" w:rsidRDefault="00E72100" w:rsidP="00E72100">
            <w:pPr>
              <w:autoSpaceDE/>
              <w:autoSpaceDN/>
              <w:jc w:val="center"/>
              <w:rPr>
                <w:rFonts w:eastAsia="Aptos"/>
                <w:b/>
                <w:bCs/>
                <w14:ligatures w14:val="standardContextual"/>
              </w:rPr>
            </w:pPr>
            <w:r w:rsidRPr="00BA3A56">
              <w:rPr>
                <w:rFonts w:eastAsia="Aptos"/>
                <w:b/>
                <w:bCs/>
                <w14:ligatures w14:val="standardContextual"/>
              </w:rPr>
              <w:t>2020</w:t>
            </w:r>
          </w:p>
        </w:tc>
        <w:tc>
          <w:tcPr>
            <w:tcW w:w="810" w:type="dxa"/>
            <w:shd w:val="clear" w:color="auto" w:fill="EDEDED"/>
            <w:tcMar>
              <w:top w:w="0" w:type="dxa"/>
              <w:left w:w="108" w:type="dxa"/>
              <w:bottom w:w="0" w:type="dxa"/>
              <w:right w:w="108" w:type="dxa"/>
            </w:tcMar>
            <w:vAlign w:val="center"/>
            <w:hideMark/>
          </w:tcPr>
          <w:p w14:paraId="01BE101B" w14:textId="77777777" w:rsidR="00E72100" w:rsidRPr="00BA3A56" w:rsidRDefault="00E72100" w:rsidP="00E72100">
            <w:pPr>
              <w:autoSpaceDE/>
              <w:autoSpaceDN/>
              <w:jc w:val="center"/>
              <w:rPr>
                <w:rFonts w:eastAsia="Aptos"/>
                <w:b/>
                <w:bCs/>
                <w14:ligatures w14:val="standardContextual"/>
              </w:rPr>
            </w:pPr>
            <w:r w:rsidRPr="00BA3A56">
              <w:rPr>
                <w:rFonts w:eastAsia="Aptos"/>
                <w:b/>
                <w:bCs/>
                <w14:ligatures w14:val="standardContextual"/>
              </w:rPr>
              <w:t>2021</w:t>
            </w:r>
          </w:p>
        </w:tc>
        <w:tc>
          <w:tcPr>
            <w:tcW w:w="810" w:type="dxa"/>
            <w:shd w:val="clear" w:color="auto" w:fill="EDEDED"/>
            <w:vAlign w:val="center"/>
          </w:tcPr>
          <w:p w14:paraId="7D9E5B90" w14:textId="690E8895" w:rsidR="00E72100" w:rsidRPr="00BA3A56" w:rsidRDefault="00E72100" w:rsidP="00E72100">
            <w:pPr>
              <w:autoSpaceDE/>
              <w:autoSpaceDN/>
              <w:jc w:val="center"/>
              <w:rPr>
                <w:rFonts w:eastAsia="Aptos"/>
                <w:b/>
                <w:bCs/>
                <w14:ligatures w14:val="standardContextual"/>
              </w:rPr>
            </w:pPr>
            <w:r w:rsidRPr="00BA3A56">
              <w:rPr>
                <w:rFonts w:eastAsia="Aptos"/>
                <w:b/>
                <w:bCs/>
                <w14:ligatures w14:val="standardContextual"/>
              </w:rPr>
              <w:t>2022</w:t>
            </w:r>
          </w:p>
        </w:tc>
        <w:tc>
          <w:tcPr>
            <w:tcW w:w="810" w:type="dxa"/>
            <w:shd w:val="clear" w:color="auto" w:fill="F2F2F2" w:themeFill="background1" w:themeFillShade="F2"/>
            <w:vAlign w:val="center"/>
          </w:tcPr>
          <w:p w14:paraId="002826F8" w14:textId="5ADDFE91" w:rsidR="00E72100" w:rsidRPr="00BA3A56" w:rsidRDefault="00E72100" w:rsidP="00E72100">
            <w:pPr>
              <w:autoSpaceDE/>
              <w:autoSpaceDN/>
              <w:jc w:val="center"/>
              <w:rPr>
                <w:rFonts w:eastAsia="Aptos"/>
                <w:b/>
                <w:bCs/>
                <w14:ligatures w14:val="standardContextual"/>
              </w:rPr>
            </w:pPr>
            <w:r w:rsidRPr="00BA3A56">
              <w:rPr>
                <w:rFonts w:eastAsia="Aptos"/>
                <w:b/>
                <w:bCs/>
                <w14:ligatures w14:val="standardContextual"/>
              </w:rPr>
              <w:t>2023</w:t>
            </w:r>
          </w:p>
        </w:tc>
        <w:tc>
          <w:tcPr>
            <w:tcW w:w="810" w:type="dxa"/>
            <w:shd w:val="clear" w:color="auto" w:fill="F2F2F2" w:themeFill="background1" w:themeFillShade="F2"/>
            <w:vAlign w:val="center"/>
          </w:tcPr>
          <w:p w14:paraId="1D9D73EC" w14:textId="6F0154AF" w:rsidR="00E72100" w:rsidRPr="00BA3A56" w:rsidRDefault="00E72100" w:rsidP="00E72100">
            <w:pPr>
              <w:autoSpaceDE/>
              <w:autoSpaceDN/>
              <w:jc w:val="center"/>
              <w:rPr>
                <w:rFonts w:eastAsia="Aptos"/>
                <w:b/>
                <w:bCs/>
                <w14:ligatures w14:val="standardContextual"/>
              </w:rPr>
            </w:pPr>
            <w:r w:rsidRPr="00BA3A56">
              <w:rPr>
                <w:rFonts w:eastAsia="Aptos"/>
                <w:b/>
                <w:bCs/>
                <w14:ligatures w14:val="standardContextual"/>
              </w:rPr>
              <w:t>2024</w:t>
            </w:r>
          </w:p>
        </w:tc>
      </w:tr>
      <w:tr w:rsidR="00E72100" w:rsidRPr="00BA3A56" w14:paraId="0CBA1E0E" w14:textId="7AA74B70" w:rsidTr="00007DD7">
        <w:tc>
          <w:tcPr>
            <w:tcW w:w="3397" w:type="dxa"/>
            <w:tcBorders>
              <w:bottom w:val="nil"/>
            </w:tcBorders>
            <w:tcMar>
              <w:top w:w="0" w:type="dxa"/>
              <w:left w:w="108" w:type="dxa"/>
              <w:bottom w:w="0" w:type="dxa"/>
              <w:right w:w="108" w:type="dxa"/>
            </w:tcMar>
            <w:hideMark/>
          </w:tcPr>
          <w:p w14:paraId="09A09715" w14:textId="629E4D0C" w:rsidR="00E72100" w:rsidRPr="00BA3A56" w:rsidRDefault="00E72100" w:rsidP="00E72100">
            <w:pPr>
              <w:autoSpaceDE/>
              <w:autoSpaceDN/>
              <w:rPr>
                <w:rFonts w:eastAsia="Aptos"/>
                <w14:ligatures w14:val="standardContextual"/>
              </w:rPr>
            </w:pPr>
            <w:r w:rsidRPr="00BA3A56">
              <w:t>Maaparandusseadusest tulenev kooskõlastamine (sh</w:t>
            </w:r>
            <w:r w:rsidRPr="00BA3A56">
              <w:rPr>
                <w:rFonts w:eastAsia="Aptos"/>
                <w14:ligatures w14:val="standardContextual"/>
              </w:rPr>
              <w:t xml:space="preserve"> maakorraldustoimingu ja siht- või kasutusotstarbe muutmise kooskõlastamine)</w:t>
            </w:r>
          </w:p>
        </w:tc>
        <w:tc>
          <w:tcPr>
            <w:tcW w:w="810" w:type="dxa"/>
            <w:vMerge w:val="restart"/>
            <w:tcMar>
              <w:top w:w="0" w:type="dxa"/>
              <w:left w:w="108" w:type="dxa"/>
              <w:bottom w:w="0" w:type="dxa"/>
              <w:right w:w="108" w:type="dxa"/>
            </w:tcMar>
            <w:vAlign w:val="center"/>
            <w:hideMark/>
          </w:tcPr>
          <w:p w14:paraId="0CB1FC4C" w14:textId="29BA6BC6" w:rsidR="00E72100" w:rsidRPr="00BA3A56" w:rsidRDefault="00E72100" w:rsidP="00E72100">
            <w:pPr>
              <w:autoSpaceDE/>
              <w:autoSpaceDN/>
              <w:jc w:val="center"/>
              <w:rPr>
                <w:rFonts w:eastAsia="Aptos"/>
                <w14:ligatures w14:val="standardContextual"/>
              </w:rPr>
            </w:pPr>
            <w:r w:rsidRPr="00BA3A56">
              <w:rPr>
                <w:rFonts w:eastAsia="Aptos"/>
                <w14:ligatures w14:val="standardContextual"/>
              </w:rPr>
              <w:t>1557</w:t>
            </w:r>
          </w:p>
        </w:tc>
        <w:tc>
          <w:tcPr>
            <w:tcW w:w="810" w:type="dxa"/>
            <w:vMerge w:val="restart"/>
            <w:tcMar>
              <w:top w:w="0" w:type="dxa"/>
              <w:left w:w="108" w:type="dxa"/>
              <w:bottom w:w="0" w:type="dxa"/>
              <w:right w:w="108" w:type="dxa"/>
            </w:tcMar>
            <w:vAlign w:val="center"/>
            <w:hideMark/>
          </w:tcPr>
          <w:p w14:paraId="23289F57" w14:textId="02D18A14" w:rsidR="00E72100" w:rsidRPr="00BA3A56" w:rsidRDefault="00E72100" w:rsidP="00E72100">
            <w:pPr>
              <w:autoSpaceDE/>
              <w:autoSpaceDN/>
              <w:jc w:val="center"/>
              <w:rPr>
                <w:rFonts w:eastAsia="Aptos"/>
                <w14:ligatures w14:val="standardContextual"/>
              </w:rPr>
            </w:pPr>
            <w:r w:rsidRPr="00BA3A56">
              <w:rPr>
                <w:rFonts w:eastAsia="Aptos"/>
                <w14:ligatures w14:val="standardContextual"/>
              </w:rPr>
              <w:t>1941</w:t>
            </w:r>
          </w:p>
        </w:tc>
        <w:tc>
          <w:tcPr>
            <w:tcW w:w="810" w:type="dxa"/>
            <w:vMerge w:val="restart"/>
            <w:tcMar>
              <w:top w:w="0" w:type="dxa"/>
              <w:left w:w="108" w:type="dxa"/>
              <w:bottom w:w="0" w:type="dxa"/>
              <w:right w:w="108" w:type="dxa"/>
            </w:tcMar>
            <w:vAlign w:val="center"/>
            <w:hideMark/>
          </w:tcPr>
          <w:p w14:paraId="68759B21" w14:textId="23D2CD26" w:rsidR="00E72100" w:rsidRPr="00BA3A56" w:rsidRDefault="00E72100" w:rsidP="00E72100">
            <w:pPr>
              <w:autoSpaceDE/>
              <w:autoSpaceDN/>
              <w:jc w:val="center"/>
              <w:rPr>
                <w:rFonts w:eastAsia="Aptos"/>
                <w14:ligatures w14:val="standardContextual"/>
              </w:rPr>
            </w:pPr>
            <w:r w:rsidRPr="00BA3A56">
              <w:rPr>
                <w:rFonts w:eastAsia="Aptos"/>
                <w14:ligatures w14:val="standardContextual"/>
              </w:rPr>
              <w:t>2545</w:t>
            </w:r>
          </w:p>
        </w:tc>
        <w:tc>
          <w:tcPr>
            <w:tcW w:w="810" w:type="dxa"/>
            <w:vMerge w:val="restart"/>
            <w:tcMar>
              <w:top w:w="0" w:type="dxa"/>
              <w:left w:w="108" w:type="dxa"/>
              <w:bottom w:w="0" w:type="dxa"/>
              <w:right w:w="108" w:type="dxa"/>
            </w:tcMar>
            <w:vAlign w:val="center"/>
          </w:tcPr>
          <w:p w14:paraId="60753D36" w14:textId="56B5C153" w:rsidR="00E72100" w:rsidRPr="00BA3A56" w:rsidRDefault="00E72100" w:rsidP="00E72100">
            <w:pPr>
              <w:autoSpaceDE/>
              <w:autoSpaceDN/>
              <w:jc w:val="center"/>
              <w:rPr>
                <w:rFonts w:eastAsia="Aptos"/>
                <w14:ligatures w14:val="standardContextual"/>
              </w:rPr>
            </w:pPr>
            <w:r w:rsidRPr="00BA3A56">
              <w:rPr>
                <w:rFonts w:eastAsia="Aptos"/>
                <w14:ligatures w14:val="standardContextual"/>
              </w:rPr>
              <w:t>2666</w:t>
            </w:r>
          </w:p>
        </w:tc>
        <w:tc>
          <w:tcPr>
            <w:tcW w:w="810" w:type="dxa"/>
            <w:vMerge w:val="restart"/>
            <w:vAlign w:val="center"/>
          </w:tcPr>
          <w:p w14:paraId="10EBBC6D" w14:textId="3F31C208" w:rsidR="00E72100" w:rsidRPr="00BA3A56" w:rsidRDefault="00E72100" w:rsidP="00E72100">
            <w:pPr>
              <w:autoSpaceDE/>
              <w:autoSpaceDN/>
              <w:jc w:val="center"/>
              <w:rPr>
                <w:rFonts w:eastAsia="Aptos"/>
                <w14:ligatures w14:val="standardContextual"/>
              </w:rPr>
            </w:pPr>
            <w:r w:rsidRPr="00BA3A56">
              <w:rPr>
                <w:rFonts w:eastAsia="Aptos"/>
                <w14:ligatures w14:val="standardContextual"/>
              </w:rPr>
              <w:t>2576</w:t>
            </w:r>
          </w:p>
        </w:tc>
        <w:tc>
          <w:tcPr>
            <w:tcW w:w="810" w:type="dxa"/>
            <w:vMerge w:val="restart"/>
            <w:vAlign w:val="center"/>
          </w:tcPr>
          <w:p w14:paraId="2562BA0B" w14:textId="1AF89A59" w:rsidR="00E72100" w:rsidRPr="00BA3A56" w:rsidRDefault="00E72100" w:rsidP="00E72100">
            <w:pPr>
              <w:autoSpaceDE/>
              <w:autoSpaceDN/>
              <w:jc w:val="center"/>
              <w:rPr>
                <w:rFonts w:eastAsia="Aptos"/>
                <w14:ligatures w14:val="standardContextual"/>
              </w:rPr>
            </w:pPr>
            <w:r w:rsidRPr="00BA3A56">
              <w:rPr>
                <w:rFonts w:eastAsia="Aptos"/>
                <w14:ligatures w14:val="standardContextual"/>
              </w:rPr>
              <w:t>2833</w:t>
            </w:r>
          </w:p>
        </w:tc>
        <w:tc>
          <w:tcPr>
            <w:tcW w:w="810" w:type="dxa"/>
            <w:vMerge w:val="restart"/>
            <w:vAlign w:val="center"/>
          </w:tcPr>
          <w:p w14:paraId="7F060AE2" w14:textId="1776C10D" w:rsidR="00E72100" w:rsidRPr="00BA3A56" w:rsidRDefault="00E72100" w:rsidP="00E72100">
            <w:pPr>
              <w:autoSpaceDE/>
              <w:autoSpaceDN/>
              <w:jc w:val="center"/>
              <w:rPr>
                <w:rFonts w:eastAsia="Aptos"/>
                <w14:ligatures w14:val="standardContextual"/>
              </w:rPr>
            </w:pPr>
            <w:r w:rsidRPr="00BA3A56">
              <w:rPr>
                <w:rFonts w:eastAsia="Aptos"/>
                <w14:ligatures w14:val="standardContextual"/>
              </w:rPr>
              <w:t>2927</w:t>
            </w:r>
          </w:p>
        </w:tc>
      </w:tr>
      <w:tr w:rsidR="00E72100" w:rsidRPr="00BA3A56" w14:paraId="25B00EA0" w14:textId="2A9754ED" w:rsidTr="00007DD7">
        <w:tc>
          <w:tcPr>
            <w:tcW w:w="3397" w:type="dxa"/>
            <w:tcBorders>
              <w:top w:val="nil"/>
            </w:tcBorders>
            <w:tcMar>
              <w:top w:w="0" w:type="dxa"/>
              <w:left w:w="108" w:type="dxa"/>
              <w:bottom w:w="0" w:type="dxa"/>
              <w:right w:w="108" w:type="dxa"/>
            </w:tcMar>
            <w:hideMark/>
          </w:tcPr>
          <w:p w14:paraId="5B1FC5F7" w14:textId="6999CA90" w:rsidR="00E72100" w:rsidRPr="00BA3A56" w:rsidRDefault="00E72100" w:rsidP="00E72100">
            <w:pPr>
              <w:autoSpaceDE/>
              <w:autoSpaceDN/>
              <w:rPr>
                <w:rFonts w:eastAsia="Aptos"/>
                <w14:ligatures w14:val="standardContextual"/>
              </w:rPr>
            </w:pPr>
          </w:p>
        </w:tc>
        <w:tc>
          <w:tcPr>
            <w:tcW w:w="810" w:type="dxa"/>
            <w:vMerge/>
            <w:vAlign w:val="center"/>
            <w:hideMark/>
          </w:tcPr>
          <w:p w14:paraId="14C6EAD5" w14:textId="77777777" w:rsidR="00E72100" w:rsidRPr="00BA3A56" w:rsidRDefault="00E72100" w:rsidP="00E72100">
            <w:pPr>
              <w:autoSpaceDE/>
              <w:autoSpaceDN/>
              <w:jc w:val="center"/>
              <w:rPr>
                <w:rFonts w:eastAsia="Aptos"/>
                <w14:ligatures w14:val="standardContextual"/>
              </w:rPr>
            </w:pPr>
          </w:p>
        </w:tc>
        <w:tc>
          <w:tcPr>
            <w:tcW w:w="810" w:type="dxa"/>
            <w:vMerge/>
            <w:vAlign w:val="center"/>
            <w:hideMark/>
          </w:tcPr>
          <w:p w14:paraId="2E2BB516" w14:textId="77777777" w:rsidR="00E72100" w:rsidRPr="00BA3A56" w:rsidRDefault="00E72100" w:rsidP="00E72100">
            <w:pPr>
              <w:autoSpaceDE/>
              <w:autoSpaceDN/>
              <w:jc w:val="center"/>
              <w:rPr>
                <w:rFonts w:eastAsia="Aptos"/>
                <w14:ligatures w14:val="standardContextual"/>
              </w:rPr>
            </w:pPr>
          </w:p>
        </w:tc>
        <w:tc>
          <w:tcPr>
            <w:tcW w:w="810" w:type="dxa"/>
            <w:vMerge/>
            <w:vAlign w:val="center"/>
            <w:hideMark/>
          </w:tcPr>
          <w:p w14:paraId="5DCEE050" w14:textId="77777777" w:rsidR="00E72100" w:rsidRPr="00BA3A56" w:rsidRDefault="00E72100" w:rsidP="00E72100">
            <w:pPr>
              <w:autoSpaceDE/>
              <w:autoSpaceDN/>
              <w:jc w:val="center"/>
              <w:rPr>
                <w:rFonts w:eastAsia="Aptos"/>
                <w14:ligatures w14:val="standardContextual"/>
              </w:rPr>
            </w:pPr>
          </w:p>
        </w:tc>
        <w:tc>
          <w:tcPr>
            <w:tcW w:w="810" w:type="dxa"/>
            <w:vMerge/>
            <w:vAlign w:val="center"/>
            <w:hideMark/>
          </w:tcPr>
          <w:p w14:paraId="6480364D" w14:textId="77777777" w:rsidR="00E72100" w:rsidRPr="00BA3A56" w:rsidRDefault="00E72100" w:rsidP="00E72100">
            <w:pPr>
              <w:autoSpaceDE/>
              <w:autoSpaceDN/>
              <w:jc w:val="center"/>
              <w:rPr>
                <w:rFonts w:eastAsia="Aptos"/>
                <w14:ligatures w14:val="standardContextual"/>
              </w:rPr>
            </w:pPr>
          </w:p>
        </w:tc>
        <w:tc>
          <w:tcPr>
            <w:tcW w:w="810" w:type="dxa"/>
            <w:vMerge/>
            <w:vAlign w:val="center"/>
          </w:tcPr>
          <w:p w14:paraId="725B2B20" w14:textId="77777777" w:rsidR="00E72100" w:rsidRPr="00BA3A56" w:rsidRDefault="00E72100" w:rsidP="00E72100">
            <w:pPr>
              <w:autoSpaceDE/>
              <w:autoSpaceDN/>
              <w:jc w:val="center"/>
              <w:rPr>
                <w:rFonts w:eastAsia="Aptos"/>
                <w14:ligatures w14:val="standardContextual"/>
              </w:rPr>
            </w:pPr>
          </w:p>
        </w:tc>
        <w:tc>
          <w:tcPr>
            <w:tcW w:w="810" w:type="dxa"/>
            <w:vMerge/>
            <w:vAlign w:val="center"/>
          </w:tcPr>
          <w:p w14:paraId="2C682EDD" w14:textId="77777777" w:rsidR="00E72100" w:rsidRPr="00BA3A56" w:rsidRDefault="00E72100" w:rsidP="00E72100">
            <w:pPr>
              <w:autoSpaceDE/>
              <w:autoSpaceDN/>
              <w:jc w:val="center"/>
              <w:rPr>
                <w:rFonts w:eastAsia="Aptos"/>
                <w14:ligatures w14:val="standardContextual"/>
              </w:rPr>
            </w:pPr>
          </w:p>
        </w:tc>
        <w:tc>
          <w:tcPr>
            <w:tcW w:w="810" w:type="dxa"/>
            <w:vMerge/>
            <w:vAlign w:val="center"/>
          </w:tcPr>
          <w:p w14:paraId="0AA1DCB2" w14:textId="77777777" w:rsidR="00E72100" w:rsidRPr="00BA3A56" w:rsidRDefault="00E72100" w:rsidP="00E72100">
            <w:pPr>
              <w:autoSpaceDE/>
              <w:autoSpaceDN/>
              <w:jc w:val="center"/>
              <w:rPr>
                <w:rFonts w:eastAsia="Aptos"/>
                <w14:ligatures w14:val="standardContextual"/>
              </w:rPr>
            </w:pPr>
          </w:p>
        </w:tc>
      </w:tr>
      <w:tr w:rsidR="00E72100" w:rsidRPr="00BA3A56" w14:paraId="5A742819" w14:textId="15CC372C" w:rsidTr="00007DD7">
        <w:tc>
          <w:tcPr>
            <w:tcW w:w="3397" w:type="dxa"/>
            <w:tcMar>
              <w:top w:w="0" w:type="dxa"/>
              <w:left w:w="108" w:type="dxa"/>
              <w:bottom w:w="0" w:type="dxa"/>
              <w:right w:w="108" w:type="dxa"/>
            </w:tcMar>
            <w:hideMark/>
          </w:tcPr>
          <w:p w14:paraId="6E2DE41E" w14:textId="77777777" w:rsidR="00E72100" w:rsidRPr="00BA3A56" w:rsidRDefault="00E72100" w:rsidP="00E72100">
            <w:pPr>
              <w:autoSpaceDE/>
              <w:autoSpaceDN/>
              <w:rPr>
                <w:rFonts w:eastAsia="Aptos"/>
                <w14:ligatures w14:val="standardContextual"/>
              </w:rPr>
            </w:pPr>
            <w:r w:rsidRPr="00BA3A56">
              <w:rPr>
                <w:rFonts w:eastAsia="Aptos"/>
                <w14:ligatures w14:val="standardContextual"/>
              </w:rPr>
              <w:t>Teistest seadustest tulenevate kooskõlastuste või arvamuste andmine</w:t>
            </w:r>
          </w:p>
        </w:tc>
        <w:tc>
          <w:tcPr>
            <w:tcW w:w="810" w:type="dxa"/>
            <w:tcMar>
              <w:top w:w="0" w:type="dxa"/>
              <w:left w:w="108" w:type="dxa"/>
              <w:bottom w:w="0" w:type="dxa"/>
              <w:right w:w="108" w:type="dxa"/>
            </w:tcMar>
            <w:vAlign w:val="center"/>
          </w:tcPr>
          <w:p w14:paraId="31AEF9DD" w14:textId="77777777" w:rsidR="00E72100" w:rsidRPr="00BA3A56" w:rsidRDefault="00E72100" w:rsidP="00E72100">
            <w:pPr>
              <w:autoSpaceDE/>
              <w:autoSpaceDN/>
              <w:jc w:val="center"/>
              <w:rPr>
                <w:rFonts w:eastAsia="Aptos"/>
                <w14:ligatures w14:val="standardContextual"/>
              </w:rPr>
            </w:pPr>
            <w:r w:rsidRPr="00BA3A56">
              <w:rPr>
                <w:rFonts w:eastAsia="Aptos"/>
                <w14:ligatures w14:val="standardContextual"/>
              </w:rPr>
              <w:t>661</w:t>
            </w:r>
          </w:p>
        </w:tc>
        <w:tc>
          <w:tcPr>
            <w:tcW w:w="810" w:type="dxa"/>
            <w:tcMar>
              <w:top w:w="0" w:type="dxa"/>
              <w:left w:w="108" w:type="dxa"/>
              <w:bottom w:w="0" w:type="dxa"/>
              <w:right w:w="108" w:type="dxa"/>
            </w:tcMar>
            <w:vAlign w:val="center"/>
          </w:tcPr>
          <w:p w14:paraId="4141BF09" w14:textId="77777777" w:rsidR="00E72100" w:rsidRPr="00BA3A56" w:rsidRDefault="00E72100" w:rsidP="00E72100">
            <w:pPr>
              <w:autoSpaceDE/>
              <w:autoSpaceDN/>
              <w:jc w:val="center"/>
              <w:rPr>
                <w:rFonts w:eastAsia="Aptos"/>
                <w14:ligatures w14:val="standardContextual"/>
              </w:rPr>
            </w:pPr>
            <w:r w:rsidRPr="00BA3A56">
              <w:rPr>
                <w:rFonts w:eastAsia="Aptos"/>
                <w14:ligatures w14:val="standardContextual"/>
              </w:rPr>
              <w:t>712</w:t>
            </w:r>
          </w:p>
        </w:tc>
        <w:tc>
          <w:tcPr>
            <w:tcW w:w="810" w:type="dxa"/>
            <w:tcMar>
              <w:top w:w="0" w:type="dxa"/>
              <w:left w:w="108" w:type="dxa"/>
              <w:bottom w:w="0" w:type="dxa"/>
              <w:right w:w="108" w:type="dxa"/>
            </w:tcMar>
            <w:vAlign w:val="center"/>
          </w:tcPr>
          <w:p w14:paraId="516DAD5A" w14:textId="77777777" w:rsidR="00E72100" w:rsidRPr="00BA3A56" w:rsidRDefault="00E72100" w:rsidP="00E72100">
            <w:pPr>
              <w:autoSpaceDE/>
              <w:autoSpaceDN/>
              <w:jc w:val="center"/>
              <w:rPr>
                <w:rFonts w:eastAsia="Aptos"/>
                <w14:ligatures w14:val="standardContextual"/>
              </w:rPr>
            </w:pPr>
            <w:r w:rsidRPr="00BA3A56">
              <w:rPr>
                <w:rFonts w:eastAsia="Aptos"/>
                <w14:ligatures w14:val="standardContextual"/>
              </w:rPr>
              <w:t>974</w:t>
            </w:r>
          </w:p>
        </w:tc>
        <w:tc>
          <w:tcPr>
            <w:tcW w:w="810" w:type="dxa"/>
            <w:tcMar>
              <w:top w:w="0" w:type="dxa"/>
              <w:left w:w="108" w:type="dxa"/>
              <w:bottom w:w="0" w:type="dxa"/>
              <w:right w:w="108" w:type="dxa"/>
            </w:tcMar>
            <w:vAlign w:val="center"/>
            <w:hideMark/>
          </w:tcPr>
          <w:p w14:paraId="77A04496" w14:textId="77777777" w:rsidR="00E72100" w:rsidRPr="00BA3A56" w:rsidRDefault="00E72100" w:rsidP="00E72100">
            <w:pPr>
              <w:autoSpaceDE/>
              <w:autoSpaceDN/>
              <w:jc w:val="center"/>
              <w:rPr>
                <w:rFonts w:eastAsia="Aptos"/>
                <w14:ligatures w14:val="standardContextual"/>
              </w:rPr>
            </w:pPr>
            <w:r w:rsidRPr="00BA3A56">
              <w:rPr>
                <w:rFonts w:eastAsia="Aptos"/>
                <w14:ligatures w14:val="standardContextual"/>
              </w:rPr>
              <w:t>1114</w:t>
            </w:r>
          </w:p>
        </w:tc>
        <w:tc>
          <w:tcPr>
            <w:tcW w:w="810" w:type="dxa"/>
            <w:vAlign w:val="center"/>
          </w:tcPr>
          <w:p w14:paraId="2562FDA0" w14:textId="72F4E961" w:rsidR="00E72100" w:rsidRPr="00BA3A56" w:rsidRDefault="00E72100" w:rsidP="00E72100">
            <w:pPr>
              <w:autoSpaceDE/>
              <w:autoSpaceDN/>
              <w:jc w:val="center"/>
              <w:rPr>
                <w:rFonts w:eastAsia="Aptos"/>
                <w14:ligatures w14:val="standardContextual"/>
              </w:rPr>
            </w:pPr>
            <w:r w:rsidRPr="00BA3A56">
              <w:rPr>
                <w:rFonts w:eastAsia="Aptos"/>
                <w14:ligatures w14:val="standardContextual"/>
              </w:rPr>
              <w:t>1330</w:t>
            </w:r>
          </w:p>
        </w:tc>
        <w:tc>
          <w:tcPr>
            <w:tcW w:w="810" w:type="dxa"/>
            <w:vAlign w:val="center"/>
          </w:tcPr>
          <w:p w14:paraId="6573AD8A" w14:textId="1E734E01" w:rsidR="00E72100" w:rsidRPr="00BA3A56" w:rsidRDefault="00E72100" w:rsidP="00E72100">
            <w:pPr>
              <w:autoSpaceDE/>
              <w:autoSpaceDN/>
              <w:jc w:val="center"/>
              <w:rPr>
                <w:rFonts w:eastAsia="Aptos"/>
                <w14:ligatures w14:val="standardContextual"/>
              </w:rPr>
            </w:pPr>
            <w:r w:rsidRPr="00BA3A56">
              <w:rPr>
                <w:rFonts w:eastAsia="Aptos"/>
                <w14:ligatures w14:val="standardContextual"/>
              </w:rPr>
              <w:t>1306</w:t>
            </w:r>
          </w:p>
        </w:tc>
        <w:tc>
          <w:tcPr>
            <w:tcW w:w="810" w:type="dxa"/>
            <w:vAlign w:val="center"/>
          </w:tcPr>
          <w:p w14:paraId="566D4FAD" w14:textId="34123AD3" w:rsidR="00E72100" w:rsidRPr="00BA3A56" w:rsidRDefault="00E72100" w:rsidP="00E72100">
            <w:pPr>
              <w:autoSpaceDE/>
              <w:autoSpaceDN/>
              <w:jc w:val="center"/>
              <w:rPr>
                <w:rFonts w:eastAsia="Aptos"/>
                <w14:ligatures w14:val="standardContextual"/>
              </w:rPr>
            </w:pPr>
            <w:r w:rsidRPr="00BA3A56">
              <w:rPr>
                <w:rFonts w:eastAsia="Aptos"/>
                <w14:ligatures w14:val="standardContextual"/>
              </w:rPr>
              <w:t>871</w:t>
            </w:r>
          </w:p>
        </w:tc>
      </w:tr>
      <w:tr w:rsidR="00E72100" w:rsidRPr="00BA3A56" w14:paraId="02562827" w14:textId="164854D9" w:rsidTr="00007DD7">
        <w:tc>
          <w:tcPr>
            <w:tcW w:w="3397" w:type="dxa"/>
            <w:tcMar>
              <w:top w:w="0" w:type="dxa"/>
              <w:left w:w="108" w:type="dxa"/>
              <w:bottom w:w="0" w:type="dxa"/>
              <w:right w:w="108" w:type="dxa"/>
            </w:tcMar>
            <w:hideMark/>
          </w:tcPr>
          <w:p w14:paraId="17DAA804" w14:textId="77777777" w:rsidR="00E72100" w:rsidRPr="00BA3A56" w:rsidRDefault="00E72100" w:rsidP="00E72100">
            <w:pPr>
              <w:autoSpaceDE/>
              <w:autoSpaceDN/>
              <w:jc w:val="right"/>
              <w:rPr>
                <w:rFonts w:eastAsia="Aptos"/>
                <w:b/>
                <w:bCs/>
                <w14:ligatures w14:val="standardContextual"/>
              </w:rPr>
            </w:pPr>
            <w:r w:rsidRPr="00BA3A56">
              <w:rPr>
                <w:rFonts w:eastAsia="Aptos"/>
                <w:b/>
                <w:bCs/>
                <w14:ligatures w14:val="standardContextual"/>
              </w:rPr>
              <w:t>Kõik kokku</w:t>
            </w:r>
          </w:p>
        </w:tc>
        <w:tc>
          <w:tcPr>
            <w:tcW w:w="810" w:type="dxa"/>
            <w:tcMar>
              <w:top w:w="0" w:type="dxa"/>
              <w:left w:w="108" w:type="dxa"/>
              <w:bottom w:w="0" w:type="dxa"/>
              <w:right w:w="108" w:type="dxa"/>
            </w:tcMar>
            <w:vAlign w:val="center"/>
            <w:hideMark/>
          </w:tcPr>
          <w:p w14:paraId="4DE8545C" w14:textId="77777777" w:rsidR="00E72100" w:rsidRPr="00BA3A56" w:rsidRDefault="00E72100" w:rsidP="00E72100">
            <w:pPr>
              <w:autoSpaceDE/>
              <w:autoSpaceDN/>
              <w:jc w:val="center"/>
              <w:rPr>
                <w:rFonts w:eastAsia="Aptos"/>
                <w:b/>
                <w:bCs/>
                <w14:ligatures w14:val="standardContextual"/>
              </w:rPr>
            </w:pPr>
            <w:r w:rsidRPr="00BA3A56">
              <w:rPr>
                <w:rFonts w:eastAsia="Aptos"/>
                <w:b/>
                <w:bCs/>
                <w14:ligatures w14:val="standardContextual"/>
              </w:rPr>
              <w:t>2218</w:t>
            </w:r>
          </w:p>
        </w:tc>
        <w:tc>
          <w:tcPr>
            <w:tcW w:w="810" w:type="dxa"/>
            <w:tcMar>
              <w:top w:w="0" w:type="dxa"/>
              <w:left w:w="108" w:type="dxa"/>
              <w:bottom w:w="0" w:type="dxa"/>
              <w:right w:w="108" w:type="dxa"/>
            </w:tcMar>
            <w:vAlign w:val="center"/>
            <w:hideMark/>
          </w:tcPr>
          <w:p w14:paraId="64F9332C" w14:textId="77777777" w:rsidR="00E72100" w:rsidRPr="00BA3A56" w:rsidRDefault="00E72100" w:rsidP="00E72100">
            <w:pPr>
              <w:autoSpaceDE/>
              <w:autoSpaceDN/>
              <w:jc w:val="center"/>
              <w:rPr>
                <w:rFonts w:eastAsia="Aptos"/>
                <w:b/>
                <w:bCs/>
                <w14:ligatures w14:val="standardContextual"/>
              </w:rPr>
            </w:pPr>
            <w:r w:rsidRPr="00BA3A56">
              <w:rPr>
                <w:rFonts w:eastAsia="Aptos"/>
                <w:b/>
                <w:bCs/>
                <w14:ligatures w14:val="standardContextual"/>
              </w:rPr>
              <w:t>2653</w:t>
            </w:r>
          </w:p>
        </w:tc>
        <w:tc>
          <w:tcPr>
            <w:tcW w:w="810" w:type="dxa"/>
            <w:tcMar>
              <w:top w:w="0" w:type="dxa"/>
              <w:left w:w="108" w:type="dxa"/>
              <w:bottom w:w="0" w:type="dxa"/>
              <w:right w:w="108" w:type="dxa"/>
            </w:tcMar>
            <w:vAlign w:val="center"/>
            <w:hideMark/>
          </w:tcPr>
          <w:p w14:paraId="472D1273" w14:textId="77777777" w:rsidR="00E72100" w:rsidRPr="00BA3A56" w:rsidRDefault="00E72100" w:rsidP="00E72100">
            <w:pPr>
              <w:autoSpaceDE/>
              <w:autoSpaceDN/>
              <w:jc w:val="center"/>
              <w:rPr>
                <w:rFonts w:eastAsia="Aptos"/>
                <w:b/>
                <w:bCs/>
                <w14:ligatures w14:val="standardContextual"/>
              </w:rPr>
            </w:pPr>
            <w:r w:rsidRPr="00BA3A56">
              <w:rPr>
                <w:rFonts w:eastAsia="Aptos"/>
                <w:b/>
                <w:bCs/>
                <w14:ligatures w14:val="standardContextual"/>
              </w:rPr>
              <w:t>3519</w:t>
            </w:r>
          </w:p>
        </w:tc>
        <w:tc>
          <w:tcPr>
            <w:tcW w:w="810" w:type="dxa"/>
            <w:tcMar>
              <w:top w:w="0" w:type="dxa"/>
              <w:left w:w="108" w:type="dxa"/>
              <w:bottom w:w="0" w:type="dxa"/>
              <w:right w:w="108" w:type="dxa"/>
            </w:tcMar>
            <w:vAlign w:val="center"/>
            <w:hideMark/>
          </w:tcPr>
          <w:p w14:paraId="27299C19" w14:textId="77777777" w:rsidR="00E72100" w:rsidRPr="00BA3A56" w:rsidRDefault="00E72100" w:rsidP="00E72100">
            <w:pPr>
              <w:autoSpaceDE/>
              <w:autoSpaceDN/>
              <w:jc w:val="center"/>
              <w:rPr>
                <w:rFonts w:eastAsia="Aptos"/>
                <w:b/>
                <w:bCs/>
                <w14:ligatures w14:val="standardContextual"/>
              </w:rPr>
            </w:pPr>
            <w:r w:rsidRPr="00BA3A56">
              <w:rPr>
                <w:rFonts w:eastAsia="Aptos"/>
                <w:b/>
                <w:bCs/>
                <w14:ligatures w14:val="standardContextual"/>
              </w:rPr>
              <w:t>3780</w:t>
            </w:r>
          </w:p>
        </w:tc>
        <w:tc>
          <w:tcPr>
            <w:tcW w:w="810" w:type="dxa"/>
            <w:vAlign w:val="center"/>
          </w:tcPr>
          <w:p w14:paraId="2868160B" w14:textId="0FA62EDC" w:rsidR="00E72100" w:rsidRPr="00BA3A56" w:rsidRDefault="00E72100" w:rsidP="00E72100">
            <w:pPr>
              <w:autoSpaceDE/>
              <w:autoSpaceDN/>
              <w:jc w:val="center"/>
              <w:rPr>
                <w:rFonts w:eastAsia="Aptos"/>
                <w:b/>
                <w:bCs/>
                <w14:ligatures w14:val="standardContextual"/>
              </w:rPr>
            </w:pPr>
            <w:r w:rsidRPr="00BA3A56">
              <w:rPr>
                <w:rFonts w:eastAsia="Aptos"/>
                <w:b/>
                <w:bCs/>
                <w14:ligatures w14:val="standardContextual"/>
              </w:rPr>
              <w:t>3906</w:t>
            </w:r>
          </w:p>
        </w:tc>
        <w:tc>
          <w:tcPr>
            <w:tcW w:w="810" w:type="dxa"/>
            <w:vAlign w:val="center"/>
          </w:tcPr>
          <w:p w14:paraId="6018779D" w14:textId="15047313" w:rsidR="00E72100" w:rsidRPr="00BA3A56" w:rsidRDefault="00E72100" w:rsidP="00E72100">
            <w:pPr>
              <w:autoSpaceDE/>
              <w:autoSpaceDN/>
              <w:jc w:val="center"/>
              <w:rPr>
                <w:rFonts w:eastAsia="Aptos"/>
                <w:b/>
                <w:bCs/>
                <w14:ligatures w14:val="standardContextual"/>
              </w:rPr>
            </w:pPr>
            <w:r w:rsidRPr="00BA3A56">
              <w:rPr>
                <w:rFonts w:eastAsia="Aptos"/>
                <w:b/>
                <w:bCs/>
                <w14:ligatures w14:val="standardContextual"/>
              </w:rPr>
              <w:t>4139</w:t>
            </w:r>
          </w:p>
        </w:tc>
        <w:tc>
          <w:tcPr>
            <w:tcW w:w="810" w:type="dxa"/>
            <w:vAlign w:val="center"/>
          </w:tcPr>
          <w:p w14:paraId="6FEBC96B" w14:textId="284E64E5" w:rsidR="00E72100" w:rsidRPr="00BA3A56" w:rsidRDefault="00E72100" w:rsidP="00E72100">
            <w:pPr>
              <w:autoSpaceDE/>
              <w:autoSpaceDN/>
              <w:jc w:val="center"/>
              <w:rPr>
                <w:rFonts w:eastAsia="Aptos"/>
                <w:b/>
                <w:bCs/>
                <w14:ligatures w14:val="standardContextual"/>
              </w:rPr>
            </w:pPr>
            <w:r w:rsidRPr="00BA3A56">
              <w:rPr>
                <w:rFonts w:eastAsia="Aptos"/>
                <w:b/>
                <w:bCs/>
                <w14:ligatures w14:val="standardContextual"/>
              </w:rPr>
              <w:t>3798</w:t>
            </w:r>
          </w:p>
        </w:tc>
      </w:tr>
      <w:bookmarkEnd w:id="145"/>
    </w:tbl>
    <w:p w14:paraId="6F957366" w14:textId="77777777" w:rsidR="00A249FA" w:rsidRPr="00BA3A56" w:rsidRDefault="00A249FA" w:rsidP="008F370B">
      <w:pPr>
        <w:jc w:val="both"/>
      </w:pPr>
    </w:p>
    <w:p w14:paraId="14070562" w14:textId="42B7FE94" w:rsidR="002C0EFF" w:rsidRPr="00BA3A56" w:rsidRDefault="002C0EFF" w:rsidP="002C0EFF">
      <w:pPr>
        <w:jc w:val="both"/>
      </w:pPr>
      <w:r w:rsidRPr="00BA3A56">
        <w:rPr>
          <w:b/>
          <w:bCs/>
        </w:rPr>
        <w:t>Eelnõu</w:t>
      </w:r>
      <w:r w:rsidRPr="00BA3A56" w:rsidDel="006230C7">
        <w:rPr>
          <w:b/>
          <w:bCs/>
        </w:rPr>
        <w:t xml:space="preserve"> </w:t>
      </w:r>
      <w:r w:rsidRPr="00BA3A56">
        <w:rPr>
          <w:b/>
          <w:bCs/>
        </w:rPr>
        <w:t>§ 1 punktiga</w:t>
      </w:r>
      <w:r w:rsidRPr="00BA3A56" w:rsidDel="00973BB0">
        <w:rPr>
          <w:b/>
          <w:bCs/>
        </w:rPr>
        <w:t xml:space="preserve"> </w:t>
      </w:r>
      <w:r w:rsidRPr="00BA3A56">
        <w:rPr>
          <w:b/>
          <w:bCs/>
        </w:rPr>
        <w:t xml:space="preserve">73 </w:t>
      </w:r>
      <w:r w:rsidRPr="3BE35BAB">
        <w:t xml:space="preserve">muudetakse </w:t>
      </w:r>
      <w:r w:rsidRPr="00BA3A56">
        <w:t xml:space="preserve">MaaParS-i </w:t>
      </w:r>
      <w:r w:rsidRPr="3BE35BAB">
        <w:t>§ 54 lõikeid 2</w:t>
      </w:r>
      <w:bookmarkStart w:id="146" w:name="_Hlk218006553"/>
      <w:r w:rsidRPr="00BA3A56">
        <w:t>‒</w:t>
      </w:r>
      <w:bookmarkEnd w:id="146"/>
      <w:r w:rsidRPr="3BE35BAB">
        <w:t xml:space="preserve">5. Lõiget 2 muudetakse selliselt, et kui maaparandussüsteemi omanik taotleb </w:t>
      </w:r>
      <w:r w:rsidRPr="00BA3A56">
        <w:t xml:space="preserve">maaparandussüsteemi kasutusotstarbe lõppenuks lugemist, siis ta esitab MaRu-le </w:t>
      </w:r>
      <w:r w:rsidRPr="3BE35BAB">
        <w:t xml:space="preserve">kasutusotstarbe lõppenuks lugemise taotluse. Alati ei pea kasutusotstarbe lõppenuks lugemist taotlema maaomanik. Ka MaRu-l on </w:t>
      </w:r>
      <w:r w:rsidR="00494FD8" w:rsidRPr="3BE35BAB">
        <w:t xml:space="preserve">võimalik MaaParS-i § 54 lõike 1 alusel </w:t>
      </w:r>
      <w:r w:rsidRPr="00BA3A56">
        <w:t xml:space="preserve">õigus algatada maaparandussüsteemi kasutusotstarbe lõppenuks lugemise menetlus. Maaparandussüsteemi kasutusotstarve loetakse lõppenuks, kui maaparandussüsteem on iganenud või lagunenud või muul põhjusel kaotanud olulise osa oma toimimisvõimest või kui kasutusotstarbe lõppenuks lugemise </w:t>
      </w:r>
      <w:r w:rsidRPr="00BA3A56">
        <w:rPr>
          <w:shd w:val="clear" w:color="auto" w:fill="FFFFFF" w:themeFill="background1"/>
        </w:rPr>
        <w:t xml:space="preserve">vajadus tuleneb avalikust huvist. </w:t>
      </w:r>
      <w:r w:rsidRPr="00BA3A56">
        <w:t xml:space="preserve">Praktikas on esinenud olukordi, kus maaparandussüsteemi omanik ei ole taotlenud maaparandussüsteemi kasutusotstarbe lõppenuks lugemist, kuid muutunud maakasutus ei võimalda enam maaparandussüsteemi või selle osa toimimist. Näiteks, kui eelneval ajal on rajatud drenaaži maa-alale karjäär, siis on üheselt selge, et maaparandussüsteemi sellel alal ei saa enam eksisteerida. MSR-i andmete õigsuse seisukohast lähtuvalt tuleks sellel alal </w:t>
      </w:r>
      <w:r w:rsidRPr="00BA3A56">
        <w:lastRenderedPageBreak/>
        <w:t xml:space="preserve">maaparandussüsteemi kasutusotstarve eeltoodu tõttu lõppenuks lugeda. </w:t>
      </w:r>
      <w:r w:rsidR="00494FD8" w:rsidRPr="00BA3A56">
        <w:t>Kuna praktikas on maaparandusseadust tõlgendades tekkinud arusaam, et MaRu saab maaparandussüsteemi kasutusotstarbe lõppenuks lugemist algatada üksnes avaliku huvi esinemise korral, on õigusselguse tagamiseks vajalik täpsustada ka MaaParSi § 54.</w:t>
      </w:r>
      <w:r w:rsidR="00820BFA" w:rsidRPr="00BA3A56">
        <w:t xml:space="preserve"> See tähendab, et </w:t>
      </w:r>
      <w:r w:rsidRPr="00BA3A56">
        <w:t>MaRu</w:t>
      </w:r>
      <w:r w:rsidR="00820BFA" w:rsidRPr="00BA3A56">
        <w:t xml:space="preserve"> saab</w:t>
      </w:r>
      <w:r w:rsidRPr="00BA3A56">
        <w:t xml:space="preserve"> olukordades, kus ta on tuvastanud, et maaparandussüsteem on iganenud või lagunenud või muul põhjusel kaotanud olulise osa oma toimimisvõimest, algatada maaparandussüsteemi kasutusotstarbe muutmise menetluse ka siis, kui avalik huvi puudub ja maaparandussüsteemi omanik ei ole vastavat taotlust esitanud. Kui kasutusotstarbe lõppenuks lugemise algatab maaomanik, siis MaRu kontrollib taotluse põhjendatust </w:t>
      </w:r>
      <w:commentRangeStart w:id="147"/>
      <w:r w:rsidRPr="00BA3A56">
        <w:t>(lõige 3),</w:t>
      </w:r>
      <w:commentRangeEnd w:id="147"/>
      <w:r>
        <w:commentReference w:id="147"/>
      </w:r>
      <w:r w:rsidRPr="00BA3A56">
        <w:t xml:space="preserve"> teeb kasutusotstarbe lõppenuks lugemise või sellest keeldumise otsuse viie päeva jooksul nimetatud kohapealse kontrolli tegemisest arvates (lõige 4) ja võib kehtestada maaparandussüsteemi omanikule kõrvaltingimusena kohustuse maaparandussüsteem lammutada, kui maaparandussüsteem võib põhjustada ohtu inimesele, varale või keskkonnale (lõige 5).</w:t>
      </w:r>
    </w:p>
    <w:p w14:paraId="72EC32A1" w14:textId="77777777" w:rsidR="00190248" w:rsidRPr="00BA3A56" w:rsidRDefault="00190248" w:rsidP="008F370B">
      <w:pPr>
        <w:jc w:val="both"/>
        <w:rPr>
          <w:b/>
          <w:bCs/>
        </w:rPr>
      </w:pPr>
    </w:p>
    <w:p w14:paraId="0892FF80" w14:textId="0071DF72" w:rsidR="00F03DBF" w:rsidRPr="00BA3A56" w:rsidRDefault="00F03DBF" w:rsidP="00F03DBF">
      <w:pPr>
        <w:jc w:val="both"/>
        <w:rPr>
          <w:b/>
          <w:bCs/>
        </w:rPr>
      </w:pPr>
      <w:r w:rsidRPr="00BA3A56">
        <w:rPr>
          <w:b/>
          <w:bCs/>
        </w:rPr>
        <w:t>Eelnõu</w:t>
      </w:r>
      <w:r w:rsidRPr="00BA3A56" w:rsidDel="006230C7">
        <w:rPr>
          <w:b/>
          <w:bCs/>
        </w:rPr>
        <w:t xml:space="preserve"> </w:t>
      </w:r>
      <w:r w:rsidRPr="00BA3A56">
        <w:rPr>
          <w:b/>
          <w:bCs/>
        </w:rPr>
        <w:t xml:space="preserve">§ 1 punktidega 83 ja 84 </w:t>
      </w:r>
      <w:r w:rsidRPr="00BA3A56">
        <w:t>kavandatud muudatused on seotud</w:t>
      </w:r>
      <w:r w:rsidRPr="00BA3A56">
        <w:rPr>
          <w:b/>
          <w:bCs/>
        </w:rPr>
        <w:t xml:space="preserve"> </w:t>
      </w:r>
      <w:r w:rsidRPr="00BA3A56">
        <w:t>ehitusteatise (</w:t>
      </w:r>
      <w:proofErr w:type="spellStart"/>
      <w:r w:rsidRPr="00BA3A56">
        <w:t>MaaParS</w:t>
      </w:r>
      <w:proofErr w:type="spellEnd"/>
      <w:r w:rsidRPr="00BA3A56">
        <w:t>-i § 88 lg 1) ja ehituskprojekti kõrval ka ehituskava alusel ehitamisega</w:t>
      </w:r>
      <w:r w:rsidRPr="00BA3A56">
        <w:rPr>
          <w:b/>
          <w:bCs/>
        </w:rPr>
        <w:t xml:space="preserve"> (</w:t>
      </w:r>
      <w:proofErr w:type="spellStart"/>
      <w:r w:rsidRPr="00BA3A56">
        <w:t>MaaParS</w:t>
      </w:r>
      <w:proofErr w:type="spellEnd"/>
      <w:r w:rsidRPr="00BA3A56">
        <w:t xml:space="preserve">-i § 87 lg 1). Ka ehitusteatis annab teatud olukordades õiguse ehitada ning selle puudumisel on </w:t>
      </w:r>
      <w:r w:rsidR="00517BF4" w:rsidRPr="00BA3A56">
        <w:t>jäetud ehitamisega seotud kohustus täitmata</w:t>
      </w:r>
      <w:r w:rsidRPr="00BA3A56">
        <w:t xml:space="preserve">. Kui ehituskava järgi ehitamine on põhjustanud maaparandussüsteemi mittenõuetekohase toimimise, siis </w:t>
      </w:r>
      <w:r w:rsidR="00517BF4" w:rsidRPr="00BA3A56">
        <w:t>on võimalik rikkujat karistada rahatrahviga</w:t>
      </w:r>
      <w:r w:rsidRPr="00BA3A56">
        <w:t>.</w:t>
      </w:r>
    </w:p>
    <w:p w14:paraId="0A6080C9" w14:textId="77777777" w:rsidR="00F03DBF" w:rsidRPr="00BA3A56" w:rsidRDefault="00F03DBF" w:rsidP="00F03DBF">
      <w:pPr>
        <w:jc w:val="both"/>
        <w:rPr>
          <w:b/>
          <w:bCs/>
        </w:rPr>
      </w:pPr>
    </w:p>
    <w:p w14:paraId="7E40032E" w14:textId="4A20721D" w:rsidR="00F03DBF" w:rsidRPr="00BA3A56" w:rsidRDefault="00F03DBF" w:rsidP="008F370B">
      <w:pPr>
        <w:jc w:val="both"/>
      </w:pPr>
      <w:r w:rsidRPr="00BA3A56">
        <w:rPr>
          <w:b/>
          <w:bCs/>
        </w:rPr>
        <w:t>Eelnõu</w:t>
      </w:r>
      <w:r w:rsidRPr="00BA3A56" w:rsidDel="006230C7">
        <w:rPr>
          <w:b/>
          <w:bCs/>
        </w:rPr>
        <w:t xml:space="preserve"> </w:t>
      </w:r>
      <w:r w:rsidRPr="00BA3A56">
        <w:rPr>
          <w:b/>
          <w:bCs/>
        </w:rPr>
        <w:t xml:space="preserve">§ 1 punktiga 85 </w:t>
      </w:r>
      <w:r w:rsidRPr="00BA3A56">
        <w:t xml:space="preserve">asendatakse </w:t>
      </w:r>
      <w:proofErr w:type="spellStart"/>
      <w:r w:rsidRPr="00BA3A56">
        <w:t>MaaParS</w:t>
      </w:r>
      <w:proofErr w:type="spellEnd"/>
      <w:r w:rsidRPr="00BA3A56">
        <w:t>-i § 92 pealkirjas tekstiosa „50, 51“ tekstiosaga „50</w:t>
      </w:r>
      <w:r w:rsidRPr="00BA3A56">
        <w:rPr>
          <w:vertAlign w:val="superscript"/>
        </w:rPr>
        <w:t>2</w:t>
      </w:r>
      <w:r w:rsidRPr="00BA3A56">
        <w:t>, 50</w:t>
      </w:r>
      <w:r w:rsidRPr="00BA3A56">
        <w:rPr>
          <w:vertAlign w:val="superscript"/>
        </w:rPr>
        <w:t>3</w:t>
      </w:r>
      <w:r w:rsidRPr="00BA3A56">
        <w:t>“. Muudatus on tingitud varasema kooskõlastamise ja loamenetluse sätete koondamisest  §-desse 50</w:t>
      </w:r>
      <w:r w:rsidRPr="00BA3A56">
        <w:rPr>
          <w:vertAlign w:val="superscript"/>
        </w:rPr>
        <w:t>1</w:t>
      </w:r>
      <w:r w:rsidRPr="00BA3A56">
        <w:t>‒50</w:t>
      </w:r>
      <w:r w:rsidRPr="00BA3A56">
        <w:rPr>
          <w:vertAlign w:val="superscript"/>
        </w:rPr>
        <w:t>4</w:t>
      </w:r>
      <w:r w:rsidRPr="00BA3A56">
        <w:t xml:space="preserve"> (vt seletuskirja punktis 3.5 eespool toodud selgitusi).</w:t>
      </w:r>
    </w:p>
    <w:p w14:paraId="572BCCBC" w14:textId="77777777" w:rsidR="00F03DBF" w:rsidRPr="00BA3A56" w:rsidRDefault="00F03DBF" w:rsidP="008F370B">
      <w:pPr>
        <w:jc w:val="both"/>
        <w:rPr>
          <w:b/>
          <w:bCs/>
        </w:rPr>
      </w:pPr>
    </w:p>
    <w:p w14:paraId="236808C8" w14:textId="04A65DD1" w:rsidR="00677BFF" w:rsidRPr="00BA3A56" w:rsidRDefault="00E65119" w:rsidP="007D66BE">
      <w:pPr>
        <w:jc w:val="both"/>
        <w:rPr>
          <w:b/>
          <w:bCs/>
        </w:rPr>
      </w:pPr>
      <w:r w:rsidRPr="00BA3A56">
        <w:rPr>
          <w:b/>
          <w:bCs/>
        </w:rPr>
        <w:t>3.</w:t>
      </w:r>
      <w:r w:rsidR="008F093A" w:rsidRPr="00BA3A56">
        <w:rPr>
          <w:b/>
          <w:bCs/>
        </w:rPr>
        <w:t>6</w:t>
      </w:r>
      <w:r w:rsidRPr="00BA3A56">
        <w:rPr>
          <w:b/>
          <w:bCs/>
        </w:rPr>
        <w:t xml:space="preserve"> Lisavee juhtimisega seotud muudatused</w:t>
      </w:r>
    </w:p>
    <w:p w14:paraId="71027D22" w14:textId="77777777" w:rsidR="00677BFF" w:rsidRPr="00BA3A56" w:rsidRDefault="00677BFF" w:rsidP="007D66BE">
      <w:pPr>
        <w:jc w:val="both"/>
        <w:rPr>
          <w:b/>
          <w:bCs/>
        </w:rPr>
      </w:pPr>
    </w:p>
    <w:p w14:paraId="7F4C1A54" w14:textId="604A5153" w:rsidR="0081066B" w:rsidRPr="00BA3A56" w:rsidRDefault="001053E3" w:rsidP="007D66BE">
      <w:pPr>
        <w:jc w:val="both"/>
      </w:pPr>
      <w:r w:rsidRPr="00BA3A56">
        <w:rPr>
          <w:b/>
          <w:bCs/>
        </w:rPr>
        <w:t>Eelnõu § 1 punktide 64–</w:t>
      </w:r>
      <w:r w:rsidR="00E954FB" w:rsidRPr="00BA3A56">
        <w:rPr>
          <w:b/>
          <w:bCs/>
        </w:rPr>
        <w:t>7</w:t>
      </w:r>
      <w:r w:rsidR="008F093A" w:rsidRPr="00BA3A56">
        <w:rPr>
          <w:b/>
          <w:bCs/>
        </w:rPr>
        <w:t>2</w:t>
      </w:r>
      <w:r w:rsidR="00E954FB" w:rsidRPr="00BA3A56">
        <w:rPr>
          <w:b/>
          <w:bCs/>
        </w:rPr>
        <w:t xml:space="preserve"> </w:t>
      </w:r>
      <w:r w:rsidRPr="00BA3A56">
        <w:t xml:space="preserve">muudatused </w:t>
      </w:r>
      <w:r w:rsidR="008F093A" w:rsidRPr="00BA3A56">
        <w:t xml:space="preserve">on seotud </w:t>
      </w:r>
      <w:r w:rsidRPr="00BA3A56">
        <w:t>lisavee juhtimis</w:t>
      </w:r>
      <w:r w:rsidR="008F093A" w:rsidRPr="00BA3A56">
        <w:t>ega</w:t>
      </w:r>
      <w:r w:rsidRPr="00BA3A56">
        <w:t xml:space="preserve"> a</w:t>
      </w:r>
      <w:r w:rsidR="00EB65B3" w:rsidRPr="00BA3A56">
        <w:t>vatud eesvoolu või kuivenduskraavi</w:t>
      </w:r>
      <w:r w:rsidRPr="00BA3A56">
        <w:t xml:space="preserve">. </w:t>
      </w:r>
      <w:r w:rsidR="008F093A" w:rsidRPr="00BA3A56">
        <w:t xml:space="preserve">Väljaspool maaparandussüsteemi koondatud vesi ehk lisavesi on üks maaparandussüsteemi mõjutavatest muudest tegevustest. Seetõttu on lisavee juhtimisega seotud kooskõlastused ja loamenetlused viidud </w:t>
      </w:r>
      <w:proofErr w:type="spellStart"/>
      <w:r w:rsidR="008F093A" w:rsidRPr="00BA3A56">
        <w:t>MaaParS</w:t>
      </w:r>
      <w:proofErr w:type="spellEnd"/>
      <w:r w:rsidR="008F093A" w:rsidRPr="00BA3A56">
        <w:t>-i</w:t>
      </w:r>
      <w:r w:rsidRPr="00BA3A56">
        <w:t xml:space="preserve"> §</w:t>
      </w:r>
      <w:r w:rsidR="008F093A" w:rsidRPr="00BA3A56">
        <w:t>-desse</w:t>
      </w:r>
      <w:r w:rsidRPr="00BA3A56">
        <w:t xml:space="preserve"> 50</w:t>
      </w:r>
      <w:r w:rsidRPr="00BA3A56">
        <w:rPr>
          <w:vertAlign w:val="superscript"/>
        </w:rPr>
        <w:t>1</w:t>
      </w:r>
      <w:r w:rsidRPr="00BA3A56">
        <w:t>–50</w:t>
      </w:r>
      <w:r w:rsidRPr="00BA3A56">
        <w:rPr>
          <w:vertAlign w:val="superscript"/>
        </w:rPr>
        <w:t>4</w:t>
      </w:r>
      <w:r w:rsidR="00F310FA" w:rsidRPr="00BA3A56">
        <w:t xml:space="preserve"> (vt seletuskirja punktis 3.5 toodud selgitusi</w:t>
      </w:r>
      <w:r w:rsidRPr="00BA3A56">
        <w:t>)</w:t>
      </w:r>
      <w:r w:rsidR="007D66BE" w:rsidRPr="00BA3A56">
        <w:t xml:space="preserve">. </w:t>
      </w:r>
      <w:r w:rsidR="00543044" w:rsidRPr="00BA3A56">
        <w:t>Muudatustega t</w:t>
      </w:r>
      <w:r w:rsidR="007D66BE" w:rsidRPr="00BA3A56">
        <w:t>äpsustatakse l</w:t>
      </w:r>
      <w:r w:rsidR="006B1DFE" w:rsidRPr="00BA3A56">
        <w:t>isavee juhtimise</w:t>
      </w:r>
      <w:r w:rsidR="00A35E91" w:rsidRPr="00BA3A56">
        <w:t>ga seonduva</w:t>
      </w:r>
      <w:r w:rsidR="007D66BE" w:rsidRPr="00BA3A56">
        <w:t>t</w:t>
      </w:r>
      <w:r w:rsidR="00A35E91" w:rsidRPr="00BA3A56">
        <w:t>, sealhulgas lisavett juhtiva isiku</w:t>
      </w:r>
      <w:r w:rsidR="006A02A0" w:rsidRPr="00BA3A56">
        <w:t xml:space="preserve"> terminit</w:t>
      </w:r>
      <w:r w:rsidR="007D66BE" w:rsidRPr="00BA3A56">
        <w:t xml:space="preserve">. </w:t>
      </w:r>
      <w:r w:rsidR="00F310FA" w:rsidRPr="00BA3A56">
        <w:t>Samuti</w:t>
      </w:r>
      <w:r w:rsidR="007D66BE" w:rsidRPr="00BA3A56">
        <w:t xml:space="preserve"> </w:t>
      </w:r>
      <w:r w:rsidR="00F310FA" w:rsidRPr="00BA3A56">
        <w:t>t</w:t>
      </w:r>
      <w:r w:rsidR="007D66BE" w:rsidRPr="00BA3A56">
        <w:t>äpsustatakse l</w:t>
      </w:r>
      <w:r w:rsidR="001A5E8B" w:rsidRPr="00BA3A56">
        <w:t>isavee juhtimise korral eesvoolu ja kuivenduskraavi sängi ristlõike suurus</w:t>
      </w:r>
      <w:r w:rsidR="007D66BE" w:rsidRPr="00BA3A56">
        <w:t>e</w:t>
      </w:r>
      <w:r w:rsidR="001A5E8B" w:rsidRPr="00BA3A56">
        <w:t xml:space="preserve"> ning eesvoolul ja kuivenduskraavil paikneva rajatise ava suuruse vastavuse arvutuste tegija</w:t>
      </w:r>
      <w:r w:rsidR="006A02A0" w:rsidRPr="00BA3A56">
        <w:t>ga seonduvat</w:t>
      </w:r>
      <w:r w:rsidR="007D66BE" w:rsidRPr="00BA3A56">
        <w:t>.</w:t>
      </w:r>
      <w:r w:rsidR="001A5E8B" w:rsidRPr="00BA3A56">
        <w:t xml:space="preserve"> </w:t>
      </w:r>
      <w:r w:rsidR="007D66BE" w:rsidRPr="00BA3A56">
        <w:t>Jäetakse määratlemata l</w:t>
      </w:r>
      <w:r w:rsidR="0081066B" w:rsidRPr="00BA3A56">
        <w:t>isavett juhtiv</w:t>
      </w:r>
      <w:r w:rsidR="007D66BE" w:rsidRPr="00BA3A56">
        <w:t>a</w:t>
      </w:r>
      <w:r w:rsidR="0081066B" w:rsidRPr="00BA3A56">
        <w:t xml:space="preserve"> isiku maaparandussüsteemi </w:t>
      </w:r>
      <w:r w:rsidR="007D66BE" w:rsidRPr="00BA3A56">
        <w:t xml:space="preserve">maaparandushoiukulude arvutuste tegija. </w:t>
      </w:r>
    </w:p>
    <w:p w14:paraId="08BB1BA0" w14:textId="77777777" w:rsidR="007D66BE" w:rsidRPr="00BA3A56" w:rsidRDefault="007D66BE" w:rsidP="000D2C0B">
      <w:pPr>
        <w:jc w:val="both"/>
      </w:pPr>
    </w:p>
    <w:p w14:paraId="4E8F88B7" w14:textId="3F65FADC" w:rsidR="00190248" w:rsidRPr="00BA3A56" w:rsidRDefault="0081066B" w:rsidP="00190248">
      <w:pPr>
        <w:jc w:val="both"/>
      </w:pPr>
      <w:r w:rsidRPr="00BA3A56">
        <w:rPr>
          <w:bCs/>
        </w:rPr>
        <w:t xml:space="preserve">Kehtivas </w:t>
      </w:r>
      <w:r w:rsidR="00F310FA" w:rsidRPr="00BA3A56">
        <w:rPr>
          <w:bCs/>
        </w:rPr>
        <w:t>maaparandus</w:t>
      </w:r>
      <w:r w:rsidRPr="00BA3A56">
        <w:rPr>
          <w:bCs/>
        </w:rPr>
        <w:t xml:space="preserve">seaduses on sätestatud, et kui maaparandussüsteemi, mille </w:t>
      </w:r>
      <w:proofErr w:type="spellStart"/>
      <w:r w:rsidRPr="00BA3A56">
        <w:rPr>
          <w:bCs/>
        </w:rPr>
        <w:t>ühishoiuks</w:t>
      </w:r>
      <w:proofErr w:type="spellEnd"/>
      <w:r w:rsidRPr="00BA3A56">
        <w:rPr>
          <w:bCs/>
        </w:rPr>
        <w:t xml:space="preserve"> on moodustatud maaparandusühistu, juhitakse lisavett, osaleb maaparandussüsteemi lisavett juhtiv isik maaparandushoiukulude katmisel </w:t>
      </w:r>
      <w:proofErr w:type="spellStart"/>
      <w:r w:rsidR="006E7D81" w:rsidRPr="00BA3A56">
        <w:t>MaRu</w:t>
      </w:r>
      <w:proofErr w:type="spellEnd"/>
      <w:r w:rsidRPr="00BA3A56">
        <w:rPr>
          <w:bCs/>
        </w:rPr>
        <w:t xml:space="preserve"> määratud ulatuses. Samas ei ole </w:t>
      </w:r>
      <w:r w:rsidR="00F310FA" w:rsidRPr="00BA3A56">
        <w:rPr>
          <w:bCs/>
        </w:rPr>
        <w:t>maaparandus</w:t>
      </w:r>
      <w:r w:rsidRPr="00BA3A56">
        <w:rPr>
          <w:bCs/>
        </w:rPr>
        <w:t xml:space="preserve">seaduses selgitatud </w:t>
      </w:r>
      <w:r w:rsidR="00F310FA" w:rsidRPr="00BA3A56">
        <w:rPr>
          <w:bCs/>
        </w:rPr>
        <w:t>terminit „</w:t>
      </w:r>
      <w:r w:rsidRPr="00BA3A56">
        <w:rPr>
          <w:bCs/>
        </w:rPr>
        <w:t>lisavett juhtiv isik</w:t>
      </w:r>
      <w:r w:rsidR="00F310FA" w:rsidRPr="00BA3A56">
        <w:rPr>
          <w:bCs/>
        </w:rPr>
        <w:t>“</w:t>
      </w:r>
      <w:r w:rsidRPr="00BA3A56">
        <w:rPr>
          <w:bCs/>
        </w:rPr>
        <w:t xml:space="preserve">. </w:t>
      </w:r>
      <w:r w:rsidR="00C06553" w:rsidRPr="00BA3A56">
        <w:t xml:space="preserve">Samuti võib kehtivast </w:t>
      </w:r>
      <w:r w:rsidR="00F310FA" w:rsidRPr="00BA3A56">
        <w:t>maaparandus</w:t>
      </w:r>
      <w:r w:rsidR="00C06553" w:rsidRPr="00BA3A56">
        <w:t xml:space="preserve">seadusest tekkida väärarusaam, et lisavett võib juhtida ka kollektoreesvoolu. Seetõttu on muudatustega lisatud lisavett juhtiva isiku </w:t>
      </w:r>
      <w:r w:rsidR="00F310FA" w:rsidRPr="00BA3A56">
        <w:t xml:space="preserve">termin </w:t>
      </w:r>
      <w:r w:rsidR="009462B6" w:rsidRPr="00BA3A56">
        <w:t>(§ 53 lg 1</w:t>
      </w:r>
      <w:r w:rsidR="009462B6" w:rsidRPr="00BA3A56">
        <w:rPr>
          <w:vertAlign w:val="superscript"/>
        </w:rPr>
        <w:t>1</w:t>
      </w:r>
      <w:r w:rsidR="009462B6" w:rsidRPr="00BA3A56">
        <w:t xml:space="preserve">) </w:t>
      </w:r>
      <w:r w:rsidR="00C06553" w:rsidRPr="00BA3A56">
        <w:t>ning täpsustatud, et lubatud on lisavee juhtimine üksnes avatud eesvoolu</w:t>
      </w:r>
      <w:r w:rsidR="009462B6" w:rsidRPr="00BA3A56">
        <w:t xml:space="preserve"> (§ 53 lg 1</w:t>
      </w:r>
      <w:r w:rsidR="009462B6" w:rsidRPr="00BA3A56">
        <w:rPr>
          <w:vertAlign w:val="superscript"/>
        </w:rPr>
        <w:t>1</w:t>
      </w:r>
      <w:r w:rsidR="009462B6" w:rsidRPr="00BA3A56">
        <w:t>)</w:t>
      </w:r>
      <w:r w:rsidR="00C06553" w:rsidRPr="00BA3A56">
        <w:t xml:space="preserve">, mitte kollektoreesvoolu. Sellise erisuse tegemise vajadus on tingitud lisavee suurest kogusest, mistõttu kollektor kui </w:t>
      </w:r>
      <w:r w:rsidRPr="00BA3A56">
        <w:t xml:space="preserve">suletud voolusängiga vett juhtiv rajatis, ei ole võimeline seda vastu võtma. </w:t>
      </w:r>
      <w:r w:rsidR="009462B6" w:rsidRPr="00BA3A56">
        <w:t xml:space="preserve">Samuti on täpsustatud, millal algab lisavee juhtija kohustus osaleda </w:t>
      </w:r>
      <w:r w:rsidR="00F310FA" w:rsidRPr="00BA3A56">
        <w:t>maaparandus</w:t>
      </w:r>
      <w:r w:rsidR="009462B6" w:rsidRPr="00BA3A56">
        <w:t>hoiukulude katmisel (§ 53 lg 8</w:t>
      </w:r>
      <w:r w:rsidR="009462B6" w:rsidRPr="00BA3A56">
        <w:rPr>
          <w:vertAlign w:val="superscript"/>
        </w:rPr>
        <w:t>1</w:t>
      </w:r>
      <w:r w:rsidR="009462B6" w:rsidRPr="00BA3A56">
        <w:t>).</w:t>
      </w:r>
      <w:r w:rsidR="001F0748" w:rsidRPr="00BA3A56">
        <w:t xml:space="preserve"> Siinkohal selgitame, mida käsit</w:t>
      </w:r>
      <w:r w:rsidR="00ED4292" w:rsidRPr="00BA3A56">
        <w:t>atakse</w:t>
      </w:r>
      <w:r w:rsidR="001F0748" w:rsidRPr="00BA3A56">
        <w:t xml:space="preserve"> maaparandusseaduses lisaveena.</w:t>
      </w:r>
    </w:p>
    <w:p w14:paraId="6C1E9687" w14:textId="77777777" w:rsidR="00190248" w:rsidRPr="00BA3A56" w:rsidRDefault="00190248" w:rsidP="00190248">
      <w:pPr>
        <w:jc w:val="both"/>
      </w:pPr>
    </w:p>
    <w:p w14:paraId="6C9CB331" w14:textId="4F976BE8" w:rsidR="00CC28D9" w:rsidRPr="00BA3A56" w:rsidRDefault="00190248" w:rsidP="008F370B">
      <w:pPr>
        <w:jc w:val="both"/>
        <w:rPr>
          <w:bCs/>
        </w:rPr>
      </w:pPr>
      <w:r w:rsidRPr="00BA3A56">
        <w:t xml:space="preserve">Lisavesi on avatud eesvoolu või kuivenduskraavi suunatav mistahes väljaspool maaparandussüsteemi koondatud vesi: </w:t>
      </w:r>
      <w:r w:rsidRPr="00BA3A56">
        <w:rPr>
          <w:bCs/>
        </w:rPr>
        <w:t>maaparandussüsteemi suunatav heitvesi, välja</w:t>
      </w:r>
      <w:r w:rsidR="00ED4292" w:rsidRPr="00BA3A56">
        <w:rPr>
          <w:bCs/>
        </w:rPr>
        <w:t>s</w:t>
      </w:r>
      <w:r w:rsidRPr="00BA3A56">
        <w:rPr>
          <w:bCs/>
        </w:rPr>
        <w:t xml:space="preserve">pool </w:t>
      </w:r>
      <w:r w:rsidRPr="00BA3A56">
        <w:rPr>
          <w:bCs/>
        </w:rPr>
        <w:lastRenderedPageBreak/>
        <w:t xml:space="preserve">maaparandussüsteemi koondatud drenaaži- ja sademevesi ning muu maakasutusega (näiteks turbatootmise alad, karjäärid, teed) seotud vesi. </w:t>
      </w:r>
      <w:r w:rsidRPr="00BA3A56">
        <w:t xml:space="preserve">Rõhutada tuleb, et siin ei mõelda igasugust lisanduvat vett, vaid sellist, mis on seotud kas eesvoolu valgala suurenemisega või valgala hüdroloogiliste omaduste olulise muutumisega. Joonisel 1 suureneb nii eesvoolu valgala kui ka muutuvad valgala hüdroloogilised omadused. Hüdroloogiliste omaduste erinevus seisneb selles, et maatulundusmaal imbub sademevesi mulda ja pinnasesse ning nõrgub sealt aeglaselt süsteemi. Suur osa sadanud veest ei jõuagi süsteemi, sest osa sellest infiltreerub põhjavette, osa tarvitab taimestik ja osa aurustub. Seevastu näiteks elamumaa või tootmismaa tehispinnalt voolab vesi kiiresti süsteemi, põhjustades süsteemis äkilise veetaseme tõusu. </w:t>
      </w:r>
      <w:r w:rsidRPr="00BA3A56">
        <w:rPr>
          <w:bCs/>
        </w:rPr>
        <w:t xml:space="preserve">Oluline on mõista, et ka juhul, kui endisele maaparandussüsteemi alale rajatakse muu ehitis ja osa pindasid kaetakse kõvakattega, siis selliselt alalt koguneb suurem kogus sademevett kui varem samalt maaparandussüsteemi maa-alalt. </w:t>
      </w:r>
      <w:r w:rsidRPr="00BA3A56">
        <w:t>Seda, kui palju vett protsentides jõuab erinevate maakasutusega maadelt eesvoolu, näitab hüdroloogilistes arvutustes kasutatav äravoolutegur. Näiteks kui rohumaal on äravoolutegur 0,2, siis asfaltkattelt on see 0,8 ehk asfaltkattelt jõuab vett eesvoolu keskmiselt neli korda rohkem kui rohumaalt.</w:t>
      </w:r>
      <w:r w:rsidRPr="00BA3A56">
        <w:rPr>
          <w:bCs/>
        </w:rPr>
        <w:t xml:space="preserve"> Seetõttu käsitletakse ka sellist endise maaparandussüsteemi maa</w:t>
      </w:r>
      <w:r w:rsidR="00CC28D9" w:rsidRPr="00BA3A56">
        <w:rPr>
          <w:bCs/>
        </w:rPr>
        <w:t xml:space="preserve">-alalt lisanduvat vett </w:t>
      </w:r>
      <w:proofErr w:type="spellStart"/>
      <w:r w:rsidR="00CC28D9" w:rsidRPr="00BA3A56">
        <w:rPr>
          <w:bCs/>
        </w:rPr>
        <w:t>MaaParS-is</w:t>
      </w:r>
      <w:proofErr w:type="spellEnd"/>
      <w:r w:rsidR="00CC28D9" w:rsidRPr="00BA3A56">
        <w:rPr>
          <w:bCs/>
        </w:rPr>
        <w:t xml:space="preserve"> lisaveena.</w:t>
      </w:r>
    </w:p>
    <w:p w14:paraId="161A7F37" w14:textId="77777777" w:rsidR="00ED0722" w:rsidRPr="00BA3A56" w:rsidRDefault="00ED0722" w:rsidP="008F370B">
      <w:pPr>
        <w:jc w:val="both"/>
        <w:rPr>
          <w:bCs/>
        </w:rPr>
      </w:pPr>
    </w:p>
    <w:p w14:paraId="748FA762" w14:textId="4655AD80" w:rsidR="00F54CD4" w:rsidRPr="00BA3A56" w:rsidRDefault="00E66386" w:rsidP="008F370B">
      <w:pPr>
        <w:jc w:val="both"/>
      </w:pPr>
      <w:commentRangeStart w:id="148"/>
      <w:r w:rsidRPr="3BE35BAB">
        <w:rPr>
          <w:b/>
          <w:bCs/>
        </w:rPr>
        <w:t>Eelnõu § 1 punktiga</w:t>
      </w:r>
      <w:r w:rsidR="00276F54" w:rsidRPr="3BE35BAB">
        <w:rPr>
          <w:b/>
          <w:bCs/>
        </w:rPr>
        <w:t xml:space="preserve"> </w:t>
      </w:r>
      <w:r w:rsidR="00E954FB" w:rsidRPr="3BE35BAB">
        <w:rPr>
          <w:b/>
          <w:bCs/>
        </w:rPr>
        <w:t>64</w:t>
      </w:r>
      <w:r w:rsidR="00D0560A" w:rsidRPr="3BE35BAB">
        <w:rPr>
          <w:b/>
          <w:bCs/>
        </w:rPr>
        <w:t xml:space="preserve"> </w:t>
      </w:r>
      <w:commentRangeEnd w:id="148"/>
      <w:r>
        <w:commentReference w:id="148"/>
      </w:r>
      <w:r>
        <w:t>muudetakse</w:t>
      </w:r>
      <w:r w:rsidRPr="3BE35BAB">
        <w:rPr>
          <w:b/>
          <w:bCs/>
        </w:rPr>
        <w:t xml:space="preserve"> </w:t>
      </w:r>
      <w:r w:rsidR="00226B92">
        <w:t xml:space="preserve">MaaParS-i </w:t>
      </w:r>
      <w:r w:rsidR="00D82C31">
        <w:t xml:space="preserve">§ </w:t>
      </w:r>
      <w:r>
        <w:t xml:space="preserve">53 pealkirja, kus maaparandussüsteemi lisavee juhtimine asendatakse avatud eesvoolu või kuivenduskraavi lisavee juhtimisega. Maaparandussüsteemi lisavee juhtimine on lai </w:t>
      </w:r>
      <w:r w:rsidR="00ED4292">
        <w:t xml:space="preserve">termin </w:t>
      </w:r>
      <w:r>
        <w:t xml:space="preserve">ja samas ka eksitav. </w:t>
      </w:r>
      <w:commentRangeStart w:id="149"/>
      <w:r>
        <w:t>Muudatuse eesmärk on täpsustada, et suuremas koguses lisavett on lubatud teatud tingimustel juhtida üksnes avatud eesvoolu või kuivenduskraavi, mitte aga maaparandussüsteemi maa-alusesse torustikku</w:t>
      </w:r>
      <w:r w:rsidR="00F54CD4">
        <w:t>, s</w:t>
      </w:r>
      <w:r w:rsidR="00941802">
        <w:t>eal</w:t>
      </w:r>
      <w:r w:rsidR="00F54CD4">
        <w:t>h</w:t>
      </w:r>
      <w:r w:rsidR="00941802">
        <w:t>ulgas</w:t>
      </w:r>
      <w:r w:rsidR="00F54CD4">
        <w:t xml:space="preserve"> kollektoreesvoolu</w:t>
      </w:r>
      <w:r w:rsidR="00A50D6C">
        <w:t>.</w:t>
      </w:r>
      <w:commentRangeEnd w:id="149"/>
      <w:r>
        <w:commentReference w:id="149"/>
      </w:r>
      <w:r w:rsidR="00F54CD4">
        <w:t xml:space="preserve"> Nimetatud põhjusel lisatakse sõna „eesvool“ ette täiend „avatud“. Muudatus on tehtud õigusselguse tagamiseks. Eesvool võib olla nii avatud või kollektoreesvool. Seaduseandja mõte oli seda sätet luues reguleerida suurema koguse lisavee juhtimist avatud eesvoolu või kuivenduskraavi. Kollektor, s</w:t>
      </w:r>
      <w:r w:rsidR="00941802">
        <w:t>eal</w:t>
      </w:r>
      <w:r w:rsidR="00F54CD4">
        <w:t>h</w:t>
      </w:r>
      <w:r w:rsidR="00941802">
        <w:t>ulgas</w:t>
      </w:r>
      <w:r w:rsidR="00F54CD4">
        <w:t xml:space="preserve"> kollektoreesvool on drenaaži osa ja ka selle läbimõõt on arvutatud maa-ala kuivendamise vajadusest lähtuvalt. Kollektoreesvoolu lisavee juhtimine </w:t>
      </w:r>
      <w:r w:rsidR="00553B62">
        <w:t>on</w:t>
      </w:r>
      <w:r w:rsidR="00F54CD4">
        <w:t xml:space="preserve"> </w:t>
      </w:r>
      <w:r w:rsidR="00553B62">
        <w:t xml:space="preserve">kehtivas seaduses </w:t>
      </w:r>
      <w:r w:rsidR="00F54CD4">
        <w:t>reguleeritud</w:t>
      </w:r>
      <w:r w:rsidR="00ED4292">
        <w:t xml:space="preserve"> MaaParS-i</w:t>
      </w:r>
      <w:r w:rsidR="00F54CD4">
        <w:t xml:space="preserve"> § 47 lõikes 4</w:t>
      </w:r>
      <w:r w:rsidR="00AA7899">
        <w:t xml:space="preserve">, eelnõu kohaselt </w:t>
      </w:r>
      <w:r w:rsidR="00ED4292">
        <w:t xml:space="preserve">MaaParS-i </w:t>
      </w:r>
      <w:r w:rsidR="00AA7899">
        <w:t>§ 50</w:t>
      </w:r>
      <w:r w:rsidR="00AA7899" w:rsidRPr="3BE35BAB">
        <w:rPr>
          <w:vertAlign w:val="superscript"/>
        </w:rPr>
        <w:t>1</w:t>
      </w:r>
      <w:r w:rsidR="00AA7899">
        <w:t xml:space="preserve"> </w:t>
      </w:r>
      <w:r w:rsidR="00A516FC">
        <w:t>lõike 3 punktis</w:t>
      </w:r>
      <w:r w:rsidR="00190248">
        <w:t> </w:t>
      </w:r>
      <w:r w:rsidR="00AA7899">
        <w:t>3</w:t>
      </w:r>
      <w:r w:rsidR="00F54CD4">
        <w:t xml:space="preserve">. Nimetatud säte käsitleb vee juhtimist kuivendusvõrgu maa-alusesse torustikku ja see on üldjuhul keelatud põhjusel, et drenaaži parameetrid on arvutatud mingi ala kuivendusvajadusest lähtuvalt. </w:t>
      </w:r>
      <w:r w:rsidR="009929E1">
        <w:t>Lisavesi on selline maaparandussüsteemi lisanduv vesi, mille tõttu suureneb eesvoolu valgala või muutuvad oluliselt valgala hüdroloogilised karakteristikud</w:t>
      </w:r>
      <w:r w:rsidR="009D2BC5">
        <w:t xml:space="preserve">. </w:t>
      </w:r>
      <w:r w:rsidR="00F54CD4">
        <w:t>Seega lisavee juhtimise korral ei „mahu“ lisanduv vesi lihtsalt torustikku ära. Õigusselguse huvides täpsustatakse, et tegemist on lisavee juhtimisega avatud eesvoolu</w:t>
      </w:r>
      <w:r w:rsidR="009929E1">
        <w:t xml:space="preserve"> või kuivenduskraavi</w:t>
      </w:r>
      <w:r w:rsidR="00F54CD4">
        <w:t>.</w:t>
      </w:r>
    </w:p>
    <w:p w14:paraId="6BD7DA28" w14:textId="77777777" w:rsidR="00E66386" w:rsidRPr="00BA3A56" w:rsidRDefault="00E66386" w:rsidP="008F370B">
      <w:pPr>
        <w:jc w:val="both"/>
        <w:rPr>
          <w:bCs/>
        </w:rPr>
      </w:pPr>
    </w:p>
    <w:p w14:paraId="44B73053" w14:textId="03B57C66" w:rsidR="007B2C11" w:rsidRPr="00BA3A56" w:rsidRDefault="00F54CD4" w:rsidP="00DD51FE">
      <w:pPr>
        <w:jc w:val="both"/>
      </w:pPr>
      <w:r w:rsidRPr="00BA3A56">
        <w:rPr>
          <w:b/>
          <w:bCs/>
        </w:rPr>
        <w:t>Eelnõu</w:t>
      </w:r>
      <w:r w:rsidRPr="00BA3A56" w:rsidDel="006230C7">
        <w:rPr>
          <w:b/>
          <w:bCs/>
        </w:rPr>
        <w:t xml:space="preserve"> </w:t>
      </w:r>
      <w:r w:rsidRPr="00BA3A56">
        <w:rPr>
          <w:b/>
          <w:bCs/>
        </w:rPr>
        <w:t>§ 1 punkti</w:t>
      </w:r>
      <w:r w:rsidR="00135FF5" w:rsidRPr="00BA3A56">
        <w:rPr>
          <w:b/>
          <w:bCs/>
        </w:rPr>
        <w:t>dega</w:t>
      </w:r>
      <w:r w:rsidR="00276F54" w:rsidRPr="00BA3A56" w:rsidDel="00D0560A">
        <w:rPr>
          <w:b/>
          <w:bCs/>
        </w:rPr>
        <w:t xml:space="preserve"> </w:t>
      </w:r>
      <w:r w:rsidR="00D0560A" w:rsidRPr="00BA3A56">
        <w:rPr>
          <w:b/>
          <w:bCs/>
        </w:rPr>
        <w:t>6</w:t>
      </w:r>
      <w:r w:rsidR="00E954FB" w:rsidRPr="00BA3A56">
        <w:rPr>
          <w:b/>
          <w:bCs/>
        </w:rPr>
        <w:t>5</w:t>
      </w:r>
      <w:r w:rsidR="00135FF5" w:rsidRPr="00BA3A56">
        <w:rPr>
          <w:b/>
          <w:bCs/>
        </w:rPr>
        <w:t xml:space="preserve">, 69 ja 70 </w:t>
      </w:r>
      <w:r w:rsidR="0084419F" w:rsidRPr="00BA3A56">
        <w:rPr>
          <w:bCs/>
        </w:rPr>
        <w:t>tunnistatakse</w:t>
      </w:r>
      <w:r w:rsidR="0084419F" w:rsidRPr="00BA3A56">
        <w:rPr>
          <w:b/>
        </w:rPr>
        <w:t xml:space="preserve"> </w:t>
      </w:r>
      <w:proofErr w:type="spellStart"/>
      <w:r w:rsidR="00226B92" w:rsidRPr="00BA3A56">
        <w:t>MaaParS</w:t>
      </w:r>
      <w:proofErr w:type="spellEnd"/>
      <w:r w:rsidR="00226B92" w:rsidRPr="00BA3A56">
        <w:t xml:space="preserve">-i </w:t>
      </w:r>
      <w:r w:rsidRPr="00BA3A56">
        <w:rPr>
          <w:bCs/>
        </w:rPr>
        <w:t xml:space="preserve">§ </w:t>
      </w:r>
      <w:r w:rsidR="009549B2" w:rsidRPr="00BA3A56">
        <w:rPr>
          <w:bCs/>
        </w:rPr>
        <w:t xml:space="preserve">53 </w:t>
      </w:r>
      <w:r w:rsidR="008423D7" w:rsidRPr="00BA3A56">
        <w:rPr>
          <w:bCs/>
        </w:rPr>
        <w:t>lõi</w:t>
      </w:r>
      <w:r w:rsidR="00135FF5" w:rsidRPr="00BA3A56">
        <w:rPr>
          <w:bCs/>
        </w:rPr>
        <w:t>ked</w:t>
      </w:r>
      <w:r w:rsidR="008423D7" w:rsidRPr="00BA3A56">
        <w:rPr>
          <w:bCs/>
        </w:rPr>
        <w:t xml:space="preserve"> </w:t>
      </w:r>
      <w:r w:rsidR="009549B2" w:rsidRPr="00BA3A56">
        <w:rPr>
          <w:bCs/>
        </w:rPr>
        <w:t>1</w:t>
      </w:r>
      <w:r w:rsidR="00135FF5" w:rsidRPr="00BA3A56">
        <w:rPr>
          <w:bCs/>
        </w:rPr>
        <w:t>, 4 ja 6</w:t>
      </w:r>
      <w:r w:rsidR="00135FF5" w:rsidRPr="00BA3A56">
        <w:t>–</w:t>
      </w:r>
      <w:r w:rsidR="00135FF5" w:rsidRPr="00BA3A56">
        <w:rPr>
          <w:bCs/>
        </w:rPr>
        <w:t>8</w:t>
      </w:r>
      <w:r w:rsidR="009549B2" w:rsidRPr="00BA3A56">
        <w:rPr>
          <w:bCs/>
        </w:rPr>
        <w:t xml:space="preserve"> </w:t>
      </w:r>
      <w:r w:rsidR="008423D7" w:rsidRPr="00BA3A56">
        <w:rPr>
          <w:bCs/>
        </w:rPr>
        <w:t>kehtetuks</w:t>
      </w:r>
      <w:r w:rsidR="00135FF5" w:rsidRPr="00BA3A56">
        <w:rPr>
          <w:bCs/>
        </w:rPr>
        <w:t xml:space="preserve"> ning muudetakse lõike 5 sõnastust</w:t>
      </w:r>
      <w:r w:rsidRPr="00BA3A56">
        <w:rPr>
          <w:bCs/>
        </w:rPr>
        <w:t xml:space="preserve">. </w:t>
      </w:r>
      <w:r w:rsidR="0084419F" w:rsidRPr="00BA3A56">
        <w:t xml:space="preserve">Lisavesi on üks maaparandussüsteemi mõjutavatest muudest tegevustest. Seetõttu on lisavee juhtimisega seotud kooskõlastused ja loamenetlused viidud </w:t>
      </w:r>
      <w:proofErr w:type="spellStart"/>
      <w:r w:rsidR="0084419F" w:rsidRPr="00BA3A56">
        <w:t>MaaParS</w:t>
      </w:r>
      <w:proofErr w:type="spellEnd"/>
      <w:r w:rsidR="0084419F" w:rsidRPr="00BA3A56">
        <w:t>-i §-desse 50</w:t>
      </w:r>
      <w:r w:rsidR="0084419F" w:rsidRPr="00BA3A56">
        <w:rPr>
          <w:vertAlign w:val="superscript"/>
        </w:rPr>
        <w:t>1</w:t>
      </w:r>
      <w:bookmarkStart w:id="150" w:name="_Hlk217997598"/>
      <w:r w:rsidR="0084419F" w:rsidRPr="00BA3A56">
        <w:t>–</w:t>
      </w:r>
      <w:bookmarkEnd w:id="150"/>
      <w:r w:rsidR="0084419F" w:rsidRPr="00BA3A56">
        <w:t>50</w:t>
      </w:r>
      <w:r w:rsidR="0084419F" w:rsidRPr="00BA3A56">
        <w:rPr>
          <w:vertAlign w:val="superscript"/>
        </w:rPr>
        <w:t>4</w:t>
      </w:r>
      <w:r w:rsidR="0084419F" w:rsidRPr="00BA3A56">
        <w:t xml:space="preserve"> (vt seletuskirja punktis 3.5 toodud selgitusi).</w:t>
      </w:r>
    </w:p>
    <w:p w14:paraId="320DACB4" w14:textId="77777777" w:rsidR="008423D7" w:rsidRPr="00BA3A56" w:rsidRDefault="008423D7" w:rsidP="008423D7">
      <w:pPr>
        <w:jc w:val="both"/>
        <w:rPr>
          <w:bCs/>
        </w:rPr>
      </w:pPr>
    </w:p>
    <w:p w14:paraId="51A754EC" w14:textId="1AE30176" w:rsidR="008423D7" w:rsidRPr="00BA3A56" w:rsidRDefault="008423D7" w:rsidP="008423D7">
      <w:pPr>
        <w:jc w:val="both"/>
      </w:pPr>
      <w:commentRangeStart w:id="151"/>
      <w:r w:rsidRPr="3BE35BAB">
        <w:rPr>
          <w:b/>
          <w:bCs/>
        </w:rPr>
        <w:t xml:space="preserve">Eelnõu § 1 punktiga </w:t>
      </w:r>
      <w:r w:rsidR="00D0560A" w:rsidRPr="3BE35BAB">
        <w:rPr>
          <w:b/>
          <w:bCs/>
        </w:rPr>
        <w:t>6</w:t>
      </w:r>
      <w:r w:rsidR="00E954FB" w:rsidRPr="3BE35BAB">
        <w:rPr>
          <w:b/>
          <w:bCs/>
        </w:rPr>
        <w:t>6</w:t>
      </w:r>
      <w:r w:rsidR="00D0560A" w:rsidRPr="3BE35BAB">
        <w:rPr>
          <w:b/>
          <w:bCs/>
        </w:rPr>
        <w:t xml:space="preserve"> </w:t>
      </w:r>
      <w:r>
        <w:t>t</w:t>
      </w:r>
      <w:commentRangeEnd w:id="151"/>
      <w:r>
        <w:commentReference w:id="151"/>
      </w:r>
      <w:r>
        <w:t xml:space="preserve">äiendatakse </w:t>
      </w:r>
      <w:r w:rsidR="00226B92">
        <w:t xml:space="preserve">MaaParS-i </w:t>
      </w:r>
      <w:r>
        <w:t>§ 53 lõikega 1</w:t>
      </w:r>
      <w:r w:rsidRPr="3BE35BAB">
        <w:rPr>
          <w:vertAlign w:val="superscript"/>
        </w:rPr>
        <w:t>1</w:t>
      </w:r>
      <w:r>
        <w:t xml:space="preserve">, kus </w:t>
      </w:r>
      <w:r w:rsidR="0084419F">
        <w:t>sisustatakse termin „</w:t>
      </w:r>
      <w:r>
        <w:t>lisavett juhtiv isik</w:t>
      </w:r>
      <w:r w:rsidR="0084419F">
        <w:t>“</w:t>
      </w:r>
      <w:r>
        <w:t xml:space="preserve">. </w:t>
      </w:r>
      <w:r w:rsidR="0084419F">
        <w:t xml:space="preserve">Lisavett juhtiv isik on avatud eesvoolu või kuivenduskraavi lisavett juhtiva rajatise omanik. </w:t>
      </w:r>
      <w:r>
        <w:t xml:space="preserve">Lisavett juhtiv isik ei ole </w:t>
      </w:r>
      <w:r w:rsidR="0084419F">
        <w:t xml:space="preserve">seega </w:t>
      </w:r>
      <w:r>
        <w:t xml:space="preserve">tingimata isik, kellele kuuluvalt kinnisasjalt juhitakse lisavett maaparandussüsteemi rajatisse, vaid isik, kes </w:t>
      </w:r>
      <w:r w:rsidR="00F86FCD">
        <w:t>on lisavett juhtiva rajatise omanik</w:t>
      </w:r>
      <w:r>
        <w:t xml:space="preserve">. </w:t>
      </w:r>
      <w:r w:rsidR="00EC5C29">
        <w:t xml:space="preserve">Näiteks </w:t>
      </w:r>
      <w:r>
        <w:t xml:space="preserve">on lisavett juhtivad isikud vee-ettevõtjad ning isikud, kellega </w:t>
      </w:r>
      <w:r w:rsidR="00AE444B">
        <w:t xml:space="preserve">kohaliku omavalitsuse üksus </w:t>
      </w:r>
      <w:r>
        <w:t>on sõlminud teenuselepingu sademevee ärajuhtimiseks sademevee majandamise kavas ettenähtud korras.</w:t>
      </w:r>
      <w:r w:rsidR="00BE1F4E">
        <w:t xml:space="preserve"> </w:t>
      </w:r>
      <w:r w:rsidR="00465B9E">
        <w:t>Lisavett juhtiv isik võib olla ka muu isik</w:t>
      </w:r>
      <w:r w:rsidR="00E05074">
        <w:t xml:space="preserve">, kellele kuuluva rajatise kaudu juhitakse </w:t>
      </w:r>
      <w:r w:rsidR="00EC5C29">
        <w:t>lisavett maaparandussüsteemi</w:t>
      </w:r>
      <w:r w:rsidR="003304D7">
        <w:t xml:space="preserve"> (näiteks tööstus- ja tootmisettevõtjad, avaliku tee, karjääri, turbakaevandusala  omanikud)</w:t>
      </w:r>
      <w:r w:rsidR="00E05074">
        <w:t>.</w:t>
      </w:r>
      <w:r w:rsidR="00692144">
        <w:t xml:space="preserve"> </w:t>
      </w:r>
    </w:p>
    <w:p w14:paraId="746ADB15" w14:textId="77777777" w:rsidR="00EB65B3" w:rsidRPr="00BA3A56" w:rsidRDefault="00EB65B3" w:rsidP="00EB65B3">
      <w:pPr>
        <w:jc w:val="both"/>
      </w:pPr>
    </w:p>
    <w:p w14:paraId="4263A2A0" w14:textId="79FB5A7A" w:rsidR="00EB65B3" w:rsidRPr="00BA3A56" w:rsidRDefault="00EB65B3" w:rsidP="00EB65B3">
      <w:pPr>
        <w:jc w:val="both"/>
      </w:pPr>
      <w:commentRangeStart w:id="152"/>
      <w:r w:rsidRPr="3BE35BAB">
        <w:rPr>
          <w:b/>
          <w:bCs/>
        </w:rPr>
        <w:lastRenderedPageBreak/>
        <w:t xml:space="preserve">Eelnõu § 1 punktiga </w:t>
      </w:r>
      <w:r w:rsidR="00D0560A" w:rsidRPr="3BE35BAB">
        <w:rPr>
          <w:b/>
          <w:bCs/>
        </w:rPr>
        <w:t>6</w:t>
      </w:r>
      <w:r w:rsidR="00973BB0" w:rsidRPr="3BE35BAB">
        <w:rPr>
          <w:b/>
          <w:bCs/>
        </w:rPr>
        <w:t>7</w:t>
      </w:r>
      <w:commentRangeEnd w:id="152"/>
      <w:r>
        <w:commentReference w:id="152"/>
      </w:r>
      <w:r w:rsidR="00D0560A" w:rsidRPr="3BE35BAB">
        <w:rPr>
          <w:b/>
          <w:bCs/>
        </w:rPr>
        <w:t xml:space="preserve"> </w:t>
      </w:r>
      <w:r>
        <w:t xml:space="preserve">tehakse </w:t>
      </w:r>
      <w:r w:rsidR="00226B92">
        <w:t xml:space="preserve">MaaParS-i </w:t>
      </w:r>
      <w:r>
        <w:t xml:space="preserve">§ 53 lõikes 2 muudatus, mille kohaselt avatud eesvoolu või kuivenduskraavi lisavee juhtimise korral peab ehitusprojekt või muu tegevuse teatis sisaldama arvutust selle kohta, kas maaparandussüsteemi lisavee juhtimise tõttu suureneb eesvoolu valgala või muutuvad oluliselt valgala hüdroloogilised karakteristikud. Muudatus tuleneb vajadusest täpsustada, et lisavee juhtija kohustus on esitada arvutused, millele tuginedes saab </w:t>
      </w:r>
      <w:r w:rsidR="006E7D81">
        <w:t>MaRu</w:t>
      </w:r>
      <w:r>
        <w:t xml:space="preserve"> kaaluda kooskõlastuse andmist. Arvutuse õigsusest sõltub, kas lisavee juhtimise tulemusel maaparandussüsteem jääb toimima või tekitatakse kahju maaomanikele. Selliste arvutuste tegemiseks on vajalik pädevus. Seetõttu täpsustatakse, et arvutused peab tegema käesoleva seaduse § 36 lõikes 2 nimetatud vastutav spetsialist maaparandussüsteemi projekteerimise alal.</w:t>
      </w:r>
    </w:p>
    <w:p w14:paraId="0AA7C1D3" w14:textId="77777777" w:rsidR="00FD483A" w:rsidRPr="00BA3A56" w:rsidRDefault="00FD483A" w:rsidP="008F370B">
      <w:pPr>
        <w:jc w:val="both"/>
      </w:pPr>
    </w:p>
    <w:p w14:paraId="3EDC23E4" w14:textId="15BDD10F" w:rsidR="00A04FDA" w:rsidRPr="00BA3A56" w:rsidRDefault="00A04FDA" w:rsidP="008F370B">
      <w:pPr>
        <w:jc w:val="both"/>
      </w:pPr>
      <w:r w:rsidRPr="00BA3A56">
        <w:rPr>
          <w:b/>
          <w:bCs/>
        </w:rPr>
        <w:t>Eelnõu</w:t>
      </w:r>
      <w:r w:rsidRPr="00BA3A56" w:rsidDel="006230C7">
        <w:rPr>
          <w:b/>
          <w:bCs/>
        </w:rPr>
        <w:t xml:space="preserve"> </w:t>
      </w:r>
      <w:r w:rsidRPr="00BA3A56">
        <w:rPr>
          <w:b/>
          <w:bCs/>
        </w:rPr>
        <w:t>§ 1 punktiga</w:t>
      </w:r>
      <w:r w:rsidR="00276F54" w:rsidRPr="00BA3A56" w:rsidDel="00D0560A">
        <w:rPr>
          <w:b/>
          <w:bCs/>
        </w:rPr>
        <w:t xml:space="preserve"> </w:t>
      </w:r>
      <w:r w:rsidR="00D0560A" w:rsidRPr="00BA3A56">
        <w:rPr>
          <w:b/>
          <w:bCs/>
        </w:rPr>
        <w:t>6</w:t>
      </w:r>
      <w:r w:rsidR="00973BB0" w:rsidRPr="00BA3A56">
        <w:rPr>
          <w:b/>
          <w:bCs/>
        </w:rPr>
        <w:t>8</w:t>
      </w:r>
      <w:r w:rsidR="00D0560A" w:rsidRPr="00BA3A56">
        <w:rPr>
          <w:b/>
          <w:bCs/>
        </w:rPr>
        <w:t xml:space="preserve"> </w:t>
      </w:r>
      <w:r w:rsidRPr="00BA3A56">
        <w:t xml:space="preserve">täiendatakse </w:t>
      </w:r>
      <w:proofErr w:type="spellStart"/>
      <w:r w:rsidR="00226B92" w:rsidRPr="00BA3A56">
        <w:t>MaaParS</w:t>
      </w:r>
      <w:proofErr w:type="spellEnd"/>
      <w:r w:rsidR="00226B92" w:rsidRPr="00BA3A56">
        <w:t xml:space="preserve">-i § </w:t>
      </w:r>
      <w:r w:rsidRPr="00BA3A56">
        <w:t>53 lõikega 2</w:t>
      </w:r>
      <w:r w:rsidRPr="00BA3A56">
        <w:rPr>
          <w:vertAlign w:val="superscript"/>
        </w:rPr>
        <w:t>1</w:t>
      </w:r>
      <w:r w:rsidRPr="00BA3A56">
        <w:t xml:space="preserve">, mille kohaselt </w:t>
      </w:r>
      <w:r w:rsidR="007567E9" w:rsidRPr="00BA3A56">
        <w:t xml:space="preserve">tuleb esitada koos </w:t>
      </w:r>
      <w:r w:rsidR="009F2EEE" w:rsidRPr="00BA3A56">
        <w:t xml:space="preserve">muu ehitise </w:t>
      </w:r>
      <w:r w:rsidRPr="00BA3A56">
        <w:t xml:space="preserve">ehitusprojekti või </w:t>
      </w:r>
      <w:r w:rsidR="009F2EEE" w:rsidRPr="00BA3A56">
        <w:t>teatisega</w:t>
      </w:r>
      <w:r w:rsidRPr="00BA3A56">
        <w:t xml:space="preserve"> </w:t>
      </w:r>
      <w:r w:rsidR="007567E9" w:rsidRPr="00BA3A56">
        <w:t xml:space="preserve">ka </w:t>
      </w:r>
      <w:r w:rsidRPr="00BA3A56">
        <w:t>arvutused selle kohta, kas maaparandussüsteemi lisavee juhtimise tõttu suureneb eesvoolu valgala või muutuvad oluliselt valgala hüdroloogilised karakteristikud (vt selgitust eelmises punktis).</w:t>
      </w:r>
    </w:p>
    <w:p w14:paraId="4152C378" w14:textId="77777777" w:rsidR="00A04FDA" w:rsidRPr="00BA3A56" w:rsidRDefault="00A04FDA" w:rsidP="00E954FB">
      <w:pPr>
        <w:jc w:val="both"/>
      </w:pPr>
      <w:commentRangeStart w:id="153"/>
      <w:commentRangeEnd w:id="153"/>
      <w:r>
        <w:commentReference w:id="153"/>
      </w:r>
    </w:p>
    <w:p w14:paraId="7E948B52" w14:textId="4D89C5A1" w:rsidR="00C76406" w:rsidRPr="00BA3A56" w:rsidRDefault="00055879" w:rsidP="008F370B">
      <w:pPr>
        <w:jc w:val="both"/>
        <w:rPr>
          <w:bCs/>
        </w:rPr>
      </w:pPr>
      <w:r w:rsidRPr="00BA3A56">
        <w:rPr>
          <w:b/>
          <w:bCs/>
        </w:rPr>
        <w:t>Eelnõu</w:t>
      </w:r>
      <w:r w:rsidRPr="00BA3A56" w:rsidDel="006230C7">
        <w:rPr>
          <w:b/>
          <w:bCs/>
        </w:rPr>
        <w:t xml:space="preserve"> </w:t>
      </w:r>
      <w:r w:rsidRPr="00BA3A56">
        <w:rPr>
          <w:b/>
          <w:bCs/>
        </w:rPr>
        <w:t>§ 1 punktiga</w:t>
      </w:r>
      <w:r w:rsidR="00276F54" w:rsidRPr="00BA3A56" w:rsidDel="00973BB0">
        <w:rPr>
          <w:b/>
          <w:bCs/>
        </w:rPr>
        <w:t xml:space="preserve"> </w:t>
      </w:r>
      <w:r w:rsidR="00973BB0" w:rsidRPr="00BA3A56">
        <w:rPr>
          <w:b/>
          <w:bCs/>
        </w:rPr>
        <w:t>7</w:t>
      </w:r>
      <w:r w:rsidR="0063685E" w:rsidRPr="00BA3A56">
        <w:rPr>
          <w:b/>
          <w:bCs/>
        </w:rPr>
        <w:t>1</w:t>
      </w:r>
      <w:r w:rsidR="00973BB0" w:rsidRPr="00BA3A56">
        <w:rPr>
          <w:b/>
          <w:bCs/>
        </w:rPr>
        <w:t xml:space="preserve"> </w:t>
      </w:r>
      <w:r w:rsidR="002B7E8B" w:rsidRPr="00BA3A56">
        <w:t>sätestatakse</w:t>
      </w:r>
      <w:r w:rsidR="00E15A55" w:rsidRPr="00BA3A56">
        <w:t xml:space="preserve"> </w:t>
      </w:r>
      <w:proofErr w:type="spellStart"/>
      <w:r w:rsidR="00226B92" w:rsidRPr="00BA3A56">
        <w:t>MaaParS</w:t>
      </w:r>
      <w:proofErr w:type="spellEnd"/>
      <w:r w:rsidR="00226B92" w:rsidRPr="00BA3A56">
        <w:t xml:space="preserve">-i </w:t>
      </w:r>
      <w:r w:rsidRPr="00BA3A56">
        <w:t>53 lõikes 8</w:t>
      </w:r>
      <w:r w:rsidRPr="00BA3A56">
        <w:rPr>
          <w:vertAlign w:val="superscript"/>
        </w:rPr>
        <w:t>1</w:t>
      </w:r>
      <w:r w:rsidRPr="00BA3A56">
        <w:t xml:space="preserve"> </w:t>
      </w:r>
      <w:r w:rsidR="00E15A55" w:rsidRPr="00BA3A56">
        <w:t>lisavett juhtiv</w:t>
      </w:r>
      <w:r w:rsidR="007D1F54" w:rsidRPr="00BA3A56">
        <w:t>a</w:t>
      </w:r>
      <w:r w:rsidR="00E15A55" w:rsidRPr="00BA3A56">
        <w:t xml:space="preserve"> isik</w:t>
      </w:r>
      <w:r w:rsidR="007D1F54" w:rsidRPr="00BA3A56">
        <w:t>u</w:t>
      </w:r>
      <w:r w:rsidR="00E15A55" w:rsidRPr="00BA3A56">
        <w:t xml:space="preserve"> kohust</w:t>
      </w:r>
      <w:r w:rsidR="002B7E8B" w:rsidRPr="00BA3A56">
        <w:t>us</w:t>
      </w:r>
      <w:r w:rsidR="00E15A55" w:rsidRPr="00BA3A56">
        <w:t xml:space="preserve"> osale</w:t>
      </w:r>
      <w:r w:rsidR="002B7E8B" w:rsidRPr="00BA3A56">
        <w:t>da</w:t>
      </w:r>
      <w:r w:rsidR="00E15A55" w:rsidRPr="00BA3A56">
        <w:t xml:space="preserve"> </w:t>
      </w:r>
      <w:r w:rsidR="00E86276" w:rsidRPr="00BA3A56">
        <w:t>maaparandus</w:t>
      </w:r>
      <w:r w:rsidR="00E15A55" w:rsidRPr="00BA3A56">
        <w:t>hoiukulude katmisel</w:t>
      </w:r>
      <w:r w:rsidR="00DA577B" w:rsidRPr="00BA3A56">
        <w:t>. Kehtiva seaduse kohaselt on m</w:t>
      </w:r>
      <w:r w:rsidR="00E15A55" w:rsidRPr="00BA3A56">
        <w:t xml:space="preserve">aaparandushoiu kohustus vaid maaomanikul, kelle maal maaparandussüsteem asub. Ka mitmed muud isikud juhivad vett </w:t>
      </w:r>
      <w:r w:rsidR="00C76406" w:rsidRPr="00BA3A56">
        <w:t>avatud</w:t>
      </w:r>
      <w:r w:rsidR="00E86276" w:rsidRPr="00BA3A56">
        <w:t xml:space="preserve"> eesvoolu või </w:t>
      </w:r>
      <w:r w:rsidR="00C76406" w:rsidRPr="00BA3A56">
        <w:t>kuivendus</w:t>
      </w:r>
      <w:r w:rsidR="00E86276" w:rsidRPr="00BA3A56">
        <w:t>kraavi</w:t>
      </w:r>
      <w:r w:rsidR="00E15A55" w:rsidRPr="00BA3A56">
        <w:t xml:space="preserve">, saades kasu maaparandussüsteemi toimimisest. Seni tulenes nende isikute maaparandussüsteemi hoius osalemise kohustus vaid asjaõigusseadusest. </w:t>
      </w:r>
      <w:r w:rsidR="002B7E8B" w:rsidRPr="00BA3A56">
        <w:t>Seda kohustust on teadaolevalt seni väga vähe rakendatud. Erandina on k</w:t>
      </w:r>
      <w:r w:rsidR="002B7E8B" w:rsidRPr="00BA3A56">
        <w:rPr>
          <w:bCs/>
        </w:rPr>
        <w:t xml:space="preserve">ehtivas seaduses sätestatud otsene nõue lisavett juhtivale isikule osaleda </w:t>
      </w:r>
      <w:r w:rsidR="00E86276" w:rsidRPr="00BA3A56">
        <w:rPr>
          <w:bCs/>
        </w:rPr>
        <w:t>maaparandus</w:t>
      </w:r>
      <w:r w:rsidR="002B7E8B" w:rsidRPr="00BA3A56">
        <w:rPr>
          <w:bCs/>
        </w:rPr>
        <w:t xml:space="preserve">hoiukulude katmisel vaid sellisel juhul, kui lisavett juhitakse maaparandussüsteemi, mille </w:t>
      </w:r>
      <w:proofErr w:type="spellStart"/>
      <w:r w:rsidR="002B7E8B" w:rsidRPr="00BA3A56">
        <w:rPr>
          <w:bCs/>
        </w:rPr>
        <w:t>ühishoiuks</w:t>
      </w:r>
      <w:proofErr w:type="spellEnd"/>
      <w:r w:rsidR="002B7E8B" w:rsidRPr="00BA3A56">
        <w:rPr>
          <w:bCs/>
        </w:rPr>
        <w:t xml:space="preserve"> on moodustatud maaparandusühistu. </w:t>
      </w:r>
    </w:p>
    <w:p w14:paraId="0318FC44" w14:textId="77777777" w:rsidR="00C76406" w:rsidRPr="00BA3A56" w:rsidRDefault="00C76406" w:rsidP="008F370B">
      <w:pPr>
        <w:jc w:val="both"/>
        <w:rPr>
          <w:bCs/>
        </w:rPr>
      </w:pPr>
    </w:p>
    <w:p w14:paraId="00C836AB" w14:textId="06A88884" w:rsidR="00C76406" w:rsidRPr="00BA3A56" w:rsidRDefault="00C76406" w:rsidP="008F370B">
      <w:pPr>
        <w:jc w:val="both"/>
        <w:rPr>
          <w:bCs/>
        </w:rPr>
      </w:pPr>
      <w:r w:rsidRPr="00BA3A56">
        <w:rPr>
          <w:bCs/>
        </w:rPr>
        <w:t xml:space="preserve">Lisavett juhtiva isiku kohustus osaleda maaparandushoiukulude katmisel tekib, kui toimub tegelik veejuhtimine avatud eesvoolu või kuivenduskraavi. Lisavett juhtival isikul on vaja osaleda hoiukulude tasumisel vaid siis, kui hoiutöid tegelikult ka tehakse. </w:t>
      </w:r>
      <w:proofErr w:type="spellStart"/>
      <w:r w:rsidRPr="00BA3A56">
        <w:rPr>
          <w:bCs/>
        </w:rPr>
        <w:t>MaaParS-</w:t>
      </w:r>
      <w:r w:rsidR="00007E75" w:rsidRPr="00BA3A56">
        <w:rPr>
          <w:bCs/>
        </w:rPr>
        <w:t>i</w:t>
      </w:r>
      <w:r w:rsidRPr="00BA3A56">
        <w:rPr>
          <w:bCs/>
        </w:rPr>
        <w:t>s</w:t>
      </w:r>
      <w:proofErr w:type="spellEnd"/>
      <w:r w:rsidRPr="00BA3A56">
        <w:rPr>
          <w:bCs/>
        </w:rPr>
        <w:t xml:space="preserve"> on küll reguleerimata, kuidas maaparandussüsteemi omanik ja lisavett juhtiv isik hoiutööde tasumises kokku lepivad, kuid kui lisavee juhtimine reaalselt toimub ja hoiutöid tehakse, siis on lisavett juhtival isikul kohustus osaleda hoiukulude tasumises. Tasumise kohustus ei olene sellest, kas lisavett juhtiv rajatis valmis enne </w:t>
      </w:r>
      <w:proofErr w:type="spellStart"/>
      <w:r w:rsidR="00226B92" w:rsidRPr="00BA3A56">
        <w:t>MaaParS</w:t>
      </w:r>
      <w:proofErr w:type="spellEnd"/>
      <w:r w:rsidR="00226B92" w:rsidRPr="00BA3A56">
        <w:t xml:space="preserve">-i </w:t>
      </w:r>
      <w:r w:rsidRPr="00BA3A56">
        <w:rPr>
          <w:bCs/>
        </w:rPr>
        <w:t xml:space="preserve">vastava regulatsiooni kehtestamist või hiljem. Kehtib põhimõte: </w:t>
      </w:r>
      <w:r w:rsidR="00007E75" w:rsidRPr="00BA3A56">
        <w:rPr>
          <w:bCs/>
        </w:rPr>
        <w:t xml:space="preserve">alates </w:t>
      </w:r>
      <w:r w:rsidR="00095C12" w:rsidRPr="00BA3A56">
        <w:rPr>
          <w:bCs/>
        </w:rPr>
        <w:t xml:space="preserve">lisavee juhtimiseks kasutatava </w:t>
      </w:r>
      <w:r w:rsidR="00007E75" w:rsidRPr="00BA3A56">
        <w:rPr>
          <w:bCs/>
        </w:rPr>
        <w:t xml:space="preserve">rajatise ühendamisest avatud eesvoolu või kuivenduskraaviga </w:t>
      </w:r>
      <w:r w:rsidRPr="00BA3A56">
        <w:rPr>
          <w:bCs/>
        </w:rPr>
        <w:t xml:space="preserve">tuleb </w:t>
      </w:r>
      <w:r w:rsidR="00095C12" w:rsidRPr="00BA3A56">
        <w:rPr>
          <w:bCs/>
        </w:rPr>
        <w:t xml:space="preserve">lisavee juhtimise </w:t>
      </w:r>
      <w:r w:rsidRPr="00BA3A56">
        <w:rPr>
          <w:bCs/>
        </w:rPr>
        <w:t>eest tasuda. Lisavett juhtiv isik ei ole teadlik maaomaniku hoiutööde tegemise kavatsusest ega kuludest, mis hoiutöödega kaasnesid. Samuti võib maaomanik hoiutöid teha ka lisavett juhtivalt isikult tasu küsimata. Seetõttu peaks maaparandussüsteemi omanik pöörduma vastava sooviga lisavett juhtiva isiku poole.</w:t>
      </w:r>
    </w:p>
    <w:p w14:paraId="21C34D23" w14:textId="77777777" w:rsidR="002B7E8B" w:rsidRPr="00BA3A56" w:rsidRDefault="002B7E8B" w:rsidP="008F370B">
      <w:pPr>
        <w:jc w:val="both"/>
        <w:rPr>
          <w:bCs/>
        </w:rPr>
      </w:pPr>
    </w:p>
    <w:p w14:paraId="43DCFC05" w14:textId="4793282F" w:rsidR="00E15A55" w:rsidRPr="00BA3A56" w:rsidRDefault="00E15A55" w:rsidP="008F370B">
      <w:pPr>
        <w:jc w:val="both"/>
      </w:pPr>
      <w:r w:rsidRPr="00BA3A56">
        <w:t xml:space="preserve">Maaparandussüsteem on projekteeritud ja ehitatud arvestades liigvee ärajuhtimise vajadusega üksnes maaparandussüsteemi maa-alalt. Kui sellesse süsteemi suunatakse lisanduvat vett, siis suurenevad </w:t>
      </w:r>
      <w:r w:rsidR="00DA577B" w:rsidRPr="00BA3A56">
        <w:t xml:space="preserve">ka </w:t>
      </w:r>
      <w:r w:rsidRPr="00BA3A56">
        <w:t>vooluhulgad</w:t>
      </w:r>
      <w:r w:rsidR="00DA577B" w:rsidRPr="00BA3A56">
        <w:t>, mis</w:t>
      </w:r>
      <w:r w:rsidRPr="00BA3A56">
        <w:t xml:space="preserve"> võivad kahjustada maaparandussüsteemi ja suurendada maaparandushoiutööde tegemise vajadust ehk põhjustavad lisakulutusi maaparandussüsteemi omanikule. Maaparandussüsteemi omanik osutab seega vee ära juhtimise teenust lisavett juhtivale isikule. Lisavett juhtival isikul tuleb selle teenuse eest tasuda. Lisanduva vee koguse arvestamisel on oluline silmas pidada, et maaparandussüsteemi kahjustab just selline lisanduv vesi, mis satub maaparandussüsteemi ajahetkel, kui süsteem on maksimaalselt koormatud ehk kõrgvee perioodil ja suuremate valingvihmade järgselt. Enamus lisaveest pärinebki sademetest. Tuleb arvestada, et lisanduv vesi koormab maaparandussüsteemi kõige ebasobivamal ajal, kui see töötab niigi maksimaalsel arvutuslikul koormusel. Seega peab olema hoiukuludes osalemise tasu arvestuse aluseks lühiajaline maksimaalne vooluhulk, mitte pikemaajaline keskmine </w:t>
      </w:r>
      <w:r w:rsidRPr="00BA3A56">
        <w:lastRenderedPageBreak/>
        <w:t xml:space="preserve">vooluhulk. Lisavett juhtiva isiku kohustus osaleda </w:t>
      </w:r>
      <w:r w:rsidR="00E86276" w:rsidRPr="00BA3A56">
        <w:t>maaparandus</w:t>
      </w:r>
      <w:r w:rsidRPr="00BA3A56">
        <w:t xml:space="preserve">hoiukulude katmisel on oluline välja tuua selleks, et tagada selgus lisavee ärajuhtimise teenuse osutamise eest tasu küsimise õiguse osas. Tasu suurus oleneb peamiselt lisanduvast vooluhulgast ja tehtud hoiutöödest. Tasu lepivad omavahel kokku lisavett juhtiv isik ja maaparandussüsteemi omanik. Tasu suuruse arvutamisel võib aluseks võtta </w:t>
      </w:r>
      <w:proofErr w:type="spellStart"/>
      <w:r w:rsidR="00095C12" w:rsidRPr="00BA3A56">
        <w:t>MaaParS</w:t>
      </w:r>
      <w:proofErr w:type="spellEnd"/>
      <w:r w:rsidR="00095C12" w:rsidRPr="00BA3A56">
        <w:t>-i</w:t>
      </w:r>
      <w:r w:rsidRPr="00BA3A56">
        <w:t xml:space="preserve"> § 53 lõike 10 </w:t>
      </w:r>
      <w:r w:rsidR="00095C12" w:rsidRPr="00BA3A56">
        <w:t xml:space="preserve">alusel </w:t>
      </w:r>
      <w:r w:rsidRPr="00BA3A56">
        <w:t>kehtestatud määruse „Maaparandussüsteemi lisavett juhtiva isiku maaparandushoiukulude suuruse määramise alused ja kulude tasumise täpsem kord“ või leppida kokku muul viisil.</w:t>
      </w:r>
      <w:r w:rsidR="009F2FCA" w:rsidRPr="00BA3A56">
        <w:t xml:space="preserve"> </w:t>
      </w:r>
      <w:r w:rsidR="009F2FCA" w:rsidRPr="00BA3A56">
        <w:rPr>
          <w:bCs/>
        </w:rPr>
        <w:t xml:space="preserve">Maaparandussüsteemi omanik ei ole lisavee juhtija. Maaparandussüsteemi omaniku osalemise vajadust </w:t>
      </w:r>
      <w:proofErr w:type="spellStart"/>
      <w:r w:rsidR="009F2FCA" w:rsidRPr="00BA3A56">
        <w:rPr>
          <w:bCs/>
        </w:rPr>
        <w:t>ühiseesvoolu</w:t>
      </w:r>
      <w:proofErr w:type="spellEnd"/>
      <w:r w:rsidR="009F2FCA" w:rsidRPr="00BA3A56">
        <w:rPr>
          <w:bCs/>
        </w:rPr>
        <w:t xml:space="preserve"> hoiukulude katmisel on põhjendatud </w:t>
      </w:r>
      <w:r w:rsidR="00095C12" w:rsidRPr="00BA3A56">
        <w:rPr>
          <w:bCs/>
        </w:rPr>
        <w:t>eelnõu § 1 punkti 59 juures</w:t>
      </w:r>
      <w:r w:rsidR="009F2FCA" w:rsidRPr="00BA3A56">
        <w:t>.</w:t>
      </w:r>
    </w:p>
    <w:p w14:paraId="3541E8CF" w14:textId="77777777" w:rsidR="009268CB" w:rsidRPr="00BA3A56" w:rsidRDefault="009268CB" w:rsidP="008F370B">
      <w:pPr>
        <w:jc w:val="both"/>
        <w:rPr>
          <w:bCs/>
        </w:rPr>
      </w:pPr>
    </w:p>
    <w:p w14:paraId="50C9722C" w14:textId="476068D7" w:rsidR="00E0609E" w:rsidRPr="00BA3A56" w:rsidRDefault="00055879" w:rsidP="008F370B">
      <w:pPr>
        <w:jc w:val="both"/>
      </w:pPr>
      <w:r w:rsidRPr="00BA3A56">
        <w:rPr>
          <w:b/>
          <w:bCs/>
        </w:rPr>
        <w:t>Eelnõu</w:t>
      </w:r>
      <w:r w:rsidRPr="00BA3A56" w:rsidDel="006230C7">
        <w:rPr>
          <w:b/>
          <w:bCs/>
        </w:rPr>
        <w:t xml:space="preserve"> </w:t>
      </w:r>
      <w:r w:rsidRPr="00BA3A56">
        <w:rPr>
          <w:b/>
          <w:bCs/>
        </w:rPr>
        <w:t>§ 1 punktiga</w:t>
      </w:r>
      <w:r w:rsidR="00276F54" w:rsidRPr="00BA3A56" w:rsidDel="00973BB0">
        <w:rPr>
          <w:b/>
          <w:bCs/>
        </w:rPr>
        <w:t xml:space="preserve"> </w:t>
      </w:r>
      <w:r w:rsidR="00973BB0" w:rsidRPr="00BA3A56">
        <w:rPr>
          <w:b/>
          <w:bCs/>
        </w:rPr>
        <w:t>7</w:t>
      </w:r>
      <w:r w:rsidR="0063685E" w:rsidRPr="00BA3A56">
        <w:rPr>
          <w:b/>
          <w:bCs/>
        </w:rPr>
        <w:t>2</w:t>
      </w:r>
      <w:r w:rsidR="00973BB0" w:rsidRPr="00BA3A56">
        <w:rPr>
          <w:b/>
          <w:bCs/>
        </w:rPr>
        <w:t xml:space="preserve"> </w:t>
      </w:r>
      <w:r w:rsidRPr="00BA3A56">
        <w:t xml:space="preserve">muudetakse </w:t>
      </w:r>
      <w:proofErr w:type="spellStart"/>
      <w:r w:rsidR="00226B92" w:rsidRPr="00BA3A56">
        <w:t>MaaParS</w:t>
      </w:r>
      <w:proofErr w:type="spellEnd"/>
      <w:r w:rsidR="00226B92" w:rsidRPr="00BA3A56">
        <w:t xml:space="preserve">-i </w:t>
      </w:r>
      <w:r w:rsidRPr="00BA3A56">
        <w:t xml:space="preserve">§ </w:t>
      </w:r>
      <w:r w:rsidR="009268CB" w:rsidRPr="00BA3A56">
        <w:t xml:space="preserve">53 </w:t>
      </w:r>
      <w:r w:rsidR="00AB1B62" w:rsidRPr="00BA3A56">
        <w:t xml:space="preserve">lõikeid </w:t>
      </w:r>
      <w:r w:rsidR="009268CB" w:rsidRPr="00BA3A56">
        <w:t xml:space="preserve">9 </w:t>
      </w:r>
      <w:r w:rsidR="00AB1B62" w:rsidRPr="00BA3A56">
        <w:t>ja 10. Lõikes 9</w:t>
      </w:r>
      <w:r w:rsidR="000B524B" w:rsidRPr="00BA3A56">
        <w:t xml:space="preserve"> jääb</w:t>
      </w:r>
      <w:r w:rsidR="009268CB" w:rsidRPr="00BA3A56">
        <w:t xml:space="preserve"> lisavett juhtiva isiku hoiukulu</w:t>
      </w:r>
      <w:r w:rsidR="0034487A" w:rsidRPr="00BA3A56">
        <w:t>de arvutusi tegev isik määramata</w:t>
      </w:r>
      <w:r w:rsidR="009268CB" w:rsidRPr="00BA3A56">
        <w:t xml:space="preserve">. Kehtiva </w:t>
      </w:r>
      <w:r w:rsidR="007D754D" w:rsidRPr="00BA3A56">
        <w:t>maaparandus</w:t>
      </w:r>
      <w:r w:rsidR="009268CB" w:rsidRPr="00BA3A56">
        <w:t xml:space="preserve">seaduse kohaselt </w:t>
      </w:r>
      <w:r w:rsidR="0034487A" w:rsidRPr="00BA3A56">
        <w:t>määrab</w:t>
      </w:r>
      <w:r w:rsidR="009268CB" w:rsidRPr="00BA3A56">
        <w:t xml:space="preserve"> </w:t>
      </w:r>
      <w:proofErr w:type="spellStart"/>
      <w:r w:rsidR="006E7D81" w:rsidRPr="00BA3A56">
        <w:t>MaRu</w:t>
      </w:r>
      <w:proofErr w:type="spellEnd"/>
      <w:r w:rsidR="009268CB" w:rsidRPr="00BA3A56">
        <w:t xml:space="preserve"> selle maaparandussüsteemi, mille </w:t>
      </w:r>
      <w:proofErr w:type="spellStart"/>
      <w:r w:rsidR="009268CB" w:rsidRPr="00BA3A56">
        <w:t>ühishoiuks</w:t>
      </w:r>
      <w:proofErr w:type="spellEnd"/>
      <w:r w:rsidR="009268CB" w:rsidRPr="00BA3A56">
        <w:t xml:space="preserve"> on moodustatud maaparandusühistu, maaparandussüsteemi lisavett juhtiv</w:t>
      </w:r>
      <w:r w:rsidR="00785DA3" w:rsidRPr="00BA3A56">
        <w:t>a</w:t>
      </w:r>
      <w:r w:rsidR="009268CB" w:rsidRPr="00BA3A56">
        <w:t xml:space="preserve"> isiku maaparandussüsteemi maaparandushoiukulude</w:t>
      </w:r>
      <w:r w:rsidR="00E56CFC" w:rsidRPr="00BA3A56">
        <w:t xml:space="preserve"> osa suuruse.</w:t>
      </w:r>
      <w:r w:rsidR="0034487A" w:rsidRPr="00BA3A56">
        <w:t xml:space="preserve"> </w:t>
      </w:r>
      <w:proofErr w:type="spellStart"/>
      <w:r w:rsidR="006E7D81" w:rsidRPr="00BA3A56">
        <w:t>MaRu</w:t>
      </w:r>
      <w:proofErr w:type="spellEnd"/>
      <w:r w:rsidR="00AE416B" w:rsidRPr="00BA3A56">
        <w:t xml:space="preserve"> </w:t>
      </w:r>
      <w:r w:rsidR="00EE547B" w:rsidRPr="00BA3A56">
        <w:t>eesmärk</w:t>
      </w:r>
      <w:r w:rsidR="00AE416B" w:rsidRPr="00BA3A56">
        <w:t xml:space="preserve"> on riigi esindajana jälgida, et maaparandussüsteemi toimimine on tagatud. </w:t>
      </w:r>
      <w:proofErr w:type="spellStart"/>
      <w:r w:rsidR="006E7D81" w:rsidRPr="00BA3A56">
        <w:t>MaRu</w:t>
      </w:r>
      <w:proofErr w:type="spellEnd"/>
      <w:r w:rsidR="00EE547B" w:rsidRPr="00BA3A56">
        <w:t xml:space="preserve"> ametnike ülesanne on eelkõige ehitamiseks vajalike </w:t>
      </w:r>
      <w:r w:rsidR="007D754D" w:rsidRPr="00BA3A56">
        <w:t>menetluste läbiviimine</w:t>
      </w:r>
      <w:r w:rsidR="00EE547B" w:rsidRPr="00BA3A56">
        <w:t xml:space="preserve">, muu tegevuse kavandamiseks antavate lubade kooskõlastamine, maaparandussüsteemi toimimiseks järelevalve tegemine ja riigi poolt korrashoitavatel </w:t>
      </w:r>
      <w:proofErr w:type="spellStart"/>
      <w:r w:rsidR="00EE547B" w:rsidRPr="00BA3A56">
        <w:t>ühiseesvooludel</w:t>
      </w:r>
      <w:proofErr w:type="spellEnd"/>
      <w:r w:rsidR="00EE547B" w:rsidRPr="00BA3A56">
        <w:t xml:space="preserve"> hoiutööde korraldamine</w:t>
      </w:r>
      <w:r w:rsidR="00864A00" w:rsidRPr="00BA3A56">
        <w:t xml:space="preserve">. </w:t>
      </w:r>
      <w:proofErr w:type="spellStart"/>
      <w:r w:rsidR="006E7D81" w:rsidRPr="00BA3A56">
        <w:t>MaRu</w:t>
      </w:r>
      <w:proofErr w:type="spellEnd"/>
      <w:r w:rsidR="00864A00" w:rsidRPr="00BA3A56">
        <w:t xml:space="preserve"> ametnike koormamine </w:t>
      </w:r>
      <w:r w:rsidR="00F162CF" w:rsidRPr="00BA3A56">
        <w:t>eraõiguslikele isikutele</w:t>
      </w:r>
      <w:r w:rsidR="00EE547B" w:rsidRPr="00BA3A56">
        <w:t xml:space="preserve"> arvutuste tegemi</w:t>
      </w:r>
      <w:r w:rsidR="00864A00" w:rsidRPr="00BA3A56">
        <w:t xml:space="preserve">sega ei ole mõistlik </w:t>
      </w:r>
      <w:r w:rsidR="005D1161" w:rsidRPr="00BA3A56">
        <w:t xml:space="preserve">riigi </w:t>
      </w:r>
      <w:r w:rsidR="00864A00" w:rsidRPr="00BA3A56">
        <w:t>ressursi</w:t>
      </w:r>
      <w:r w:rsidR="005D1161" w:rsidRPr="00BA3A56">
        <w:t xml:space="preserve"> </w:t>
      </w:r>
      <w:r w:rsidR="00864A00" w:rsidRPr="00BA3A56">
        <w:t>kasutus</w:t>
      </w:r>
      <w:r w:rsidR="00EE547B" w:rsidRPr="00BA3A56">
        <w:t xml:space="preserve">. </w:t>
      </w:r>
      <w:r w:rsidR="007D754D" w:rsidRPr="00BA3A56">
        <w:t>Eespool nimetatud m</w:t>
      </w:r>
      <w:r w:rsidR="009268CB" w:rsidRPr="00BA3A56">
        <w:t xml:space="preserve">äärusega on </w:t>
      </w:r>
      <w:r w:rsidR="00EE547B" w:rsidRPr="00BA3A56">
        <w:t>sätestatud</w:t>
      </w:r>
      <w:r w:rsidR="009268CB" w:rsidRPr="00BA3A56">
        <w:t xml:space="preserve"> lisavett juhtiva isiku maaparandushoiukulude suuruse määramise alused</w:t>
      </w:r>
      <w:r w:rsidR="007D754D" w:rsidRPr="00BA3A56">
        <w:t xml:space="preserve"> (seda siis juhul, kui on moodustatud maaparandusühistu)</w:t>
      </w:r>
      <w:r w:rsidR="009268CB" w:rsidRPr="00BA3A56">
        <w:t xml:space="preserve">. </w:t>
      </w:r>
      <w:r w:rsidR="006D7BBF" w:rsidRPr="00BA3A56">
        <w:t>Erinevate osapoolte osalus</w:t>
      </w:r>
      <w:r w:rsidR="00F162CF" w:rsidRPr="00BA3A56">
        <w:t>i</w:t>
      </w:r>
      <w:r w:rsidR="006D7BBF" w:rsidRPr="00BA3A56">
        <w:t xml:space="preserve"> </w:t>
      </w:r>
      <w:r w:rsidR="00F162CF" w:rsidRPr="00BA3A56">
        <w:t xml:space="preserve">saavad </w:t>
      </w:r>
      <w:r w:rsidR="006D7BBF" w:rsidRPr="00BA3A56">
        <w:t>arvut</w:t>
      </w:r>
      <w:r w:rsidR="00F162CF" w:rsidRPr="00BA3A56">
        <w:t>ada</w:t>
      </w:r>
      <w:r w:rsidR="009268CB" w:rsidRPr="00BA3A56">
        <w:t xml:space="preserve"> muud isikud, eelkõige</w:t>
      </w:r>
      <w:r w:rsidR="007D754D" w:rsidRPr="00BA3A56">
        <w:t xml:space="preserve"> </w:t>
      </w:r>
      <w:proofErr w:type="spellStart"/>
      <w:r w:rsidR="007D754D" w:rsidRPr="00BA3A56">
        <w:t>MaaParS</w:t>
      </w:r>
      <w:proofErr w:type="spellEnd"/>
      <w:r w:rsidR="007D754D" w:rsidRPr="00BA3A56">
        <w:t>-i</w:t>
      </w:r>
      <w:r w:rsidR="009268CB" w:rsidRPr="00BA3A56">
        <w:t xml:space="preserve"> §</w:t>
      </w:r>
      <w:r w:rsidR="00F162CF" w:rsidRPr="00BA3A56">
        <w:t> </w:t>
      </w:r>
      <w:r w:rsidR="009268CB" w:rsidRPr="00BA3A56">
        <w:t xml:space="preserve">36 kohased maaparandusalal tegutsevad vastutavad spetsialistid. </w:t>
      </w:r>
      <w:r w:rsidR="00E93E81" w:rsidRPr="00BA3A56">
        <w:t xml:space="preserve">Andmed maaparandussüsteemi </w:t>
      </w:r>
      <w:proofErr w:type="spellStart"/>
      <w:r w:rsidR="00E93E81" w:rsidRPr="00BA3A56">
        <w:t>ühiseesvoolu</w:t>
      </w:r>
      <w:proofErr w:type="spellEnd"/>
      <w:r w:rsidR="00E93E81" w:rsidRPr="00BA3A56">
        <w:t xml:space="preserve"> ja reguleeriva võrgu paiknemise kohta </w:t>
      </w:r>
      <w:r w:rsidR="002F414B" w:rsidRPr="00BA3A56">
        <w:t>on</w:t>
      </w:r>
      <w:r w:rsidR="00675ADE" w:rsidRPr="00BA3A56">
        <w:t xml:space="preserve"> alates 2024.</w:t>
      </w:r>
      <w:r w:rsidR="002F414B" w:rsidRPr="00BA3A56">
        <w:t xml:space="preserve"> aastast </w:t>
      </w:r>
      <w:proofErr w:type="spellStart"/>
      <w:r w:rsidR="006E7D81" w:rsidRPr="00BA3A56">
        <w:rPr>
          <w:bCs/>
        </w:rPr>
        <w:t>MaRu</w:t>
      </w:r>
      <w:proofErr w:type="spellEnd"/>
      <w:r w:rsidR="002F414B" w:rsidRPr="00BA3A56">
        <w:t xml:space="preserve"> WMS ja WFS kaarditeenusena avalikult kättesaadavad</w:t>
      </w:r>
      <w:r w:rsidR="00E93E81" w:rsidRPr="00BA3A56">
        <w:t xml:space="preserve">. Lisavett juhtivate isikute andmed on leitavad eelkõige </w:t>
      </w:r>
      <w:r w:rsidR="00B32688" w:rsidRPr="00BA3A56">
        <w:t>ü</w:t>
      </w:r>
      <w:r w:rsidR="007D754D" w:rsidRPr="00BA3A56">
        <w:t xml:space="preserve">hisveevärgi ja -kanalisatsiooni </w:t>
      </w:r>
      <w:r w:rsidR="00E93E81" w:rsidRPr="00BA3A56">
        <w:t>arendamise kavast ja sademevee majandamise kavast.</w:t>
      </w:r>
      <w:r w:rsidR="000B524B" w:rsidRPr="00BA3A56">
        <w:t xml:space="preserve"> </w:t>
      </w:r>
    </w:p>
    <w:p w14:paraId="387F2695" w14:textId="77777777" w:rsidR="00E0609E" w:rsidRPr="00BA3A56" w:rsidRDefault="00E0609E" w:rsidP="008F370B">
      <w:pPr>
        <w:jc w:val="both"/>
      </w:pPr>
    </w:p>
    <w:p w14:paraId="05B7937B" w14:textId="64D22F84" w:rsidR="00E2505E" w:rsidRPr="00BA3A56" w:rsidRDefault="000B524B" w:rsidP="008F370B">
      <w:pPr>
        <w:jc w:val="both"/>
      </w:pPr>
      <w:r w:rsidRPr="00BA3A56">
        <w:t>L</w:t>
      </w:r>
      <w:r w:rsidR="00E2505E" w:rsidRPr="00BA3A56">
        <w:t xml:space="preserve">õikes 10 </w:t>
      </w:r>
      <w:r w:rsidRPr="00BA3A56">
        <w:t xml:space="preserve">muudetakse </w:t>
      </w:r>
      <w:r w:rsidR="004815C1" w:rsidRPr="00BA3A56">
        <w:t xml:space="preserve">volitusnormi </w:t>
      </w:r>
      <w:r w:rsidR="00F25909" w:rsidRPr="00BA3A56">
        <w:t>sisu</w:t>
      </w:r>
      <w:r w:rsidR="004815C1" w:rsidRPr="00BA3A56">
        <w:t>, viies se</w:t>
      </w:r>
      <w:r w:rsidR="00B86C53" w:rsidRPr="00BA3A56">
        <w:t>ll</w:t>
      </w:r>
      <w:r w:rsidR="004815C1" w:rsidRPr="00BA3A56">
        <w:t xml:space="preserve">e vastavusse </w:t>
      </w:r>
      <w:r w:rsidR="00E54B4A" w:rsidRPr="00BA3A56">
        <w:t xml:space="preserve">eelnõu § 1 </w:t>
      </w:r>
      <w:r w:rsidR="00E0609E" w:rsidRPr="00BA3A56">
        <w:t xml:space="preserve">punktides </w:t>
      </w:r>
      <w:r w:rsidR="00E54B4A" w:rsidRPr="00BA3A56">
        <w:t>64</w:t>
      </w:r>
      <w:r w:rsidR="00E0609E" w:rsidRPr="00BA3A56">
        <w:t xml:space="preserve"> ja </w:t>
      </w:r>
      <w:r w:rsidR="00E54B4A" w:rsidRPr="00BA3A56">
        <w:t>72</w:t>
      </w:r>
      <w:r w:rsidR="002742DA" w:rsidRPr="00BA3A56">
        <w:t xml:space="preserve"> kirjeldatud muudatuse</w:t>
      </w:r>
      <w:r w:rsidR="00E0609E" w:rsidRPr="00BA3A56">
        <w:t>te</w:t>
      </w:r>
      <w:r w:rsidR="00B86C53" w:rsidRPr="00BA3A56">
        <w:t>ga</w:t>
      </w:r>
      <w:r w:rsidR="002742DA" w:rsidRPr="00BA3A56">
        <w:t xml:space="preserve">, mille kohaselt </w:t>
      </w:r>
      <w:r w:rsidR="00E0609E" w:rsidRPr="00BA3A56">
        <w:t xml:space="preserve">lisavett juhitakse avatud eesvoolu või kuivenduskraavi, mitte maaparandussüsteemi ning </w:t>
      </w:r>
      <w:proofErr w:type="spellStart"/>
      <w:r w:rsidR="006E7D81" w:rsidRPr="00BA3A56">
        <w:t>MaRu</w:t>
      </w:r>
      <w:proofErr w:type="spellEnd"/>
      <w:r w:rsidR="002742DA" w:rsidRPr="00BA3A56">
        <w:t xml:space="preserve"> ei määra maaparandushoiukulusid</w:t>
      </w:r>
      <w:r w:rsidR="00E0609E" w:rsidRPr="00BA3A56">
        <w:t>,</w:t>
      </w:r>
      <w:r w:rsidR="002742DA" w:rsidRPr="00BA3A56">
        <w:t xml:space="preserve"> vaid need arvutatakse</w:t>
      </w:r>
      <w:r w:rsidR="004815C1" w:rsidRPr="00BA3A56">
        <w:t>.</w:t>
      </w:r>
    </w:p>
    <w:p w14:paraId="737B812A" w14:textId="77777777" w:rsidR="00406745" w:rsidRPr="00BA3A56" w:rsidRDefault="00406745" w:rsidP="00A14A46">
      <w:pPr>
        <w:jc w:val="both"/>
        <w:rPr>
          <w:b/>
        </w:rPr>
      </w:pPr>
    </w:p>
    <w:p w14:paraId="3592F074" w14:textId="1AF752BC" w:rsidR="002C0EFF" w:rsidRPr="00BA3A56" w:rsidRDefault="002C0EFF" w:rsidP="00A14A46">
      <w:pPr>
        <w:jc w:val="both"/>
        <w:rPr>
          <w:b/>
          <w:bCs/>
        </w:rPr>
      </w:pPr>
      <w:commentRangeStart w:id="154"/>
      <w:r w:rsidRPr="2C8150C6">
        <w:rPr>
          <w:b/>
          <w:bCs/>
        </w:rPr>
        <w:t>3.</w:t>
      </w:r>
      <w:r w:rsidR="00F24040" w:rsidRPr="2C8150C6">
        <w:rPr>
          <w:b/>
          <w:bCs/>
        </w:rPr>
        <w:t>7</w:t>
      </w:r>
      <w:r w:rsidRPr="2C8150C6">
        <w:rPr>
          <w:b/>
          <w:bCs/>
        </w:rPr>
        <w:t xml:space="preserve"> Maaparandushoiukavadega seotud muudatused</w:t>
      </w:r>
      <w:commentRangeEnd w:id="154"/>
      <w:r>
        <w:commentReference w:id="154"/>
      </w:r>
    </w:p>
    <w:p w14:paraId="1ED99165" w14:textId="77777777" w:rsidR="002C0EFF" w:rsidRPr="00BA3A56" w:rsidRDefault="002C0EFF" w:rsidP="00A14A46">
      <w:pPr>
        <w:jc w:val="both"/>
        <w:rPr>
          <w:b/>
          <w:bCs/>
        </w:rPr>
      </w:pPr>
    </w:p>
    <w:p w14:paraId="093A6680" w14:textId="36660D3E" w:rsidR="001C144F" w:rsidRPr="00BA3A56" w:rsidRDefault="0032565A" w:rsidP="00A14A46">
      <w:pPr>
        <w:jc w:val="both"/>
      </w:pPr>
      <w:r w:rsidRPr="00BA3A56">
        <w:rPr>
          <w:b/>
          <w:bCs/>
        </w:rPr>
        <w:t>Eelnõu</w:t>
      </w:r>
      <w:r w:rsidRPr="00BA3A56" w:rsidDel="006230C7">
        <w:rPr>
          <w:b/>
          <w:bCs/>
        </w:rPr>
        <w:t xml:space="preserve"> </w:t>
      </w:r>
      <w:r w:rsidRPr="00BA3A56">
        <w:rPr>
          <w:b/>
          <w:bCs/>
        </w:rPr>
        <w:t>§ 1 punktiga</w:t>
      </w:r>
      <w:r w:rsidR="00276F54" w:rsidRPr="00BA3A56" w:rsidDel="00973BB0">
        <w:rPr>
          <w:b/>
          <w:bCs/>
        </w:rPr>
        <w:t xml:space="preserve"> </w:t>
      </w:r>
      <w:r w:rsidR="00973BB0" w:rsidRPr="00BA3A56">
        <w:rPr>
          <w:b/>
          <w:bCs/>
        </w:rPr>
        <w:t>7</w:t>
      </w:r>
      <w:r w:rsidR="0063685E" w:rsidRPr="00BA3A56">
        <w:rPr>
          <w:b/>
          <w:bCs/>
        </w:rPr>
        <w:t>4</w:t>
      </w:r>
      <w:r w:rsidR="00973BB0" w:rsidRPr="00BA3A56">
        <w:rPr>
          <w:b/>
          <w:bCs/>
        </w:rPr>
        <w:t xml:space="preserve"> </w:t>
      </w:r>
      <w:r w:rsidR="000D0754" w:rsidRPr="00BA3A56">
        <w:t xml:space="preserve">tunnistatakse §-d </w:t>
      </w:r>
      <w:r w:rsidR="001C144F" w:rsidRPr="00BA3A56">
        <w:t xml:space="preserve">55, 56 ja 57 kehtetuks. </w:t>
      </w:r>
      <w:r w:rsidR="00A50CB0" w:rsidRPr="00BA3A56">
        <w:t>Nimetatud paragrahvid</w:t>
      </w:r>
      <w:r w:rsidR="001C144F" w:rsidRPr="00BA3A56">
        <w:t xml:space="preserve"> käsitlevad maaparandushoiukava </w:t>
      </w:r>
      <w:r w:rsidR="001C144F" w:rsidRPr="00BA3A56">
        <w:rPr>
          <w:rFonts w:cs="Calibri"/>
        </w:rPr>
        <w:t>(edaspidi</w:t>
      </w:r>
      <w:r w:rsidR="00A50CB0" w:rsidRPr="00BA3A56">
        <w:rPr>
          <w:rFonts w:cs="Calibri"/>
        </w:rPr>
        <w:t xml:space="preserve"> ka</w:t>
      </w:r>
      <w:r w:rsidR="001C144F" w:rsidRPr="00BA3A56">
        <w:rPr>
          <w:rFonts w:cs="Calibri"/>
        </w:rPr>
        <w:t xml:space="preserve"> </w:t>
      </w:r>
      <w:r w:rsidR="001C144F" w:rsidRPr="00BA3A56">
        <w:rPr>
          <w:rFonts w:cs="Calibri"/>
          <w:i/>
          <w:iCs/>
        </w:rPr>
        <w:t>hoiukava</w:t>
      </w:r>
      <w:r w:rsidR="001C144F" w:rsidRPr="00BA3A56">
        <w:rPr>
          <w:rFonts w:cs="Calibri"/>
        </w:rPr>
        <w:t xml:space="preserve">) </w:t>
      </w:r>
      <w:r w:rsidR="001C144F" w:rsidRPr="00BA3A56">
        <w:t xml:space="preserve">koostamist, hoiukavas sisalduvaid andmeid ja hoiukava avalikustamist. </w:t>
      </w:r>
      <w:r w:rsidR="001C144F" w:rsidRPr="00BA3A56">
        <w:rPr>
          <w:rFonts w:cs="Calibri"/>
        </w:rPr>
        <w:t xml:space="preserve">Eelnõuga kavandatakse lõpetada hoiukava koostamine. Seni maaparandushoiukavas esitatud andmete ja asjakohase teabe </w:t>
      </w:r>
      <w:r w:rsidR="001259E4" w:rsidRPr="00BA3A56">
        <w:rPr>
          <w:rFonts w:cs="Calibri"/>
        </w:rPr>
        <w:t xml:space="preserve">esitamisega jätkatakse edaspidi dünaamilisemalt ja ajakohasemalt. </w:t>
      </w:r>
      <w:r w:rsidR="001C144F" w:rsidRPr="00BA3A56">
        <w:rPr>
          <w:rFonts w:cs="Calibri"/>
        </w:rPr>
        <w:t>Samuti uuendatakse jooksvalt maaparandushoidu käsitlevaid juhiseid. Hoiukava andmed on seni olnud oluline sisend veemajanduskavadele, milleks vajalike andmete kogumist jätkatakse</w:t>
      </w:r>
      <w:r w:rsidR="00A50CB0" w:rsidRPr="00BA3A56">
        <w:rPr>
          <w:rFonts w:cs="Calibri"/>
        </w:rPr>
        <w:t>.</w:t>
      </w:r>
    </w:p>
    <w:p w14:paraId="207AEBC8" w14:textId="77777777" w:rsidR="001C144F" w:rsidRPr="00BA3A56" w:rsidRDefault="001C144F" w:rsidP="00A14A46">
      <w:pPr>
        <w:jc w:val="both"/>
        <w:rPr>
          <w:rFonts w:cs="Calibri"/>
        </w:rPr>
      </w:pPr>
    </w:p>
    <w:p w14:paraId="76EC69A4" w14:textId="4279185C" w:rsidR="002F5DBA" w:rsidRPr="00BA3A56" w:rsidRDefault="001C144F" w:rsidP="00A14A46">
      <w:pPr>
        <w:jc w:val="both"/>
        <w:rPr>
          <w:rFonts w:cs="Calibri"/>
        </w:rPr>
      </w:pPr>
      <w:r w:rsidRPr="00BA3A56">
        <w:rPr>
          <w:rFonts w:cs="Calibri"/>
        </w:rPr>
        <w:t xml:space="preserve">Algselt alustati hoiukavade koostamist eesmärgiga luua selline planeerimisdokument, millega kavandatakse süstemaatiline maaparandushoid </w:t>
      </w:r>
      <w:r w:rsidR="0009543C" w:rsidRPr="00BA3A56">
        <w:rPr>
          <w:rFonts w:cs="Calibri"/>
        </w:rPr>
        <w:t xml:space="preserve">(edaspidi ka </w:t>
      </w:r>
      <w:r w:rsidR="0009543C" w:rsidRPr="00BA3A56">
        <w:rPr>
          <w:rFonts w:cs="Calibri"/>
          <w:i/>
          <w:iCs/>
        </w:rPr>
        <w:t>hoid</w:t>
      </w:r>
      <w:r w:rsidR="0009543C" w:rsidRPr="00BA3A56">
        <w:rPr>
          <w:rFonts w:cs="Calibri"/>
        </w:rPr>
        <w:t xml:space="preserve">) </w:t>
      </w:r>
      <w:r w:rsidRPr="00BA3A56">
        <w:rPr>
          <w:rFonts w:cs="Calibri"/>
        </w:rPr>
        <w:t xml:space="preserve">ja selgitatakse välja maa-alad, kuhu on asjakohane ette näha </w:t>
      </w:r>
      <w:r w:rsidR="00A50CB0" w:rsidRPr="00BA3A56">
        <w:rPr>
          <w:rFonts w:cs="Calibri"/>
        </w:rPr>
        <w:t>maaparandus</w:t>
      </w:r>
      <w:r w:rsidRPr="00BA3A56">
        <w:rPr>
          <w:rFonts w:cs="Calibri"/>
        </w:rPr>
        <w:t>süsteemi keskkonnakaitse</w:t>
      </w:r>
      <w:r w:rsidR="00A50CB0" w:rsidRPr="00BA3A56">
        <w:rPr>
          <w:rFonts w:cs="Calibri"/>
        </w:rPr>
        <w:t xml:space="preserve">ks vajalikke </w:t>
      </w:r>
      <w:r w:rsidRPr="00BA3A56">
        <w:rPr>
          <w:rFonts w:cs="Calibri"/>
        </w:rPr>
        <w:t xml:space="preserve">rajatisi. Tegelikkus on näidanud, et neid eesmärke hoiukavad ei täida </w:t>
      </w:r>
      <w:r w:rsidR="00A50CB0" w:rsidRPr="00BA3A56">
        <w:rPr>
          <w:rFonts w:cs="Calibri"/>
        </w:rPr>
        <w:t xml:space="preserve">– </w:t>
      </w:r>
      <w:r w:rsidRPr="00BA3A56">
        <w:rPr>
          <w:rFonts w:cs="Calibri"/>
        </w:rPr>
        <w:t xml:space="preserve">osalt kõrge üldistusastme tõttu, teisalt vajaliku teabe puudumise ja vananemise tõttu. Hoiukavaga ei saa ega ole ka otstarbekas maaparandussüsteemi hoiutöid planeerida asukohapõhiselt. Maaparandushoidu planeerib maaomanik vastavalt vajadusele ja majanduslikele võimalustele. Ka teavet selle kohta, kus, millal ja milliseid </w:t>
      </w:r>
      <w:r w:rsidR="00A50CB0" w:rsidRPr="00BA3A56">
        <w:rPr>
          <w:rFonts w:cs="Calibri"/>
        </w:rPr>
        <w:t>maaparandus</w:t>
      </w:r>
      <w:r w:rsidRPr="00BA3A56">
        <w:rPr>
          <w:rFonts w:cs="Calibri"/>
        </w:rPr>
        <w:t xml:space="preserve">hoiutöid on maaomanik teinud, </w:t>
      </w:r>
      <w:r w:rsidR="002F5DBA" w:rsidRPr="00BA3A56">
        <w:rPr>
          <w:rFonts w:cs="Calibri"/>
        </w:rPr>
        <w:t>on</w:t>
      </w:r>
      <w:r w:rsidRPr="00BA3A56">
        <w:rPr>
          <w:rFonts w:cs="Calibri"/>
        </w:rPr>
        <w:t xml:space="preserve"> võimalik koguda</w:t>
      </w:r>
      <w:r w:rsidR="002F5DBA" w:rsidRPr="00BA3A56">
        <w:rPr>
          <w:rFonts w:cs="Calibri"/>
        </w:rPr>
        <w:t xml:space="preserve"> vaid juhul, </w:t>
      </w:r>
      <w:r w:rsidR="002F5DBA" w:rsidRPr="00BA3A56">
        <w:rPr>
          <w:rFonts w:cs="Calibri"/>
        </w:rPr>
        <w:lastRenderedPageBreak/>
        <w:t>kui tegemist on põllumajandustootjaga, kes  esitab andmeid põlluraamatus. See ei anna tervikpilti</w:t>
      </w:r>
      <w:r w:rsidR="00D002E8" w:rsidRPr="00BA3A56">
        <w:rPr>
          <w:rFonts w:cs="Calibri"/>
        </w:rPr>
        <w:t xml:space="preserve"> </w:t>
      </w:r>
      <w:r w:rsidR="00A50CB0" w:rsidRPr="00BA3A56">
        <w:rPr>
          <w:rFonts w:cs="Calibri"/>
        </w:rPr>
        <w:t>maaparandus</w:t>
      </w:r>
      <w:r w:rsidR="00D002E8" w:rsidRPr="00BA3A56">
        <w:rPr>
          <w:rFonts w:cs="Calibri"/>
        </w:rPr>
        <w:t xml:space="preserve">hoiutööde tegemise kohta. </w:t>
      </w:r>
      <w:r w:rsidR="002F5DBA" w:rsidRPr="00BA3A56">
        <w:rPr>
          <w:rFonts w:cs="Calibri"/>
        </w:rPr>
        <w:t xml:space="preserve">Maaparandushoiu korraldamiseks on oluline anda </w:t>
      </w:r>
      <w:r w:rsidR="00B427B8" w:rsidRPr="00BA3A56">
        <w:rPr>
          <w:rFonts w:cs="Calibri"/>
        </w:rPr>
        <w:t xml:space="preserve">maaomanikele </w:t>
      </w:r>
      <w:r w:rsidR="002F5DBA" w:rsidRPr="00BA3A56">
        <w:rPr>
          <w:rFonts w:cs="Calibri"/>
        </w:rPr>
        <w:t>juhiseid, mida saab esitada hoiukavadest eraldiseisvatena</w:t>
      </w:r>
      <w:r w:rsidR="00B427B8" w:rsidRPr="00BA3A56">
        <w:rPr>
          <w:rFonts w:cs="Calibri"/>
        </w:rPr>
        <w:t xml:space="preserve"> ja </w:t>
      </w:r>
      <w:r w:rsidR="002F5DBA" w:rsidRPr="00BA3A56">
        <w:rPr>
          <w:rFonts w:cs="Calibri"/>
        </w:rPr>
        <w:t xml:space="preserve">mis annab paindlikuma võimaluse juhiseid lähtuvalt vajadustest jooksvalt täiendada. </w:t>
      </w:r>
    </w:p>
    <w:p w14:paraId="67A56049" w14:textId="77777777" w:rsidR="001C144F" w:rsidRPr="00BA3A56" w:rsidRDefault="001C144F" w:rsidP="00A14A46">
      <w:pPr>
        <w:jc w:val="both"/>
        <w:rPr>
          <w:rFonts w:cs="Calibri"/>
        </w:rPr>
      </w:pPr>
    </w:p>
    <w:p w14:paraId="4E6BB021" w14:textId="6B181AB1" w:rsidR="001C144F" w:rsidRPr="00BA3A56" w:rsidRDefault="001C144F" w:rsidP="00A14A46">
      <w:pPr>
        <w:jc w:val="both"/>
        <w:rPr>
          <w:rFonts w:cs="Calibri"/>
        </w:rPr>
      </w:pPr>
      <w:r w:rsidRPr="00BA3A56">
        <w:rPr>
          <w:rFonts w:cs="Calibri"/>
        </w:rPr>
        <w:t>Teise senise hoiukava ülesande täitmine, maaparanduse negatiivse keskkonnamõju  vältimiseks keskkonnakaitse</w:t>
      </w:r>
      <w:r w:rsidR="00A50CB0" w:rsidRPr="00BA3A56">
        <w:rPr>
          <w:rFonts w:cs="Calibri"/>
        </w:rPr>
        <w:t xml:space="preserve">ks vajalike </w:t>
      </w:r>
      <w:r w:rsidRPr="00BA3A56">
        <w:rPr>
          <w:rFonts w:cs="Calibri"/>
        </w:rPr>
        <w:t xml:space="preserve">rajatiste kavandamine, on samuti võimalik vaid iga konkreetse maaparandussüsteemi eelnevatele põhjalikele uurimistöödele tuginedes. Ka uurimistööde tegemine sõltub maaomaniku majanduslikest kaalutlustest ja võimalustest. </w:t>
      </w:r>
    </w:p>
    <w:p w14:paraId="1450B323" w14:textId="77777777" w:rsidR="001C144F" w:rsidRPr="00BA3A56" w:rsidRDefault="001C144F" w:rsidP="00A14A46">
      <w:pPr>
        <w:jc w:val="both"/>
        <w:rPr>
          <w:rFonts w:cs="Calibri"/>
        </w:rPr>
      </w:pPr>
    </w:p>
    <w:p w14:paraId="76F514B0" w14:textId="7BD827C8" w:rsidR="001C144F" w:rsidRPr="00BA3A56" w:rsidRDefault="001C144F" w:rsidP="00A14A46">
      <w:pPr>
        <w:jc w:val="both"/>
        <w:rPr>
          <w:rFonts w:cs="Calibri"/>
        </w:rPr>
      </w:pPr>
      <w:r w:rsidRPr="00BA3A56">
        <w:rPr>
          <w:rFonts w:cs="Calibri"/>
        </w:rPr>
        <w:t xml:space="preserve">Andmeid eesvooludel kavandatavatest </w:t>
      </w:r>
      <w:r w:rsidR="00A50CB0" w:rsidRPr="00BA3A56">
        <w:rPr>
          <w:rFonts w:cs="Calibri"/>
        </w:rPr>
        <w:t>maaparandus</w:t>
      </w:r>
      <w:r w:rsidRPr="00BA3A56">
        <w:rPr>
          <w:rFonts w:cs="Calibri"/>
        </w:rPr>
        <w:t xml:space="preserve">hoiutöödest on võimalik saada vaid riigieesvoolude kohta. Seetõttu on hoiukavadest kujunenud vaid riigieesvoolude hoiutööde kavandamist kirjeldav dokument.  </w:t>
      </w:r>
    </w:p>
    <w:p w14:paraId="33278F03" w14:textId="77777777" w:rsidR="001C144F" w:rsidRPr="00BA3A56" w:rsidRDefault="001C144F" w:rsidP="00A14A46">
      <w:pPr>
        <w:jc w:val="both"/>
        <w:rPr>
          <w:rFonts w:cs="Calibri"/>
        </w:rPr>
      </w:pPr>
    </w:p>
    <w:p w14:paraId="1411A104" w14:textId="0416E65C" w:rsidR="001C144F" w:rsidRPr="00BA3A56" w:rsidRDefault="001C144F" w:rsidP="00A14A46">
      <w:pPr>
        <w:jc w:val="both"/>
        <w:rPr>
          <w:rFonts w:cs="Calibri"/>
        </w:rPr>
      </w:pPr>
      <w:r w:rsidRPr="00BA3A56">
        <w:rPr>
          <w:rFonts w:cs="Calibri"/>
        </w:rPr>
        <w:t xml:space="preserve">Kokkuvõtvalt, </w:t>
      </w:r>
      <w:r w:rsidR="00A50CB0" w:rsidRPr="00BA3A56">
        <w:rPr>
          <w:rFonts w:cs="Calibri"/>
        </w:rPr>
        <w:t>maaparandus</w:t>
      </w:r>
      <w:r w:rsidRPr="00BA3A56">
        <w:rPr>
          <w:rFonts w:cs="Calibri"/>
        </w:rPr>
        <w:t>hoiutööd ja keskkonnakaitse</w:t>
      </w:r>
      <w:r w:rsidR="00A50CB0" w:rsidRPr="00BA3A56">
        <w:rPr>
          <w:rFonts w:cs="Calibri"/>
        </w:rPr>
        <w:t xml:space="preserve">ks vajalikud </w:t>
      </w:r>
      <w:r w:rsidRPr="00BA3A56">
        <w:rPr>
          <w:rFonts w:cs="Calibri"/>
        </w:rPr>
        <w:t xml:space="preserve">rajatised kavandatakse nii maaparandussüsteemil kui eesvoolul, sealhulgas riigieesvoolul lähtuvalt maaparandussüsteemi või selle osa hetke seisukorrast ja selleks vajalike rahaliste vahendite olemasolust. Seega ei saa konkreetseid </w:t>
      </w:r>
      <w:r w:rsidR="00A50CB0" w:rsidRPr="00BA3A56">
        <w:rPr>
          <w:rFonts w:cs="Calibri"/>
        </w:rPr>
        <w:t>maaparandus</w:t>
      </w:r>
      <w:r w:rsidRPr="00BA3A56">
        <w:rPr>
          <w:rFonts w:cs="Calibri"/>
        </w:rPr>
        <w:t>hoiutöid ja keskkonnakaitse</w:t>
      </w:r>
      <w:r w:rsidR="00A50CB0" w:rsidRPr="00BA3A56">
        <w:rPr>
          <w:rFonts w:cs="Calibri"/>
        </w:rPr>
        <w:t xml:space="preserve">ks vajalikke </w:t>
      </w:r>
      <w:r w:rsidRPr="00BA3A56">
        <w:rPr>
          <w:rFonts w:cs="Calibri"/>
        </w:rPr>
        <w:t xml:space="preserve">rajatisi nii maaparandussüsteemil kui ka riigieesvoolul hoiukavaga planeerida, kuid nende kavandamiseks saab anda soovitusi ja juhiseid. Vastavate soovituste ja juhiste koostamist korraldab </w:t>
      </w:r>
      <w:proofErr w:type="spellStart"/>
      <w:r w:rsidR="006E7D81" w:rsidRPr="00BA3A56">
        <w:t>MaRu</w:t>
      </w:r>
      <w:proofErr w:type="spellEnd"/>
      <w:r w:rsidRPr="00BA3A56">
        <w:rPr>
          <w:rFonts w:cs="Calibri"/>
        </w:rPr>
        <w:t xml:space="preserve"> ja avaldab </w:t>
      </w:r>
      <w:r w:rsidR="00425AFE" w:rsidRPr="00BA3A56">
        <w:rPr>
          <w:rFonts w:cs="Calibri"/>
        </w:rPr>
        <w:t xml:space="preserve">need </w:t>
      </w:r>
      <w:r w:rsidRPr="00BA3A56">
        <w:rPr>
          <w:rFonts w:cs="Calibri"/>
        </w:rPr>
        <w:t xml:space="preserve">oma </w:t>
      </w:r>
      <w:r w:rsidR="00A50CB0" w:rsidRPr="00BA3A56">
        <w:rPr>
          <w:rFonts w:cs="Calibri"/>
        </w:rPr>
        <w:t>veebilehel</w:t>
      </w:r>
      <w:r w:rsidRPr="00BA3A56">
        <w:rPr>
          <w:rFonts w:cs="Calibri"/>
        </w:rPr>
        <w:t>.</w:t>
      </w:r>
    </w:p>
    <w:p w14:paraId="035ADE50" w14:textId="77777777" w:rsidR="001C144F" w:rsidRPr="00BA3A56" w:rsidRDefault="001C144F" w:rsidP="00A14A46">
      <w:pPr>
        <w:jc w:val="both"/>
        <w:rPr>
          <w:rFonts w:cs="Calibri"/>
        </w:rPr>
      </w:pPr>
    </w:p>
    <w:p w14:paraId="500F5DF5" w14:textId="77777777" w:rsidR="001C144F" w:rsidRPr="00BA3A56" w:rsidRDefault="001C144F" w:rsidP="008931EA">
      <w:pPr>
        <w:jc w:val="both"/>
        <w:rPr>
          <w:rFonts w:cs="Calibri"/>
        </w:rPr>
      </w:pPr>
      <w:r w:rsidRPr="00BA3A56">
        <w:rPr>
          <w:rFonts w:cs="Calibri"/>
        </w:rPr>
        <w:t xml:space="preserve">Hoiukavas esitatakse erinevaid andmeid. Seni maaparandusseaduses loetletud hoiukavas esitatavad andmed saab jagada tinglikult kolmeks: </w:t>
      </w:r>
    </w:p>
    <w:p w14:paraId="78945100" w14:textId="24673AF2" w:rsidR="001C144F" w:rsidRPr="00BA3A56" w:rsidRDefault="001C144F" w:rsidP="008931EA">
      <w:pPr>
        <w:jc w:val="both"/>
        <w:rPr>
          <w:rFonts w:cs="Calibri"/>
        </w:rPr>
      </w:pPr>
      <w:r w:rsidRPr="00BA3A56">
        <w:rPr>
          <w:rFonts w:cs="Calibri"/>
        </w:rPr>
        <w:t>1.</w:t>
      </w:r>
      <w:r w:rsidR="00700058" w:rsidRPr="00BA3A56">
        <w:rPr>
          <w:rFonts w:cs="Calibri"/>
        </w:rPr>
        <w:t xml:space="preserve"> </w:t>
      </w:r>
      <w:r w:rsidRPr="00BA3A56">
        <w:rPr>
          <w:rFonts w:cs="Calibri"/>
        </w:rPr>
        <w:t xml:space="preserve">Andmed tekivad, on saadud või loodud </w:t>
      </w:r>
      <w:proofErr w:type="spellStart"/>
      <w:r w:rsidR="006E7D81" w:rsidRPr="00BA3A56">
        <w:t>MaRu</w:t>
      </w:r>
      <w:r w:rsidRPr="00BA3A56">
        <w:rPr>
          <w:rFonts w:cs="Calibri"/>
        </w:rPr>
        <w:t>-le</w:t>
      </w:r>
      <w:proofErr w:type="spellEnd"/>
      <w:r w:rsidRPr="00BA3A56">
        <w:rPr>
          <w:rFonts w:cs="Calibri"/>
        </w:rPr>
        <w:t xml:space="preserve"> seadusest tulenevaid avalikke ülesandeid täites.</w:t>
      </w:r>
    </w:p>
    <w:p w14:paraId="6CF45466" w14:textId="6182F6C4" w:rsidR="001C144F" w:rsidRPr="00BA3A56" w:rsidRDefault="001C144F" w:rsidP="008931EA">
      <w:pPr>
        <w:jc w:val="both"/>
        <w:rPr>
          <w:rFonts w:cs="Calibri"/>
        </w:rPr>
      </w:pPr>
      <w:r w:rsidRPr="00BA3A56">
        <w:rPr>
          <w:rFonts w:cs="Calibri"/>
        </w:rPr>
        <w:t>2.</w:t>
      </w:r>
      <w:r w:rsidR="00700058" w:rsidRPr="00BA3A56">
        <w:rPr>
          <w:rFonts w:cs="Calibri"/>
        </w:rPr>
        <w:t xml:space="preserve"> </w:t>
      </w:r>
      <w:r w:rsidRPr="00BA3A56">
        <w:rPr>
          <w:rFonts w:cs="Calibri"/>
        </w:rPr>
        <w:t xml:space="preserve">Andmed saadakse teistest registritest ja andmekogudest, kuid on vajalikud esitada </w:t>
      </w:r>
      <w:proofErr w:type="spellStart"/>
      <w:r w:rsidR="006E7D81" w:rsidRPr="00BA3A56">
        <w:t>MaRu</w:t>
      </w:r>
      <w:proofErr w:type="spellEnd"/>
      <w:r w:rsidRPr="00BA3A56">
        <w:rPr>
          <w:rFonts w:cs="Calibri"/>
        </w:rPr>
        <w:t xml:space="preserve"> andmetega koos, et tekiks ülevaade veekogul, riigieesvoolul toimuvast</w:t>
      </w:r>
      <w:r w:rsidR="008931EA" w:rsidRPr="00BA3A56">
        <w:rPr>
          <w:rFonts w:cs="Calibri"/>
        </w:rPr>
        <w:t xml:space="preserve"> (näiteks </w:t>
      </w:r>
      <w:r w:rsidR="006E0FF5" w:rsidRPr="00BA3A56">
        <w:rPr>
          <w:rFonts w:cs="Calibri"/>
        </w:rPr>
        <w:t>andmed</w:t>
      </w:r>
      <w:r w:rsidR="008931EA" w:rsidRPr="00BA3A56">
        <w:rPr>
          <w:rFonts w:cs="Calibri"/>
        </w:rPr>
        <w:t xml:space="preserve"> maaparandussüsteemi toimimisele olulist mõju avaldava muu objekti kohta </w:t>
      </w:r>
      <w:r w:rsidR="00511853" w:rsidRPr="00BA3A56">
        <w:rPr>
          <w:rFonts w:cs="Calibri"/>
        </w:rPr>
        <w:t xml:space="preserve">või </w:t>
      </w:r>
      <w:r w:rsidR="00511853" w:rsidRPr="00BA3A56">
        <w:t xml:space="preserve">karsti andmed </w:t>
      </w:r>
      <w:r w:rsidR="00860166" w:rsidRPr="00BA3A56">
        <w:t xml:space="preserve">Eesti looduse infosüsteemist (edaspidi </w:t>
      </w:r>
      <w:r w:rsidR="00860166" w:rsidRPr="00BA3A56">
        <w:rPr>
          <w:i/>
          <w:iCs/>
        </w:rPr>
        <w:t>EELIS</w:t>
      </w:r>
      <w:r w:rsidR="00860166" w:rsidRPr="00BA3A56">
        <w:t>)</w:t>
      </w:r>
      <w:r w:rsidR="008931EA" w:rsidRPr="00BA3A56">
        <w:t>)</w:t>
      </w:r>
      <w:r w:rsidRPr="00BA3A56">
        <w:rPr>
          <w:rFonts w:cs="Calibri"/>
        </w:rPr>
        <w:t>.</w:t>
      </w:r>
    </w:p>
    <w:p w14:paraId="7456C05E" w14:textId="3C109CDD" w:rsidR="001C144F" w:rsidRPr="00BA3A56" w:rsidRDefault="001C144F" w:rsidP="00A14A46">
      <w:pPr>
        <w:jc w:val="both"/>
        <w:rPr>
          <w:rFonts w:cs="Calibri"/>
        </w:rPr>
      </w:pPr>
      <w:r w:rsidRPr="00BA3A56">
        <w:rPr>
          <w:rFonts w:cs="Calibri"/>
        </w:rPr>
        <w:t>3.</w:t>
      </w:r>
      <w:r w:rsidR="00700058" w:rsidRPr="00BA3A56">
        <w:rPr>
          <w:rFonts w:cs="Calibri"/>
        </w:rPr>
        <w:t xml:space="preserve"> </w:t>
      </w:r>
      <w:r w:rsidRPr="00BA3A56">
        <w:rPr>
          <w:rFonts w:cs="Calibri"/>
        </w:rPr>
        <w:t xml:space="preserve">Andmed on kas subjektiivsed ja vananenud (näiteks üleujutusohtlik maaparandussüsteemi maa-ala), andmeid ei ole võimalik koguda (näiteks maaparandussüsteemi maa-ala tegelik kasutamine) või neid ei ole mõistlik tekitada (näiteks kokkuvõte riigieesvoolude seisundi hindamiseks nimetatud uurimistöödest), andmed on tuletatud kaudselt (näiteks </w:t>
      </w:r>
      <w:proofErr w:type="spellStart"/>
      <w:r w:rsidRPr="00BA3A56">
        <w:rPr>
          <w:rFonts w:cs="Calibri"/>
        </w:rPr>
        <w:t>hajukoormuse</w:t>
      </w:r>
      <w:proofErr w:type="spellEnd"/>
      <w:r w:rsidRPr="00BA3A56">
        <w:rPr>
          <w:rFonts w:cs="Calibri"/>
        </w:rPr>
        <w:t xml:space="preserve"> leviku ohuga lõigud on tuletatud erosiooniohust ega arvesta muud </w:t>
      </w:r>
      <w:proofErr w:type="spellStart"/>
      <w:r w:rsidRPr="00BA3A56">
        <w:rPr>
          <w:rFonts w:cs="Calibri"/>
        </w:rPr>
        <w:t>hajukoormuse</w:t>
      </w:r>
      <w:proofErr w:type="spellEnd"/>
      <w:r w:rsidRPr="00BA3A56">
        <w:rPr>
          <w:rFonts w:cs="Calibri"/>
        </w:rPr>
        <w:t xml:space="preserve"> leviku ohtu).</w:t>
      </w:r>
    </w:p>
    <w:p w14:paraId="29AB01A7" w14:textId="77777777" w:rsidR="002447C0" w:rsidRPr="00BA3A56" w:rsidRDefault="002447C0" w:rsidP="00A14A46">
      <w:pPr>
        <w:jc w:val="both"/>
        <w:rPr>
          <w:rFonts w:cs="Calibri"/>
        </w:rPr>
      </w:pPr>
    </w:p>
    <w:p w14:paraId="12C84A5E" w14:textId="02EAB140" w:rsidR="002447C0" w:rsidRPr="00BA3A56" w:rsidRDefault="002447C0" w:rsidP="00A14A46">
      <w:pPr>
        <w:jc w:val="both"/>
        <w:rPr>
          <w:rFonts w:cs="Calibri"/>
        </w:rPr>
      </w:pPr>
      <w:r w:rsidRPr="00BA3A56">
        <w:rPr>
          <w:rFonts w:cs="Calibri"/>
        </w:rPr>
        <w:t xml:space="preserve">Hoiukava koostamise lõpetamise järgselt kogub </w:t>
      </w:r>
      <w:proofErr w:type="spellStart"/>
      <w:r w:rsidR="0006625D" w:rsidRPr="00BA3A56">
        <w:t>MaRu</w:t>
      </w:r>
      <w:proofErr w:type="spellEnd"/>
      <w:r w:rsidR="0006625D" w:rsidRPr="00BA3A56">
        <w:rPr>
          <w:rFonts w:cs="Calibri"/>
        </w:rPr>
        <w:t xml:space="preserve"> andmeid endiselt </w:t>
      </w:r>
      <w:r w:rsidRPr="00BA3A56">
        <w:rPr>
          <w:rFonts w:cs="Calibri"/>
        </w:rPr>
        <w:t>ja avalikustab</w:t>
      </w:r>
      <w:r w:rsidR="0006625D" w:rsidRPr="00BA3A56">
        <w:rPr>
          <w:rFonts w:cs="Calibri"/>
        </w:rPr>
        <w:t xml:space="preserve"> need oma</w:t>
      </w:r>
      <w:r w:rsidRPr="00BA3A56">
        <w:rPr>
          <w:rFonts w:cs="Calibri"/>
        </w:rPr>
        <w:t xml:space="preserve"> </w:t>
      </w:r>
      <w:r w:rsidR="0006625D" w:rsidRPr="00BA3A56">
        <w:t>veebilehel</w:t>
      </w:r>
      <w:r w:rsidRPr="00BA3A56">
        <w:rPr>
          <w:rFonts w:cs="Calibri"/>
        </w:rPr>
        <w:t xml:space="preserve">. Loetelu punktis kolm nimetatud andmeid edaspidi ei </w:t>
      </w:r>
      <w:r w:rsidR="000E5E3B" w:rsidRPr="00BA3A56">
        <w:rPr>
          <w:rFonts w:cs="Calibri"/>
        </w:rPr>
        <w:t>koguta</w:t>
      </w:r>
      <w:r w:rsidRPr="00BA3A56">
        <w:rPr>
          <w:rFonts w:cs="Calibri"/>
        </w:rPr>
        <w:t xml:space="preserve">. </w:t>
      </w:r>
    </w:p>
    <w:p w14:paraId="3F1EC4F8" w14:textId="77777777" w:rsidR="001C144F" w:rsidRPr="00BA3A56" w:rsidRDefault="001C144F" w:rsidP="00A14A46">
      <w:pPr>
        <w:jc w:val="both"/>
        <w:rPr>
          <w:rFonts w:cs="Calibri"/>
        </w:rPr>
      </w:pPr>
    </w:p>
    <w:p w14:paraId="7A78A02B" w14:textId="5ECD3FBE" w:rsidR="00C34404" w:rsidRPr="00BA3A56" w:rsidRDefault="00C34404" w:rsidP="00A14A46">
      <w:pPr>
        <w:jc w:val="both"/>
        <w:rPr>
          <w:rFonts w:cs="Calibri"/>
        </w:rPr>
      </w:pPr>
      <w:r w:rsidRPr="00BA3A56">
        <w:rPr>
          <w:rFonts w:cs="Calibri"/>
        </w:rPr>
        <w:t xml:space="preserve">Tabelis </w:t>
      </w:r>
      <w:r w:rsidR="00EE1E99" w:rsidRPr="00BA3A56">
        <w:rPr>
          <w:rFonts w:cs="Calibri"/>
        </w:rPr>
        <w:t xml:space="preserve">7 </w:t>
      </w:r>
      <w:r w:rsidRPr="00BA3A56">
        <w:rPr>
          <w:rFonts w:cs="Calibri"/>
        </w:rPr>
        <w:t>on toodud</w:t>
      </w:r>
      <w:r w:rsidR="00425AFE" w:rsidRPr="00BA3A56">
        <w:rPr>
          <w:rFonts w:cs="Calibri"/>
        </w:rPr>
        <w:t>, kuidas</w:t>
      </w:r>
      <w:r w:rsidRPr="00BA3A56">
        <w:rPr>
          <w:rFonts w:cs="Calibri"/>
        </w:rPr>
        <w:t xml:space="preserve"> seni maaparandushoiukavas esitatud </w:t>
      </w:r>
      <w:r w:rsidR="00425AFE" w:rsidRPr="00BA3A56">
        <w:rPr>
          <w:rFonts w:cs="Calibri"/>
        </w:rPr>
        <w:t xml:space="preserve">andmeid esitatakse </w:t>
      </w:r>
      <w:r w:rsidRPr="00BA3A56">
        <w:rPr>
          <w:rFonts w:cs="Calibri"/>
        </w:rPr>
        <w:t>eelnõu</w:t>
      </w:r>
      <w:r w:rsidR="00B427B8" w:rsidRPr="00BA3A56">
        <w:rPr>
          <w:rFonts w:cs="Calibri"/>
        </w:rPr>
        <w:t xml:space="preserve"> kohaste</w:t>
      </w:r>
      <w:r w:rsidR="00425AFE" w:rsidRPr="00BA3A56">
        <w:rPr>
          <w:rFonts w:cs="Calibri"/>
        </w:rPr>
        <w:t xml:space="preserve"> </w:t>
      </w:r>
      <w:proofErr w:type="spellStart"/>
      <w:r w:rsidR="00425AFE" w:rsidRPr="00BA3A56">
        <w:rPr>
          <w:rFonts w:cs="Calibri"/>
        </w:rPr>
        <w:t>MaaParS</w:t>
      </w:r>
      <w:proofErr w:type="spellEnd"/>
      <w:r w:rsidR="00476A08">
        <w:rPr>
          <w:rFonts w:cs="Calibri"/>
        </w:rPr>
        <w:t>-i</w:t>
      </w:r>
      <w:r w:rsidR="00425AFE" w:rsidRPr="00BA3A56">
        <w:rPr>
          <w:rFonts w:cs="Calibri"/>
        </w:rPr>
        <w:t xml:space="preserve"> muudatuste</w:t>
      </w:r>
      <w:r w:rsidRPr="00BA3A56">
        <w:rPr>
          <w:rFonts w:cs="Calibri"/>
        </w:rPr>
        <w:t xml:space="preserve"> </w:t>
      </w:r>
      <w:r w:rsidR="00425AFE" w:rsidRPr="00BA3A56">
        <w:rPr>
          <w:rFonts w:cs="Calibri"/>
        </w:rPr>
        <w:t xml:space="preserve">jõustumise </w:t>
      </w:r>
      <w:r w:rsidRPr="00BA3A56">
        <w:rPr>
          <w:rFonts w:cs="Calibri"/>
        </w:rPr>
        <w:t xml:space="preserve">järgselt. </w:t>
      </w:r>
    </w:p>
    <w:p w14:paraId="1A772A73" w14:textId="77777777" w:rsidR="001C144F" w:rsidRPr="00BA3A56" w:rsidRDefault="001C144F" w:rsidP="00A14A46">
      <w:pPr>
        <w:jc w:val="both"/>
        <w:rPr>
          <w:rFonts w:cs="Calibri"/>
        </w:rPr>
      </w:pPr>
    </w:p>
    <w:p w14:paraId="68A434C6" w14:textId="77777777" w:rsidR="001C144F" w:rsidRPr="00BA3A56" w:rsidRDefault="001C144F" w:rsidP="008F370B">
      <w:pPr>
        <w:rPr>
          <w:rFonts w:cs="Calibri"/>
        </w:rPr>
      </w:pPr>
    </w:p>
    <w:p w14:paraId="784FF4DA" w14:textId="77777777" w:rsidR="00D95AEC" w:rsidRPr="00BA3A56" w:rsidRDefault="00D95AEC" w:rsidP="008F370B">
      <w:pPr>
        <w:pStyle w:val="Vahedeta"/>
        <w:rPr>
          <w:b/>
        </w:rPr>
        <w:sectPr w:rsidR="00D95AEC" w:rsidRPr="00BA3A56" w:rsidSect="00D13826">
          <w:footerReference w:type="default" r:id="rId24"/>
          <w:pgSz w:w="11906" w:h="16838"/>
          <w:pgMar w:top="1134" w:right="1134" w:bottom="1134" w:left="1701" w:header="709" w:footer="709" w:gutter="0"/>
          <w:paperSrc w:first="7" w:other="7"/>
          <w:cols w:space="708"/>
          <w:docGrid w:linePitch="360"/>
        </w:sectPr>
      </w:pPr>
    </w:p>
    <w:p w14:paraId="46AE57E3" w14:textId="78419910" w:rsidR="00902F0E" w:rsidRPr="00BA3A56" w:rsidRDefault="00902F0E" w:rsidP="008F370B">
      <w:pPr>
        <w:pStyle w:val="Vahedeta"/>
        <w:rPr>
          <w:b/>
        </w:rPr>
      </w:pPr>
      <w:r w:rsidRPr="00BA3A56">
        <w:rPr>
          <w:b/>
        </w:rPr>
        <w:lastRenderedPageBreak/>
        <w:t xml:space="preserve">TABEL </w:t>
      </w:r>
      <w:r w:rsidR="00EE1E99" w:rsidRPr="00BA3A56">
        <w:rPr>
          <w:b/>
        </w:rPr>
        <w:t xml:space="preserve">7 </w:t>
      </w:r>
      <w:r w:rsidRPr="00BA3A56">
        <w:rPr>
          <w:b/>
        </w:rPr>
        <w:t xml:space="preserve">Maaparandushoiukavades seni sisaldavate andmete kajastus </w:t>
      </w:r>
      <w:r w:rsidR="00C56C56" w:rsidRPr="00BA3A56">
        <w:rPr>
          <w:b/>
        </w:rPr>
        <w:t xml:space="preserve">pärast </w:t>
      </w:r>
      <w:r w:rsidRPr="00BA3A56">
        <w:rPr>
          <w:b/>
        </w:rPr>
        <w:t xml:space="preserve">maaparandusseaduse muudatust. </w:t>
      </w:r>
    </w:p>
    <w:p w14:paraId="296E8CF0" w14:textId="0799EF2E" w:rsidR="00902F0E" w:rsidRPr="00BA3A56" w:rsidRDefault="00902F0E" w:rsidP="008F370B">
      <w:pPr>
        <w:pStyle w:val="Vahedeta"/>
        <w:rPr>
          <w:bCs/>
        </w:rPr>
      </w:pPr>
      <w:r w:rsidRPr="00BA3A56">
        <w:rPr>
          <w:bCs/>
        </w:rPr>
        <w:t xml:space="preserve">Tabel on koostatud maaeluministri </w:t>
      </w:r>
      <w:r w:rsidR="00C56C56" w:rsidRPr="00BA3A56">
        <w:rPr>
          <w:bCs/>
        </w:rPr>
        <w:t xml:space="preserve">3. aprilli 2020. a </w:t>
      </w:r>
      <w:r w:rsidRPr="00BA3A56">
        <w:rPr>
          <w:bCs/>
        </w:rPr>
        <w:t>määruse nr 19 „</w:t>
      </w:r>
      <w:hyperlink r:id="rId25" w:tooltip="https://www.riigiteataja.ee/akt/104042020004" w:history="1">
        <w:r w:rsidRPr="00BA3A56">
          <w:rPr>
            <w:rStyle w:val="Hperlink"/>
            <w:bCs/>
            <w:color w:val="auto"/>
          </w:rPr>
          <w:t>Maaparandushoiukava nõuded ja maaparandushoiukava koostamise kord</w:t>
        </w:r>
      </w:hyperlink>
      <w:r w:rsidRPr="00BA3A56">
        <w:rPr>
          <w:bCs/>
        </w:rPr>
        <w:t>“ põhjal.</w:t>
      </w:r>
    </w:p>
    <w:tbl>
      <w:tblPr>
        <w:tblStyle w:val="Kontuurtabel"/>
        <w:tblW w:w="14178" w:type="dxa"/>
        <w:tblLayout w:type="fixed"/>
        <w:tblLook w:val="04A0" w:firstRow="1" w:lastRow="0" w:firstColumn="1" w:lastColumn="0" w:noHBand="0" w:noVBand="1"/>
      </w:tblPr>
      <w:tblGrid>
        <w:gridCol w:w="1553"/>
        <w:gridCol w:w="4114"/>
        <w:gridCol w:w="1762"/>
        <w:gridCol w:w="58"/>
        <w:gridCol w:w="28"/>
        <w:gridCol w:w="1979"/>
        <w:gridCol w:w="3542"/>
        <w:gridCol w:w="1142"/>
      </w:tblGrid>
      <w:tr w:rsidR="00DA5970" w:rsidRPr="00BA3A56" w14:paraId="4FB0240E" w14:textId="31DDEEEC" w:rsidTr="007514AB">
        <w:tc>
          <w:tcPr>
            <w:tcW w:w="7429" w:type="dxa"/>
            <w:gridSpan w:val="3"/>
            <w:shd w:val="clear" w:color="auto" w:fill="D6E3BC" w:themeFill="accent3" w:themeFillTint="66"/>
          </w:tcPr>
          <w:p w14:paraId="6604E772" w14:textId="77777777" w:rsidR="00DA5970" w:rsidRPr="00BA3A56" w:rsidRDefault="00DA5970" w:rsidP="008F370B">
            <w:pPr>
              <w:jc w:val="center"/>
              <w:rPr>
                <w:b/>
              </w:rPr>
            </w:pPr>
            <w:r w:rsidRPr="00BA3A56">
              <w:rPr>
                <w:b/>
              </w:rPr>
              <w:t>Andmed</w:t>
            </w:r>
          </w:p>
          <w:p w14:paraId="777E9F3F" w14:textId="7434A7F5" w:rsidR="00DA5970" w:rsidRPr="00BA3A56" w:rsidRDefault="00DA5970" w:rsidP="00DA5970">
            <w:pPr>
              <w:jc w:val="center"/>
              <w:rPr>
                <w:b/>
                <w:sz w:val="20"/>
                <w:szCs w:val="20"/>
              </w:rPr>
            </w:pPr>
            <w:r w:rsidRPr="00BA3A56">
              <w:rPr>
                <w:bCs/>
              </w:rPr>
              <w:t>määruses</w:t>
            </w:r>
            <w:r w:rsidRPr="00BA3A56">
              <w:rPr>
                <w:b/>
              </w:rPr>
              <w:t xml:space="preserve"> </w:t>
            </w:r>
            <w:r w:rsidRPr="00BA3A56">
              <w:rPr>
                <w:iCs/>
              </w:rPr>
              <w:t>„Maaparandushoiukava nõuded ja maaparandushoiukava koostamise kord“</w:t>
            </w:r>
          </w:p>
        </w:tc>
        <w:tc>
          <w:tcPr>
            <w:tcW w:w="6749" w:type="dxa"/>
            <w:gridSpan w:val="5"/>
            <w:shd w:val="clear" w:color="auto" w:fill="B8CCE4" w:themeFill="accent1" w:themeFillTint="66"/>
            <w:vAlign w:val="center"/>
          </w:tcPr>
          <w:p w14:paraId="2A239A9E" w14:textId="37796EA2" w:rsidR="00DA5970" w:rsidRPr="00BA3A56" w:rsidRDefault="00DA5970" w:rsidP="008F370B">
            <w:pPr>
              <w:jc w:val="center"/>
              <w:rPr>
                <w:b/>
                <w:sz w:val="20"/>
                <w:szCs w:val="20"/>
              </w:rPr>
            </w:pPr>
            <w:r w:rsidRPr="00BA3A56">
              <w:rPr>
                <w:b/>
              </w:rPr>
              <w:t xml:space="preserve">Andmed </w:t>
            </w:r>
            <w:r w:rsidR="00C56C56" w:rsidRPr="00BA3A56">
              <w:rPr>
                <w:b/>
              </w:rPr>
              <w:t xml:space="preserve">pärast </w:t>
            </w:r>
            <w:r w:rsidRPr="00BA3A56">
              <w:rPr>
                <w:b/>
              </w:rPr>
              <w:t xml:space="preserve">maaparandusseaduse muudatust </w:t>
            </w:r>
          </w:p>
        </w:tc>
      </w:tr>
      <w:tr w:rsidR="00DA5970" w:rsidRPr="00BA3A56" w14:paraId="675B7058" w14:textId="047F1AFE" w:rsidTr="00BA3A56">
        <w:trPr>
          <w:trHeight w:val="731"/>
        </w:trPr>
        <w:tc>
          <w:tcPr>
            <w:tcW w:w="1553" w:type="dxa"/>
            <w:shd w:val="clear" w:color="auto" w:fill="D6E3BC" w:themeFill="accent3" w:themeFillTint="66"/>
            <w:vAlign w:val="center"/>
          </w:tcPr>
          <w:p w14:paraId="336403C7" w14:textId="21077CAD" w:rsidR="00DA5970" w:rsidRPr="00BA3A56" w:rsidRDefault="00DA5970" w:rsidP="00E92BBE">
            <w:pPr>
              <w:jc w:val="center"/>
              <w:rPr>
                <w:b/>
                <w:sz w:val="22"/>
                <w:szCs w:val="22"/>
              </w:rPr>
            </w:pPr>
            <w:r w:rsidRPr="00BA3A56">
              <w:rPr>
                <w:b/>
              </w:rPr>
              <w:t>§ 5 Üldosa:</w:t>
            </w:r>
          </w:p>
        </w:tc>
        <w:tc>
          <w:tcPr>
            <w:tcW w:w="4114" w:type="dxa"/>
            <w:shd w:val="clear" w:color="auto" w:fill="D6E3BC" w:themeFill="accent3" w:themeFillTint="66"/>
            <w:vAlign w:val="center"/>
          </w:tcPr>
          <w:p w14:paraId="1EF1C934" w14:textId="77777777" w:rsidR="00DA5970" w:rsidRPr="00BA3A56" w:rsidRDefault="00DA5970" w:rsidP="008F370B">
            <w:pPr>
              <w:jc w:val="center"/>
              <w:rPr>
                <w:b/>
              </w:rPr>
            </w:pPr>
            <w:r w:rsidRPr="00BA3A56">
              <w:rPr>
                <w:b/>
              </w:rPr>
              <w:t>Kirjeldus</w:t>
            </w:r>
          </w:p>
        </w:tc>
        <w:tc>
          <w:tcPr>
            <w:tcW w:w="3827" w:type="dxa"/>
            <w:gridSpan w:val="4"/>
            <w:shd w:val="clear" w:color="auto" w:fill="BFBFBF" w:themeFill="background1" w:themeFillShade="BF"/>
            <w:vAlign w:val="center"/>
          </w:tcPr>
          <w:p w14:paraId="5102B0C3" w14:textId="41C32C88" w:rsidR="00DA5970" w:rsidRPr="00BA3A56" w:rsidRDefault="00DA5970" w:rsidP="00DA5970">
            <w:pPr>
              <w:jc w:val="center"/>
              <w:rPr>
                <w:b/>
              </w:rPr>
            </w:pPr>
            <w:r w:rsidRPr="00BA3A56">
              <w:rPr>
                <w:b/>
              </w:rPr>
              <w:t>Andmete</w:t>
            </w:r>
            <w:r w:rsidRPr="00BA3A56" w:rsidDel="00DA5970">
              <w:rPr>
                <w:b/>
              </w:rPr>
              <w:t xml:space="preserve"> </w:t>
            </w:r>
            <w:r w:rsidRPr="00BA3A56">
              <w:rPr>
                <w:b/>
              </w:rPr>
              <w:t>asukoht</w:t>
            </w:r>
          </w:p>
        </w:tc>
        <w:tc>
          <w:tcPr>
            <w:tcW w:w="3542" w:type="dxa"/>
            <w:shd w:val="clear" w:color="auto" w:fill="B8CCE4" w:themeFill="accent1" w:themeFillTint="66"/>
            <w:vAlign w:val="center"/>
          </w:tcPr>
          <w:p w14:paraId="435C5DB7" w14:textId="278268FE" w:rsidR="00DA5970" w:rsidRPr="00BA3A56" w:rsidRDefault="00DA5970" w:rsidP="008F370B">
            <w:pPr>
              <w:jc w:val="center"/>
              <w:rPr>
                <w:b/>
              </w:rPr>
            </w:pPr>
            <w:r w:rsidRPr="00BA3A56">
              <w:rPr>
                <w:b/>
              </w:rPr>
              <w:t>Andmete uuendamise vajadus ja sagedus</w:t>
            </w:r>
          </w:p>
        </w:tc>
        <w:tc>
          <w:tcPr>
            <w:tcW w:w="1142" w:type="dxa"/>
            <w:shd w:val="clear" w:color="auto" w:fill="B8CCE4" w:themeFill="accent1" w:themeFillTint="66"/>
            <w:vAlign w:val="center"/>
          </w:tcPr>
          <w:p w14:paraId="4983FBB0" w14:textId="0C77081D" w:rsidR="00DA5970" w:rsidRPr="00BA3A56" w:rsidRDefault="00DA5970" w:rsidP="00F60667">
            <w:pPr>
              <w:ind w:left="-111"/>
              <w:jc w:val="center"/>
              <w:rPr>
                <w:b/>
              </w:rPr>
            </w:pPr>
            <w:r w:rsidRPr="00BA3A56">
              <w:rPr>
                <w:b/>
              </w:rPr>
              <w:t>Andmete jaotus</w:t>
            </w:r>
            <w:r w:rsidRPr="00BA3A56">
              <w:rPr>
                <w:rStyle w:val="Lpumrkuseviide"/>
                <w:b/>
              </w:rPr>
              <w:t>*</w:t>
            </w:r>
          </w:p>
        </w:tc>
      </w:tr>
      <w:tr w:rsidR="005B0B13" w:rsidRPr="00BA3A56" w14:paraId="7A98E77B" w14:textId="2ECDCBFA" w:rsidTr="00007DD7">
        <w:tc>
          <w:tcPr>
            <w:tcW w:w="1553" w:type="dxa"/>
          </w:tcPr>
          <w:p w14:paraId="41F263F7" w14:textId="77777777" w:rsidR="005B0B13" w:rsidRPr="00BA3A56" w:rsidRDefault="005B0B13" w:rsidP="008F370B">
            <w:r w:rsidRPr="00BA3A56">
              <w:t>§ 5 p 1</w:t>
            </w:r>
          </w:p>
        </w:tc>
        <w:tc>
          <w:tcPr>
            <w:tcW w:w="4114" w:type="dxa"/>
          </w:tcPr>
          <w:p w14:paraId="0AF1E26F" w14:textId="77777777" w:rsidR="005B0B13" w:rsidRPr="00BA3A56" w:rsidRDefault="005B0B13" w:rsidP="008F370B">
            <w:r w:rsidRPr="00BA3A56">
              <w:t>vesikonna ja seal paiknevate maaparandussüsteemide ülevaade ja üldandmed</w:t>
            </w:r>
          </w:p>
        </w:tc>
        <w:tc>
          <w:tcPr>
            <w:tcW w:w="3827" w:type="dxa"/>
            <w:gridSpan w:val="4"/>
          </w:tcPr>
          <w:p w14:paraId="7C887EC8" w14:textId="77777777" w:rsidR="005B0B13" w:rsidRPr="00BA3A56" w:rsidRDefault="005B0B13" w:rsidP="008F370B">
            <w:hyperlink r:id="rId26" w:anchor="/maaparandus/msr/raportid" w:tooltip="https://portaal.agri.ee/avalik/#/maaparandus/msr/raportid" w:history="1">
              <w:r w:rsidRPr="00BA3A56">
                <w:rPr>
                  <w:rStyle w:val="Hperlink"/>
                  <w:color w:val="auto"/>
                </w:rPr>
                <w:t>MSR</w:t>
              </w:r>
            </w:hyperlink>
            <w:r w:rsidRPr="00BA3A56">
              <w:t>;</w:t>
            </w:r>
          </w:p>
          <w:p w14:paraId="1B74C348" w14:textId="0D0A4C8B" w:rsidR="005B0B13" w:rsidRPr="00BA3A56" w:rsidRDefault="006E7D81" w:rsidP="008F370B">
            <w:pPr>
              <w:rPr>
                <w:shd w:val="clear" w:color="auto" w:fill="FFFFFF"/>
              </w:rPr>
            </w:pPr>
            <w:hyperlink r:id="rId27" w:history="1">
              <w:proofErr w:type="spellStart"/>
              <w:r w:rsidRPr="00BA3A56">
                <w:rPr>
                  <w:rStyle w:val="Hperlink"/>
                </w:rPr>
                <w:t>MaRu</w:t>
              </w:r>
              <w:proofErr w:type="spellEnd"/>
              <w:r w:rsidR="005B0B13" w:rsidRPr="00BA3A56">
                <w:rPr>
                  <w:rStyle w:val="Hperlink"/>
                </w:rPr>
                <w:t xml:space="preserve"> maaparanduse kaardirakendus X-GIS</w:t>
              </w:r>
            </w:hyperlink>
            <w:r w:rsidR="005B0B13" w:rsidRPr="00BA3A56">
              <w:t xml:space="preserve"> </w:t>
            </w:r>
            <w:r w:rsidR="005B0B13" w:rsidRPr="00BA3A56">
              <w:rPr>
                <w:shd w:val="clear" w:color="auto" w:fill="FFFFFF"/>
              </w:rPr>
              <w:t xml:space="preserve"> </w:t>
            </w:r>
          </w:p>
          <w:p w14:paraId="6974681C" w14:textId="77777777" w:rsidR="005B0B13" w:rsidRPr="00BA3A56" w:rsidRDefault="005B0B13" w:rsidP="008F370B"/>
        </w:tc>
        <w:tc>
          <w:tcPr>
            <w:tcW w:w="3542" w:type="dxa"/>
          </w:tcPr>
          <w:p w14:paraId="31CAFAE6" w14:textId="77903CDD" w:rsidR="005B0B13" w:rsidRPr="00BA3A56" w:rsidRDefault="006E7D81" w:rsidP="008F370B">
            <w:proofErr w:type="spellStart"/>
            <w:r w:rsidRPr="00BA3A56">
              <w:t>MaRu</w:t>
            </w:r>
            <w:proofErr w:type="spellEnd"/>
            <w:r w:rsidR="005B0B13" w:rsidRPr="00BA3A56">
              <w:t xml:space="preserve"> uuendab andmeid vastavalt vajadusele, vähemalt kord aastas.</w:t>
            </w:r>
          </w:p>
        </w:tc>
        <w:tc>
          <w:tcPr>
            <w:tcW w:w="1142" w:type="dxa"/>
          </w:tcPr>
          <w:p w14:paraId="530825A4" w14:textId="77777777" w:rsidR="005B0B13" w:rsidRPr="00BA3A56" w:rsidRDefault="005B0B13" w:rsidP="008F370B">
            <w:pPr>
              <w:jc w:val="center"/>
            </w:pPr>
            <w:r w:rsidRPr="00BA3A56">
              <w:t>1</w:t>
            </w:r>
          </w:p>
        </w:tc>
      </w:tr>
      <w:tr w:rsidR="005B0B13" w:rsidRPr="00BA3A56" w14:paraId="5329B5AE" w14:textId="621D40DE" w:rsidTr="00007DD7">
        <w:trPr>
          <w:trHeight w:val="1611"/>
        </w:trPr>
        <w:tc>
          <w:tcPr>
            <w:tcW w:w="1553" w:type="dxa"/>
          </w:tcPr>
          <w:p w14:paraId="56F550E5" w14:textId="77777777" w:rsidR="005B0B13" w:rsidRPr="00BA3A56" w:rsidRDefault="005B0B13" w:rsidP="008F370B">
            <w:r w:rsidRPr="00BA3A56">
              <w:t>§ 5 p 2</w:t>
            </w:r>
          </w:p>
        </w:tc>
        <w:tc>
          <w:tcPr>
            <w:tcW w:w="4114" w:type="dxa"/>
          </w:tcPr>
          <w:p w14:paraId="1C2D3ABC" w14:textId="77777777" w:rsidR="005B0B13" w:rsidRPr="00BA3A56" w:rsidRDefault="005B0B13" w:rsidP="008F370B">
            <w:r w:rsidRPr="00BA3A56">
              <w:t>riigieesvoolu seisundi kohta (seisundi parandamist vajav riigieesvool,  hea seisundi hoidmiseks korrapärast hoiutööde tegemist vajav riigieesvool, püsivalt rahuldavas seisundis olev riigieesvool) andmed</w:t>
            </w:r>
          </w:p>
        </w:tc>
        <w:tc>
          <w:tcPr>
            <w:tcW w:w="3827" w:type="dxa"/>
            <w:gridSpan w:val="4"/>
          </w:tcPr>
          <w:p w14:paraId="0E32F419" w14:textId="737BD3DB" w:rsidR="005B0B13" w:rsidRPr="00BA3A56" w:rsidRDefault="006E7D81" w:rsidP="008F370B">
            <w:proofErr w:type="spellStart"/>
            <w:r w:rsidRPr="00BA3A56">
              <w:t>MaRu</w:t>
            </w:r>
            <w:proofErr w:type="spellEnd"/>
            <w:r w:rsidR="005B0B13" w:rsidRPr="00BA3A56">
              <w:t xml:space="preserve"> </w:t>
            </w:r>
            <w:r w:rsidR="00C56C56" w:rsidRPr="00BA3A56">
              <w:t>veebileht</w:t>
            </w:r>
            <w:r w:rsidR="005B0B13" w:rsidRPr="00BA3A56">
              <w:t>;</w:t>
            </w:r>
          </w:p>
          <w:p w14:paraId="53CB2697" w14:textId="77777777" w:rsidR="005B0B13" w:rsidRPr="00BA3A56" w:rsidRDefault="005B0B13" w:rsidP="008F370B">
            <w:hyperlink r:id="rId28" w:anchor="/maaparandus/msr/raportid" w:tooltip="https://portaal.agri.ee/avalik/#/maaparandus/msr/raportid" w:history="1">
              <w:r w:rsidRPr="00BA3A56">
                <w:rPr>
                  <w:rStyle w:val="Hperlink"/>
                  <w:color w:val="auto"/>
                </w:rPr>
                <w:t>MSR</w:t>
              </w:r>
            </w:hyperlink>
            <w:r w:rsidRPr="00BA3A56">
              <w:t>;</w:t>
            </w:r>
          </w:p>
          <w:p w14:paraId="339461F2" w14:textId="7DA4AC07" w:rsidR="005B0B13" w:rsidRPr="00BA3A56" w:rsidRDefault="006E7D81" w:rsidP="008F370B">
            <w:pPr>
              <w:rPr>
                <w:shd w:val="clear" w:color="auto" w:fill="FFFFFF"/>
              </w:rPr>
            </w:pPr>
            <w:hyperlink r:id="rId29" w:history="1">
              <w:proofErr w:type="spellStart"/>
              <w:r w:rsidRPr="00BA3A56">
                <w:rPr>
                  <w:rStyle w:val="Hperlink"/>
                </w:rPr>
                <w:t>MaRu</w:t>
              </w:r>
              <w:proofErr w:type="spellEnd"/>
              <w:r w:rsidR="005B0B13" w:rsidRPr="00BA3A56">
                <w:rPr>
                  <w:rStyle w:val="Hperlink"/>
                </w:rPr>
                <w:t xml:space="preserve"> maaparanduse kaardirakendus X-GIS</w:t>
              </w:r>
            </w:hyperlink>
            <w:r w:rsidR="005B0B13" w:rsidRPr="00BA3A56">
              <w:rPr>
                <w:shd w:val="clear" w:color="auto" w:fill="FFFFFF"/>
              </w:rPr>
              <w:t xml:space="preserve"> </w:t>
            </w:r>
          </w:p>
          <w:p w14:paraId="5E7E5AC0" w14:textId="77777777" w:rsidR="005B0B13" w:rsidRPr="00BA3A56" w:rsidRDefault="005B0B13" w:rsidP="008F370B">
            <w:pPr>
              <w:rPr>
                <w:shd w:val="clear" w:color="auto" w:fill="FFFFFF"/>
              </w:rPr>
            </w:pPr>
            <w:r w:rsidRPr="00BA3A56">
              <w:rPr>
                <w:shd w:val="clear" w:color="auto" w:fill="FFFFFF"/>
              </w:rPr>
              <w:t xml:space="preserve"> </w:t>
            </w:r>
          </w:p>
          <w:p w14:paraId="306C6FC9" w14:textId="77777777" w:rsidR="005B0B13" w:rsidRPr="00BA3A56" w:rsidRDefault="005B0B13" w:rsidP="008F370B"/>
        </w:tc>
        <w:tc>
          <w:tcPr>
            <w:tcW w:w="3542" w:type="dxa"/>
          </w:tcPr>
          <w:p w14:paraId="4B094B69" w14:textId="31688959" w:rsidR="005B0B13" w:rsidRPr="00BA3A56" w:rsidRDefault="006E7D81" w:rsidP="008F370B">
            <w:pPr>
              <w:rPr>
                <w:lang w:eastAsia="et-EE"/>
              </w:rPr>
            </w:pPr>
            <w:proofErr w:type="spellStart"/>
            <w:r w:rsidRPr="00BA3A56">
              <w:t>MaRu</w:t>
            </w:r>
            <w:proofErr w:type="spellEnd"/>
            <w:r w:rsidR="005B0B13" w:rsidRPr="00BA3A56">
              <w:rPr>
                <w:lang w:eastAsia="et-EE"/>
              </w:rPr>
              <w:t xml:space="preserve"> hindab riigieesvoolu seisundit vähemalt üks kord kuue aasta jooksul; </w:t>
            </w:r>
          </w:p>
          <w:p w14:paraId="3E9EC95F" w14:textId="707B7636" w:rsidR="005B0B13" w:rsidRPr="00BA3A56" w:rsidRDefault="005B0B13" w:rsidP="008F370B">
            <w:r w:rsidRPr="00BA3A56">
              <w:rPr>
                <w:lang w:eastAsia="et-EE"/>
              </w:rPr>
              <w:t>Andmed uuendatakse kord aastas nende riigieesvoolude osas, mille seisundit on aasta jooksul hinnatud.</w:t>
            </w:r>
          </w:p>
        </w:tc>
        <w:tc>
          <w:tcPr>
            <w:tcW w:w="1142" w:type="dxa"/>
          </w:tcPr>
          <w:p w14:paraId="6CA00D43" w14:textId="77777777" w:rsidR="005B0B13" w:rsidRPr="00BA3A56" w:rsidRDefault="005B0B13" w:rsidP="008F370B">
            <w:pPr>
              <w:jc w:val="center"/>
            </w:pPr>
            <w:r w:rsidRPr="00BA3A56">
              <w:t>1</w:t>
            </w:r>
          </w:p>
        </w:tc>
      </w:tr>
      <w:tr w:rsidR="005B0B13" w:rsidRPr="00BA3A56" w14:paraId="36817651" w14:textId="0604DFBB" w:rsidTr="00007DD7">
        <w:tc>
          <w:tcPr>
            <w:tcW w:w="1553" w:type="dxa"/>
          </w:tcPr>
          <w:p w14:paraId="022BB53F" w14:textId="77777777" w:rsidR="005B0B13" w:rsidRPr="00BA3A56" w:rsidRDefault="005B0B13" w:rsidP="008F370B">
            <w:r w:rsidRPr="00BA3A56">
              <w:t>§ 5 p 3</w:t>
            </w:r>
          </w:p>
        </w:tc>
        <w:tc>
          <w:tcPr>
            <w:tcW w:w="4114" w:type="dxa"/>
          </w:tcPr>
          <w:p w14:paraId="61D4EDFA" w14:textId="77777777" w:rsidR="005B0B13" w:rsidRPr="00BA3A56" w:rsidRDefault="005B0B13" w:rsidP="008F370B">
            <w:r w:rsidRPr="00BA3A56">
              <w:t>vesikonnas paiknevate maaparandussüsteemide hoiu korraldamise kirjeldus</w:t>
            </w:r>
          </w:p>
        </w:tc>
        <w:tc>
          <w:tcPr>
            <w:tcW w:w="3827" w:type="dxa"/>
            <w:gridSpan w:val="4"/>
          </w:tcPr>
          <w:p w14:paraId="1391517D" w14:textId="4B72E6FC" w:rsidR="005B0B13" w:rsidRPr="00BA3A56" w:rsidRDefault="006E7D81" w:rsidP="008F370B">
            <w:proofErr w:type="spellStart"/>
            <w:r w:rsidRPr="00BA3A56">
              <w:t>MaRu</w:t>
            </w:r>
            <w:proofErr w:type="spellEnd"/>
            <w:r w:rsidR="005B0B13" w:rsidRPr="00BA3A56">
              <w:t xml:space="preserve"> </w:t>
            </w:r>
            <w:r w:rsidR="00C56C56" w:rsidRPr="00BA3A56">
              <w:t>veebileht</w:t>
            </w:r>
            <w:r w:rsidR="005B0B13" w:rsidRPr="00BA3A56">
              <w:t>;</w:t>
            </w:r>
          </w:p>
          <w:p w14:paraId="4E56F452" w14:textId="01941CD7" w:rsidR="005B0B13" w:rsidRPr="00BA3A56" w:rsidRDefault="006E7D81" w:rsidP="008F370B">
            <w:pPr>
              <w:rPr>
                <w:shd w:val="clear" w:color="auto" w:fill="FFFFFF"/>
              </w:rPr>
            </w:pPr>
            <w:hyperlink r:id="rId30" w:history="1">
              <w:proofErr w:type="spellStart"/>
              <w:r w:rsidRPr="00BA3A56">
                <w:rPr>
                  <w:rStyle w:val="Hperlink"/>
                </w:rPr>
                <w:t>MaRu</w:t>
              </w:r>
              <w:proofErr w:type="spellEnd"/>
              <w:r w:rsidR="005B0B13" w:rsidRPr="00BA3A56">
                <w:rPr>
                  <w:rStyle w:val="Hperlink"/>
                </w:rPr>
                <w:t xml:space="preserve"> maaparanduse kaardirakendus X-GIS</w:t>
              </w:r>
            </w:hyperlink>
            <w:r w:rsidR="005B0B13" w:rsidRPr="00BA3A56">
              <w:rPr>
                <w:shd w:val="clear" w:color="auto" w:fill="FFFFFF"/>
              </w:rPr>
              <w:t xml:space="preserve"> </w:t>
            </w:r>
          </w:p>
          <w:p w14:paraId="78E7DE07" w14:textId="77777777" w:rsidR="005B0B13" w:rsidRPr="00BA3A56" w:rsidRDefault="005B0B13" w:rsidP="008F370B"/>
        </w:tc>
        <w:tc>
          <w:tcPr>
            <w:tcW w:w="3542" w:type="dxa"/>
          </w:tcPr>
          <w:p w14:paraId="723DB67D" w14:textId="121424A5" w:rsidR="005B0B13" w:rsidRPr="00BA3A56" w:rsidRDefault="006E7D81" w:rsidP="008F370B">
            <w:proofErr w:type="spellStart"/>
            <w:r w:rsidRPr="00BA3A56">
              <w:t>MaRu</w:t>
            </w:r>
            <w:proofErr w:type="spellEnd"/>
            <w:r w:rsidR="005B0B13" w:rsidRPr="00BA3A56">
              <w:t xml:space="preserve"> uuendab teavet vastavalt vajadusele, vähemalt kord aastas.</w:t>
            </w:r>
          </w:p>
        </w:tc>
        <w:tc>
          <w:tcPr>
            <w:tcW w:w="1142" w:type="dxa"/>
          </w:tcPr>
          <w:p w14:paraId="448ED4AB" w14:textId="77777777" w:rsidR="005B0B13" w:rsidRPr="00BA3A56" w:rsidRDefault="005B0B13" w:rsidP="008F370B">
            <w:pPr>
              <w:jc w:val="center"/>
            </w:pPr>
            <w:r w:rsidRPr="00BA3A56">
              <w:t>1</w:t>
            </w:r>
          </w:p>
        </w:tc>
      </w:tr>
      <w:tr w:rsidR="005B0B13" w:rsidRPr="00BA3A56" w14:paraId="0CA16D4E" w14:textId="50CD6320" w:rsidTr="00007DD7">
        <w:tc>
          <w:tcPr>
            <w:tcW w:w="1553" w:type="dxa"/>
          </w:tcPr>
          <w:p w14:paraId="1FA4E53C" w14:textId="77777777" w:rsidR="005B0B13" w:rsidRPr="00BA3A56" w:rsidRDefault="005B0B13" w:rsidP="008F370B">
            <w:r w:rsidRPr="00BA3A56">
              <w:t>§ 5 p 4</w:t>
            </w:r>
          </w:p>
        </w:tc>
        <w:tc>
          <w:tcPr>
            <w:tcW w:w="4114" w:type="dxa"/>
          </w:tcPr>
          <w:p w14:paraId="13FAE02D" w14:textId="77777777" w:rsidR="005B0B13" w:rsidRPr="00BA3A56" w:rsidRDefault="005B0B13" w:rsidP="008F370B">
            <w:r w:rsidRPr="00BA3A56">
              <w:t>teave hoiukava senise rakendamise kohta</w:t>
            </w:r>
          </w:p>
        </w:tc>
        <w:tc>
          <w:tcPr>
            <w:tcW w:w="3827" w:type="dxa"/>
            <w:gridSpan w:val="4"/>
          </w:tcPr>
          <w:p w14:paraId="1A76ECBA" w14:textId="77777777" w:rsidR="005B0B13" w:rsidRPr="00BA3A56" w:rsidRDefault="005B0B13" w:rsidP="008F370B">
            <w:r w:rsidRPr="00BA3A56">
              <w:t xml:space="preserve">Hoiukavasid ei koostata. </w:t>
            </w:r>
          </w:p>
          <w:p w14:paraId="5F644EE5" w14:textId="77777777" w:rsidR="005B0B13" w:rsidRPr="00BA3A56" w:rsidRDefault="005B0B13" w:rsidP="008F370B">
            <w:r w:rsidRPr="00BA3A56">
              <w:t>Senised hoiukavad avaldatakse</w:t>
            </w:r>
          </w:p>
          <w:p w14:paraId="2633914B" w14:textId="29CE9247" w:rsidR="005B0B13" w:rsidRPr="00BA3A56" w:rsidRDefault="005B0B13" w:rsidP="008F370B">
            <w:hyperlink r:id="rId31" w:tooltip="https://www.agri.ee/" w:history="1">
              <w:r w:rsidRPr="00BA3A56">
                <w:rPr>
                  <w:rStyle w:val="Hperlink"/>
                  <w:color w:val="auto"/>
                </w:rPr>
                <w:t>REM</w:t>
              </w:r>
              <w:r w:rsidR="00C56C56" w:rsidRPr="00BA3A56">
                <w:rPr>
                  <w:rStyle w:val="Hperlink"/>
                  <w:color w:val="auto"/>
                </w:rPr>
                <w:t>-i</w:t>
              </w:r>
              <w:r w:rsidRPr="00BA3A56">
                <w:rPr>
                  <w:rStyle w:val="Hperlink"/>
                  <w:color w:val="auto"/>
                </w:rPr>
                <w:t xml:space="preserve"> </w:t>
              </w:r>
              <w:r w:rsidR="00C56C56" w:rsidRPr="00BA3A56">
                <w:rPr>
                  <w:rStyle w:val="Hperlink"/>
                  <w:color w:val="auto"/>
                </w:rPr>
                <w:t>veebi</w:t>
              </w:r>
              <w:r w:rsidRPr="00BA3A56">
                <w:rPr>
                  <w:rStyle w:val="Hperlink"/>
                  <w:color w:val="auto"/>
                </w:rPr>
                <w:t>lehel</w:t>
              </w:r>
            </w:hyperlink>
            <w:r w:rsidRPr="00BA3A56">
              <w:t>.</w:t>
            </w:r>
          </w:p>
        </w:tc>
        <w:tc>
          <w:tcPr>
            <w:tcW w:w="3542" w:type="dxa"/>
          </w:tcPr>
          <w:p w14:paraId="2359A584" w14:textId="1D63D6CA" w:rsidR="005B0B13" w:rsidRPr="00BA3A56" w:rsidRDefault="006E7D81" w:rsidP="008F370B">
            <w:proofErr w:type="spellStart"/>
            <w:r w:rsidRPr="00BA3A56">
              <w:t>MaRu</w:t>
            </w:r>
            <w:proofErr w:type="spellEnd"/>
            <w:r w:rsidR="005B0B13" w:rsidRPr="00BA3A56">
              <w:t xml:space="preserve"> hoiukavasid ei uuenda ega avalikusta.</w:t>
            </w:r>
          </w:p>
          <w:p w14:paraId="412F866E" w14:textId="77777777" w:rsidR="005B0B13" w:rsidRPr="00BA3A56" w:rsidRDefault="005B0B13" w:rsidP="008F370B"/>
        </w:tc>
        <w:tc>
          <w:tcPr>
            <w:tcW w:w="1142" w:type="dxa"/>
          </w:tcPr>
          <w:p w14:paraId="5744FCC1" w14:textId="77777777" w:rsidR="005B0B13" w:rsidRPr="00BA3A56" w:rsidRDefault="005B0B13" w:rsidP="008F370B">
            <w:pPr>
              <w:jc w:val="center"/>
            </w:pPr>
            <w:r w:rsidRPr="00BA3A56">
              <w:t>3</w:t>
            </w:r>
          </w:p>
        </w:tc>
      </w:tr>
      <w:tr w:rsidR="005B0B13" w:rsidRPr="00BA3A56" w14:paraId="68CAAB57" w14:textId="222D9A00" w:rsidTr="00007DD7">
        <w:tc>
          <w:tcPr>
            <w:tcW w:w="1553" w:type="dxa"/>
          </w:tcPr>
          <w:p w14:paraId="27EB001C" w14:textId="77777777" w:rsidR="005B0B13" w:rsidRPr="00BA3A56" w:rsidRDefault="005B0B13" w:rsidP="008F370B">
            <w:r w:rsidRPr="00BA3A56">
              <w:t>§ 5 p 5</w:t>
            </w:r>
          </w:p>
        </w:tc>
        <w:tc>
          <w:tcPr>
            <w:tcW w:w="4114" w:type="dxa"/>
          </w:tcPr>
          <w:p w14:paraId="7D70038A" w14:textId="77777777" w:rsidR="005B0B13" w:rsidRPr="00BA3A56" w:rsidRDefault="005B0B13" w:rsidP="008F370B">
            <w:r w:rsidRPr="00BA3A56">
              <w:t>kokkuvõte kasutatud andmestikest ja riigieesvoolude seisundi hindamiseks nimetatud uurimistöödest</w:t>
            </w:r>
          </w:p>
        </w:tc>
        <w:tc>
          <w:tcPr>
            <w:tcW w:w="3827" w:type="dxa"/>
            <w:gridSpan w:val="4"/>
          </w:tcPr>
          <w:p w14:paraId="4D44CF60" w14:textId="77777777" w:rsidR="005B0B13" w:rsidRPr="00BA3A56" w:rsidRDefault="005B0B13" w:rsidP="008F370B">
            <w:r w:rsidRPr="00BA3A56">
              <w:t xml:space="preserve">Kokkuvõtet ei koostata. </w:t>
            </w:r>
          </w:p>
        </w:tc>
        <w:tc>
          <w:tcPr>
            <w:tcW w:w="3542" w:type="dxa"/>
          </w:tcPr>
          <w:p w14:paraId="63D474A8" w14:textId="1A33CBF4" w:rsidR="005B0B13" w:rsidRPr="00BA3A56" w:rsidRDefault="006E7D81" w:rsidP="008F370B">
            <w:proofErr w:type="spellStart"/>
            <w:r w:rsidRPr="00BA3A56">
              <w:t>MaRu</w:t>
            </w:r>
            <w:proofErr w:type="spellEnd"/>
            <w:r w:rsidR="005B0B13" w:rsidRPr="00BA3A56">
              <w:t xml:space="preserve"> teavet ei uuenda ega avalikusta.</w:t>
            </w:r>
          </w:p>
        </w:tc>
        <w:tc>
          <w:tcPr>
            <w:tcW w:w="1142" w:type="dxa"/>
          </w:tcPr>
          <w:p w14:paraId="688C489D" w14:textId="77777777" w:rsidR="005B0B13" w:rsidRPr="00BA3A56" w:rsidRDefault="005B0B13" w:rsidP="008F370B">
            <w:pPr>
              <w:jc w:val="center"/>
            </w:pPr>
            <w:r w:rsidRPr="00BA3A56">
              <w:t>3</w:t>
            </w:r>
          </w:p>
        </w:tc>
      </w:tr>
      <w:tr w:rsidR="005B0B13" w:rsidRPr="00BA3A56" w14:paraId="35B4C44D" w14:textId="0F673FC8" w:rsidTr="00007DD7">
        <w:tc>
          <w:tcPr>
            <w:tcW w:w="1553" w:type="dxa"/>
          </w:tcPr>
          <w:p w14:paraId="421C0F8F" w14:textId="77777777" w:rsidR="005B0B13" w:rsidRPr="00BA3A56" w:rsidRDefault="005B0B13" w:rsidP="008F370B">
            <w:r w:rsidRPr="00BA3A56">
              <w:t>§ 5 p 6</w:t>
            </w:r>
          </w:p>
        </w:tc>
        <w:tc>
          <w:tcPr>
            <w:tcW w:w="4114" w:type="dxa"/>
          </w:tcPr>
          <w:p w14:paraId="498DAA74" w14:textId="4AF6CD66" w:rsidR="005B0B13" w:rsidRPr="00BA3A56" w:rsidRDefault="005B0B13" w:rsidP="008F370B">
            <w:r w:rsidRPr="00BA3A56">
              <w:t>teave üle kümne ruutkilomeetri suuruse valgalaga eesvooludel maaparandushoiutööde tegemise ja muude abinõude senise rakendamise kohta</w:t>
            </w:r>
          </w:p>
        </w:tc>
        <w:tc>
          <w:tcPr>
            <w:tcW w:w="3827" w:type="dxa"/>
            <w:gridSpan w:val="4"/>
          </w:tcPr>
          <w:p w14:paraId="7AC5CA14" w14:textId="74CE7A71" w:rsidR="005B0B13" w:rsidRPr="00BA3A56" w:rsidRDefault="006E7D81" w:rsidP="008F370B">
            <w:proofErr w:type="spellStart"/>
            <w:r w:rsidRPr="00BA3A56">
              <w:t>MaRu</w:t>
            </w:r>
            <w:proofErr w:type="spellEnd"/>
            <w:r w:rsidR="005B0B13" w:rsidRPr="00BA3A56">
              <w:t xml:space="preserve"> </w:t>
            </w:r>
            <w:r w:rsidR="00C56C56" w:rsidRPr="00BA3A56">
              <w:t>veebileht</w:t>
            </w:r>
            <w:r w:rsidR="005B0B13" w:rsidRPr="00BA3A56">
              <w:t>;</w:t>
            </w:r>
          </w:p>
          <w:p w14:paraId="537980C5" w14:textId="1300FBD5" w:rsidR="005B0B13" w:rsidRPr="00BA3A56" w:rsidRDefault="006E7D81" w:rsidP="008F370B">
            <w:pPr>
              <w:rPr>
                <w:rStyle w:val="Hperlink"/>
                <w:color w:val="auto"/>
                <w:shd w:val="clear" w:color="auto" w:fill="FFFFFF"/>
              </w:rPr>
            </w:pPr>
            <w:hyperlink r:id="rId32" w:anchor="/main?mapcfg=%2FAnalyst%2FNamedProjects%2Fmaaparandus_avalik&amp;lang=et" w:tooltip="https://athena.agri.ee/connect/analyst/mobile/#/main?mapcfg=%2FAnalyst%2FNamedProjects%2Fmaaparandus_avalik&amp;lang=et" w:history="1">
              <w:hyperlink r:id="rId33" w:history="1">
                <w:r w:rsidRPr="00BA3A56">
                  <w:rPr>
                    <w:rStyle w:val="Hperlink"/>
                  </w:rPr>
                  <w:t>MaRu</w:t>
                </w:r>
                <w:r w:rsidR="005B0B13" w:rsidRPr="00BA3A56">
                  <w:rPr>
                    <w:rStyle w:val="Hperlink"/>
                  </w:rPr>
                  <w:t xml:space="preserve"> maaparanduse kaardirakendus X-GIS</w:t>
                </w:r>
              </w:hyperlink>
            </w:hyperlink>
          </w:p>
          <w:p w14:paraId="1FC32B50" w14:textId="681D9F69" w:rsidR="005B0B13" w:rsidRPr="00BA3A56" w:rsidRDefault="005B0B13" w:rsidP="008F370B">
            <w:pPr>
              <w:rPr>
                <w:shd w:val="clear" w:color="auto" w:fill="FFFFFF"/>
              </w:rPr>
            </w:pPr>
            <w:r w:rsidRPr="00BA3A56">
              <w:rPr>
                <w:shd w:val="clear" w:color="auto" w:fill="FFFFFF"/>
              </w:rPr>
              <w:t xml:space="preserve"> </w:t>
            </w:r>
          </w:p>
          <w:p w14:paraId="1D616558" w14:textId="77777777" w:rsidR="005B0B13" w:rsidRPr="00BA3A56" w:rsidRDefault="005B0B13" w:rsidP="008F370B"/>
        </w:tc>
        <w:tc>
          <w:tcPr>
            <w:tcW w:w="3542" w:type="dxa"/>
          </w:tcPr>
          <w:p w14:paraId="3C79AD2C" w14:textId="303C3A49" w:rsidR="005B0B13" w:rsidRPr="00BA3A56" w:rsidRDefault="006E7D81" w:rsidP="008F370B">
            <w:proofErr w:type="spellStart"/>
            <w:r w:rsidRPr="00BA3A56">
              <w:t>MaRu</w:t>
            </w:r>
            <w:proofErr w:type="spellEnd"/>
            <w:r w:rsidR="005B0B13" w:rsidRPr="00BA3A56">
              <w:t xml:space="preserve"> uuendab teavet vastavalt vajadusele, vähemalt kord aastas.</w:t>
            </w:r>
          </w:p>
        </w:tc>
        <w:tc>
          <w:tcPr>
            <w:tcW w:w="1142" w:type="dxa"/>
          </w:tcPr>
          <w:p w14:paraId="22F54069" w14:textId="77777777" w:rsidR="005B0B13" w:rsidRPr="00BA3A56" w:rsidRDefault="005B0B13" w:rsidP="008F370B">
            <w:pPr>
              <w:jc w:val="center"/>
            </w:pPr>
            <w:r w:rsidRPr="00BA3A56">
              <w:t>1</w:t>
            </w:r>
          </w:p>
        </w:tc>
      </w:tr>
      <w:tr w:rsidR="005B0B13" w:rsidRPr="00BA3A56" w14:paraId="41483CCC" w14:textId="09F6E5D0" w:rsidTr="00007DD7">
        <w:tc>
          <w:tcPr>
            <w:tcW w:w="1553" w:type="dxa"/>
          </w:tcPr>
          <w:p w14:paraId="72DB94BD" w14:textId="77777777" w:rsidR="005B0B13" w:rsidRPr="00BA3A56" w:rsidRDefault="005B0B13" w:rsidP="008F370B">
            <w:r w:rsidRPr="00BA3A56">
              <w:t>§ 5 p 7</w:t>
            </w:r>
          </w:p>
        </w:tc>
        <w:tc>
          <w:tcPr>
            <w:tcW w:w="4114" w:type="dxa"/>
          </w:tcPr>
          <w:p w14:paraId="6CE5FD89" w14:textId="77777777" w:rsidR="005B0B13" w:rsidRPr="00BA3A56" w:rsidRDefault="005B0B13" w:rsidP="008F370B">
            <w:r w:rsidRPr="00BA3A56">
              <w:t>teave maaparandussüsteemi maa-ala tegeliku kasutamise kohta</w:t>
            </w:r>
          </w:p>
        </w:tc>
        <w:tc>
          <w:tcPr>
            <w:tcW w:w="3827" w:type="dxa"/>
            <w:gridSpan w:val="4"/>
          </w:tcPr>
          <w:p w14:paraId="4E3C59BE" w14:textId="77777777" w:rsidR="005B0B13" w:rsidRPr="00BA3A56" w:rsidRDefault="005B0B13" w:rsidP="008F370B">
            <w:pPr>
              <w:rPr>
                <w:lang w:eastAsia="et-EE"/>
              </w:rPr>
            </w:pPr>
            <w:hyperlink r:id="rId34" w:tooltip="https://kls.pria.ee/kaart/" w:history="1">
              <w:r w:rsidRPr="00BA3A56">
                <w:rPr>
                  <w:rStyle w:val="Hperlink"/>
                  <w:color w:val="auto"/>
                  <w:lang w:eastAsia="et-EE"/>
                </w:rPr>
                <w:t>PRIA kaardirakendus</w:t>
              </w:r>
            </w:hyperlink>
          </w:p>
          <w:p w14:paraId="7C4BBA4B" w14:textId="067D5E9E" w:rsidR="005B0B13" w:rsidRPr="00BA3A56" w:rsidRDefault="005B0B13" w:rsidP="008F370B">
            <w:r w:rsidRPr="00BA3A56">
              <w:t xml:space="preserve">Erinevad </w:t>
            </w:r>
            <w:proofErr w:type="spellStart"/>
            <w:r w:rsidR="006E7D81" w:rsidRPr="00BA3A56">
              <w:t>MaRu</w:t>
            </w:r>
            <w:proofErr w:type="spellEnd"/>
            <w:r w:rsidRPr="00BA3A56">
              <w:t xml:space="preserve"> kaardirakendused</w:t>
            </w:r>
          </w:p>
        </w:tc>
        <w:tc>
          <w:tcPr>
            <w:tcW w:w="3542" w:type="dxa"/>
          </w:tcPr>
          <w:p w14:paraId="0036BB26" w14:textId="28B61750" w:rsidR="005B0B13" w:rsidRPr="00BA3A56" w:rsidRDefault="006E7D81" w:rsidP="008F370B">
            <w:proofErr w:type="spellStart"/>
            <w:r w:rsidRPr="00BA3A56">
              <w:t>MaRu</w:t>
            </w:r>
            <w:proofErr w:type="spellEnd"/>
            <w:r w:rsidR="005B0B13" w:rsidRPr="00BA3A56">
              <w:t xml:space="preserve"> teavet ei kogu. Teiste asutuste kogutud andmed kuvatakse </w:t>
            </w:r>
            <w:proofErr w:type="spellStart"/>
            <w:r w:rsidRPr="00BA3A56">
              <w:t>MaRu</w:t>
            </w:r>
            <w:proofErr w:type="spellEnd"/>
            <w:r w:rsidR="005B0B13" w:rsidRPr="00BA3A56">
              <w:t xml:space="preserve"> kaardirakendustes.</w:t>
            </w:r>
          </w:p>
        </w:tc>
        <w:tc>
          <w:tcPr>
            <w:tcW w:w="1142" w:type="dxa"/>
          </w:tcPr>
          <w:p w14:paraId="4EB6437F" w14:textId="77777777" w:rsidR="005B0B13" w:rsidRPr="00BA3A56" w:rsidRDefault="005B0B13" w:rsidP="008F370B">
            <w:pPr>
              <w:jc w:val="center"/>
            </w:pPr>
            <w:r w:rsidRPr="00BA3A56">
              <w:t>3</w:t>
            </w:r>
          </w:p>
        </w:tc>
      </w:tr>
      <w:tr w:rsidR="005B0B13" w:rsidRPr="00BA3A56" w14:paraId="492190A6" w14:textId="158AF4E3" w:rsidTr="00007DD7">
        <w:tc>
          <w:tcPr>
            <w:tcW w:w="1553" w:type="dxa"/>
          </w:tcPr>
          <w:p w14:paraId="0B514849" w14:textId="77777777" w:rsidR="005B0B13" w:rsidRPr="00BA3A56" w:rsidRDefault="005B0B13" w:rsidP="008F370B">
            <w:r w:rsidRPr="00BA3A56">
              <w:t>§ 5 p 8</w:t>
            </w:r>
          </w:p>
        </w:tc>
        <w:tc>
          <w:tcPr>
            <w:tcW w:w="4114" w:type="dxa"/>
          </w:tcPr>
          <w:p w14:paraId="484EDAC2" w14:textId="77777777" w:rsidR="005B0B13" w:rsidRPr="00BA3A56" w:rsidRDefault="005B0B13" w:rsidP="008F370B">
            <w:r w:rsidRPr="00BA3A56">
              <w:t>teave riigieesvoolude voolusängide püsivuse kohta</w:t>
            </w:r>
          </w:p>
        </w:tc>
        <w:tc>
          <w:tcPr>
            <w:tcW w:w="3827" w:type="dxa"/>
            <w:gridSpan w:val="4"/>
          </w:tcPr>
          <w:p w14:paraId="1FF2135F" w14:textId="1194D877" w:rsidR="005B0B13" w:rsidRPr="00BA3A56" w:rsidRDefault="006E7D81" w:rsidP="008F370B">
            <w:proofErr w:type="spellStart"/>
            <w:r w:rsidRPr="00BA3A56">
              <w:t>MaRu</w:t>
            </w:r>
            <w:proofErr w:type="spellEnd"/>
            <w:r w:rsidR="005B0B13" w:rsidRPr="00BA3A56">
              <w:t xml:space="preserve"> </w:t>
            </w:r>
            <w:r w:rsidR="00C56C56" w:rsidRPr="00BA3A56">
              <w:t>veebileht</w:t>
            </w:r>
          </w:p>
          <w:p w14:paraId="52BE778C" w14:textId="77777777" w:rsidR="005B0B13" w:rsidRPr="00BA3A56" w:rsidRDefault="005B0B13" w:rsidP="008F370B"/>
        </w:tc>
        <w:tc>
          <w:tcPr>
            <w:tcW w:w="3542" w:type="dxa"/>
          </w:tcPr>
          <w:p w14:paraId="6FFD2786" w14:textId="16410DD2" w:rsidR="005B0B13" w:rsidRPr="00BA3A56" w:rsidRDefault="006E7D81" w:rsidP="008F370B">
            <w:proofErr w:type="spellStart"/>
            <w:r w:rsidRPr="00BA3A56">
              <w:t>MaRu</w:t>
            </w:r>
            <w:proofErr w:type="spellEnd"/>
            <w:r w:rsidR="005B0B13" w:rsidRPr="00BA3A56">
              <w:t xml:space="preserve"> uuendab teavet vastavalt vajadusele, vähemalt kord aastas. (koondandmete põhine, tulevikus kaardiandmete põhine).</w:t>
            </w:r>
          </w:p>
        </w:tc>
        <w:tc>
          <w:tcPr>
            <w:tcW w:w="1142" w:type="dxa"/>
          </w:tcPr>
          <w:p w14:paraId="5DE22E92" w14:textId="77777777" w:rsidR="005B0B13" w:rsidRPr="00BA3A56" w:rsidRDefault="005B0B13" w:rsidP="008F370B">
            <w:pPr>
              <w:jc w:val="center"/>
            </w:pPr>
            <w:r w:rsidRPr="00BA3A56">
              <w:t>1</w:t>
            </w:r>
          </w:p>
        </w:tc>
      </w:tr>
      <w:tr w:rsidR="005B0B13" w:rsidRPr="00BA3A56" w14:paraId="6540B026" w14:textId="4DF03FEA" w:rsidTr="00007DD7">
        <w:tc>
          <w:tcPr>
            <w:tcW w:w="1553" w:type="dxa"/>
          </w:tcPr>
          <w:p w14:paraId="27B70294" w14:textId="77777777" w:rsidR="005B0B13" w:rsidRPr="00BA3A56" w:rsidRDefault="005B0B13" w:rsidP="008F370B">
            <w:r w:rsidRPr="00BA3A56">
              <w:t>§ 5 p 9</w:t>
            </w:r>
          </w:p>
        </w:tc>
        <w:tc>
          <w:tcPr>
            <w:tcW w:w="4114" w:type="dxa"/>
          </w:tcPr>
          <w:p w14:paraId="32EAAC2D" w14:textId="77777777" w:rsidR="005B0B13" w:rsidRPr="00BA3A56" w:rsidRDefault="005B0B13" w:rsidP="008F370B">
            <w:r w:rsidRPr="00BA3A56">
              <w:t>teave märkimisväärsete tegurite kohta, mis avaldavad mõju maaparandussüsteemi toimimisele, ning teavet selle kohta, millist mõju avaldavad need tegurid maaparandushoiu korraldamisele asjaomases vesikonnas</w:t>
            </w:r>
          </w:p>
        </w:tc>
        <w:tc>
          <w:tcPr>
            <w:tcW w:w="3827" w:type="dxa"/>
            <w:gridSpan w:val="4"/>
          </w:tcPr>
          <w:p w14:paraId="27ACC409" w14:textId="58BBFACB" w:rsidR="005B0B13" w:rsidRPr="00BA3A56" w:rsidRDefault="006E7D81" w:rsidP="008F370B">
            <w:proofErr w:type="spellStart"/>
            <w:r w:rsidRPr="00BA3A56">
              <w:t>MaRu</w:t>
            </w:r>
            <w:proofErr w:type="spellEnd"/>
            <w:r w:rsidR="005B0B13" w:rsidRPr="00BA3A56">
              <w:t xml:space="preserve"> </w:t>
            </w:r>
            <w:r w:rsidR="00C56C56" w:rsidRPr="00BA3A56">
              <w:t>veebileht</w:t>
            </w:r>
          </w:p>
          <w:p w14:paraId="6810B1D7" w14:textId="77777777" w:rsidR="005B0B13" w:rsidRPr="00BA3A56" w:rsidRDefault="005B0B13" w:rsidP="008F370B"/>
        </w:tc>
        <w:tc>
          <w:tcPr>
            <w:tcW w:w="3542" w:type="dxa"/>
          </w:tcPr>
          <w:p w14:paraId="638381B6" w14:textId="3E911EDB" w:rsidR="005B0B13" w:rsidRPr="00BA3A56" w:rsidRDefault="006E7D81" w:rsidP="008F370B">
            <w:proofErr w:type="spellStart"/>
            <w:r w:rsidRPr="00BA3A56">
              <w:t>MaRu</w:t>
            </w:r>
            <w:proofErr w:type="spellEnd"/>
            <w:r w:rsidR="005B0B13" w:rsidRPr="00BA3A56">
              <w:t xml:space="preserve"> uuendab teavet vastavalt vajadusele, vähemalt kord aastas.</w:t>
            </w:r>
          </w:p>
        </w:tc>
        <w:tc>
          <w:tcPr>
            <w:tcW w:w="1142" w:type="dxa"/>
          </w:tcPr>
          <w:p w14:paraId="4713FF94" w14:textId="77777777" w:rsidR="005B0B13" w:rsidRPr="00BA3A56" w:rsidRDefault="005B0B13" w:rsidP="008F370B">
            <w:pPr>
              <w:jc w:val="center"/>
            </w:pPr>
            <w:r w:rsidRPr="00BA3A56">
              <w:t>1</w:t>
            </w:r>
          </w:p>
        </w:tc>
      </w:tr>
      <w:tr w:rsidR="005B0B13" w:rsidRPr="00BA3A56" w14:paraId="57947D04" w14:textId="13C76E27" w:rsidTr="00007DD7">
        <w:tc>
          <w:tcPr>
            <w:tcW w:w="1553" w:type="dxa"/>
          </w:tcPr>
          <w:p w14:paraId="7DB28468" w14:textId="77777777" w:rsidR="005B0B13" w:rsidRPr="00BA3A56" w:rsidRDefault="005B0B13" w:rsidP="008F370B">
            <w:r w:rsidRPr="00BA3A56">
              <w:t>§ 5 p 10</w:t>
            </w:r>
          </w:p>
        </w:tc>
        <w:tc>
          <w:tcPr>
            <w:tcW w:w="4114" w:type="dxa"/>
          </w:tcPr>
          <w:p w14:paraId="448E8B7B" w14:textId="77777777" w:rsidR="005B0B13" w:rsidRPr="00BA3A56" w:rsidRDefault="005B0B13" w:rsidP="008F370B">
            <w:r w:rsidRPr="00BA3A56">
              <w:t>teave vesikonna maaparandussüsteemi maa-ala üleujutusohu kohta</w:t>
            </w:r>
          </w:p>
        </w:tc>
        <w:tc>
          <w:tcPr>
            <w:tcW w:w="3827" w:type="dxa"/>
            <w:gridSpan w:val="4"/>
          </w:tcPr>
          <w:p w14:paraId="2B89D7B5" w14:textId="77777777" w:rsidR="005B0B13" w:rsidRPr="00BA3A56" w:rsidRDefault="005B0B13" w:rsidP="008F370B">
            <w:r w:rsidRPr="00BA3A56">
              <w:rPr>
                <w:lang w:eastAsia="et-EE"/>
              </w:rPr>
              <w:t>Teavet ei koguta. Andmed ei ole asjakohased ja tuginevad vanale hinnangule.</w:t>
            </w:r>
          </w:p>
        </w:tc>
        <w:tc>
          <w:tcPr>
            <w:tcW w:w="3542" w:type="dxa"/>
          </w:tcPr>
          <w:p w14:paraId="6225156A" w14:textId="0928FCC0" w:rsidR="005B0B13" w:rsidRPr="00BA3A56" w:rsidRDefault="006E7D81" w:rsidP="008F370B">
            <w:pPr>
              <w:rPr>
                <w:lang w:eastAsia="et-EE"/>
              </w:rPr>
            </w:pPr>
            <w:proofErr w:type="spellStart"/>
            <w:r w:rsidRPr="00BA3A56">
              <w:t>MaRu</w:t>
            </w:r>
            <w:proofErr w:type="spellEnd"/>
            <w:r w:rsidR="005B0B13" w:rsidRPr="00BA3A56">
              <w:t xml:space="preserve"> teavet ei uuenda ega avalikusta.</w:t>
            </w:r>
          </w:p>
        </w:tc>
        <w:tc>
          <w:tcPr>
            <w:tcW w:w="1142" w:type="dxa"/>
          </w:tcPr>
          <w:p w14:paraId="43B37B78" w14:textId="77777777" w:rsidR="005B0B13" w:rsidRPr="00BA3A56" w:rsidRDefault="005B0B13" w:rsidP="008F370B">
            <w:pPr>
              <w:jc w:val="center"/>
            </w:pPr>
            <w:r w:rsidRPr="00BA3A56">
              <w:t>3</w:t>
            </w:r>
          </w:p>
        </w:tc>
      </w:tr>
      <w:tr w:rsidR="005B0B13" w:rsidRPr="00BA3A56" w14:paraId="441E2090" w14:textId="1F5B510F" w:rsidTr="00007DD7">
        <w:tc>
          <w:tcPr>
            <w:tcW w:w="1553" w:type="dxa"/>
          </w:tcPr>
          <w:p w14:paraId="768CD4CC" w14:textId="77777777" w:rsidR="005B0B13" w:rsidRPr="00BA3A56" w:rsidRDefault="005B0B13" w:rsidP="008F370B">
            <w:r w:rsidRPr="00BA3A56">
              <w:t>§ 5 p 11</w:t>
            </w:r>
          </w:p>
        </w:tc>
        <w:tc>
          <w:tcPr>
            <w:tcW w:w="4114" w:type="dxa"/>
          </w:tcPr>
          <w:p w14:paraId="13CC87DB" w14:textId="77777777" w:rsidR="005B0B13" w:rsidRPr="00BA3A56" w:rsidRDefault="005B0B13" w:rsidP="008F370B">
            <w:r w:rsidRPr="00BA3A56">
              <w:t xml:space="preserve">teave </w:t>
            </w:r>
            <w:proofErr w:type="spellStart"/>
            <w:r w:rsidRPr="00BA3A56">
              <w:t>hajukoormuse</w:t>
            </w:r>
            <w:proofErr w:type="spellEnd"/>
            <w:r w:rsidRPr="00BA3A56">
              <w:t xml:space="preserve"> leviku ohu kohta</w:t>
            </w:r>
          </w:p>
        </w:tc>
        <w:tc>
          <w:tcPr>
            <w:tcW w:w="3827" w:type="dxa"/>
            <w:gridSpan w:val="4"/>
          </w:tcPr>
          <w:p w14:paraId="288485D9" w14:textId="77777777" w:rsidR="005B0B13" w:rsidRPr="00BA3A56" w:rsidRDefault="005B0B13" w:rsidP="008F370B">
            <w:r w:rsidRPr="00BA3A56">
              <w:rPr>
                <w:bCs/>
              </w:rPr>
              <w:t>TÜ uuring</w:t>
            </w:r>
            <w:r w:rsidRPr="00BA3A56">
              <w:rPr>
                <w:b/>
              </w:rPr>
              <w:t xml:space="preserve"> </w:t>
            </w:r>
            <w:r w:rsidRPr="00BA3A56">
              <w:t>„</w:t>
            </w:r>
            <w:hyperlink r:id="rId35" w:tooltip="https://landscape-geoinformatics.ut.ee/doc/projekti_lopparuanne_veekaitsevoondid_puhverribad.pdf" w:history="1">
              <w:r w:rsidRPr="00BA3A56">
                <w:rPr>
                  <w:rStyle w:val="Hperlink"/>
                  <w:color w:val="auto"/>
                </w:rPr>
                <w:t>Veekaitsevööndite reostustundlikkuse ja kaldavööndi puhverribade rajamise vajalikkuse hinnangute kaardikihtide loomine</w:t>
              </w:r>
            </w:hyperlink>
            <w:r w:rsidRPr="00BA3A56">
              <w:t>“</w:t>
            </w:r>
          </w:p>
          <w:p w14:paraId="7F0F8C87" w14:textId="77777777" w:rsidR="005B0B13" w:rsidRPr="00BA3A56" w:rsidRDefault="005B0B13" w:rsidP="008F370B">
            <w:pPr>
              <w:pStyle w:val="Loendilik"/>
              <w:numPr>
                <w:ilvl w:val="0"/>
                <w:numId w:val="16"/>
              </w:numPr>
              <w:spacing w:after="0" w:line="240" w:lineRule="auto"/>
              <w:ind w:left="177" w:hanging="177"/>
              <w:rPr>
                <w:rFonts w:ascii="Times New Roman" w:hAnsi="Times New Roman"/>
              </w:rPr>
            </w:pPr>
            <w:r w:rsidRPr="00BA3A56">
              <w:rPr>
                <w:rFonts w:ascii="Times New Roman" w:hAnsi="Times New Roman"/>
              </w:rPr>
              <w:t xml:space="preserve">Puhverribad </w:t>
            </w:r>
            <w:hyperlink r:id="rId36" w:tooltip="https://puhverribad.web.app/" w:history="1">
              <w:r w:rsidRPr="00BA3A56">
                <w:rPr>
                  <w:rStyle w:val="Hperlink"/>
                  <w:rFonts w:ascii="Times New Roman" w:hAnsi="Times New Roman"/>
                  <w:color w:val="auto"/>
                </w:rPr>
                <w:t>https://puhverribad.web.app/</w:t>
              </w:r>
            </w:hyperlink>
          </w:p>
          <w:p w14:paraId="128F07D0" w14:textId="77777777" w:rsidR="005B0B13" w:rsidRPr="00BA3A56" w:rsidRDefault="005B0B13" w:rsidP="008F370B"/>
          <w:p w14:paraId="142B7847" w14:textId="047519AF" w:rsidR="005B0B13" w:rsidRPr="00BA3A56" w:rsidRDefault="005B0B13" w:rsidP="008F370B">
            <w:pPr>
              <w:rPr>
                <w:bCs/>
              </w:rPr>
            </w:pPr>
            <w:r w:rsidRPr="00BA3A56">
              <w:t xml:space="preserve">Erinevad </w:t>
            </w:r>
            <w:proofErr w:type="spellStart"/>
            <w:r w:rsidR="006E7D81" w:rsidRPr="00BA3A56">
              <w:t>MaRu</w:t>
            </w:r>
            <w:proofErr w:type="spellEnd"/>
            <w:r w:rsidRPr="00BA3A56">
              <w:t xml:space="preserve"> kaardirakendused</w:t>
            </w:r>
            <w:r w:rsidRPr="00BA3A56">
              <w:rPr>
                <w:bCs/>
              </w:rPr>
              <w:t>:</w:t>
            </w:r>
          </w:p>
          <w:p w14:paraId="62B1FABB" w14:textId="77777777" w:rsidR="005B0B13" w:rsidRPr="00BA3A56" w:rsidRDefault="005B0B13" w:rsidP="008F370B">
            <w:pPr>
              <w:pStyle w:val="Loendilik"/>
              <w:numPr>
                <w:ilvl w:val="0"/>
                <w:numId w:val="16"/>
              </w:numPr>
              <w:spacing w:after="0" w:line="240" w:lineRule="auto"/>
              <w:ind w:left="177" w:hanging="177"/>
              <w:rPr>
                <w:rFonts w:ascii="Times New Roman" w:hAnsi="Times New Roman"/>
              </w:rPr>
            </w:pPr>
            <w:r w:rsidRPr="00BA3A56">
              <w:rPr>
                <w:rFonts w:ascii="Times New Roman" w:hAnsi="Times New Roman"/>
              </w:rPr>
              <w:t xml:space="preserve">Veemajanduskavade põllumajandusliku </w:t>
            </w:r>
            <w:proofErr w:type="spellStart"/>
            <w:r w:rsidRPr="00BA3A56">
              <w:rPr>
                <w:rFonts w:ascii="Times New Roman" w:hAnsi="Times New Roman"/>
              </w:rPr>
              <w:t>hajukoormusega</w:t>
            </w:r>
            <w:proofErr w:type="spellEnd"/>
            <w:r w:rsidRPr="00BA3A56">
              <w:rPr>
                <w:rFonts w:ascii="Times New Roman" w:hAnsi="Times New Roman"/>
              </w:rPr>
              <w:t xml:space="preserve"> seotud meetmed </w:t>
            </w:r>
            <w:hyperlink r:id="rId37" w:tooltip="https://geoportaal.maaamet.ee/est/kaardirakendused/veemajanduskavade-meetmete-kaardirakendus-p860.html" w:history="1">
              <w:r w:rsidRPr="00BA3A56">
                <w:rPr>
                  <w:rStyle w:val="Hperlink"/>
                  <w:rFonts w:ascii="Times New Roman" w:hAnsi="Times New Roman"/>
                  <w:color w:val="auto"/>
                  <w:shd w:val="clear" w:color="auto" w:fill="FFFFFF"/>
                </w:rPr>
                <w:t>Veemajanduskavade meetmed 2022-2027</w:t>
              </w:r>
            </w:hyperlink>
          </w:p>
          <w:p w14:paraId="60ECC7F3" w14:textId="77777777" w:rsidR="005B0B13" w:rsidRPr="00BA3A56" w:rsidRDefault="005B0B13" w:rsidP="008F370B">
            <w:pPr>
              <w:pStyle w:val="Loendilik"/>
              <w:numPr>
                <w:ilvl w:val="0"/>
                <w:numId w:val="16"/>
              </w:numPr>
              <w:spacing w:after="0" w:line="240" w:lineRule="auto"/>
              <w:ind w:left="177" w:hanging="177"/>
              <w:rPr>
                <w:rFonts w:ascii="Times New Roman" w:hAnsi="Times New Roman"/>
              </w:rPr>
            </w:pPr>
            <w:r w:rsidRPr="00BA3A56">
              <w:rPr>
                <w:rFonts w:ascii="Times New Roman" w:hAnsi="Times New Roman"/>
              </w:rPr>
              <w:t xml:space="preserve">Kalded </w:t>
            </w:r>
            <w:hyperlink r:id="rId38" w:tooltip="https://geoportaal.maaamet.ee/est/kaardirakendused/pollumajanduse-veekaitsepiirangud-p479.html" w:history="1">
              <w:r w:rsidRPr="00BA3A56">
                <w:rPr>
                  <w:rStyle w:val="Hperlink"/>
                  <w:rFonts w:ascii="Times New Roman" w:hAnsi="Times New Roman"/>
                  <w:color w:val="auto"/>
                  <w:shd w:val="clear" w:color="auto" w:fill="FFFFFF"/>
                </w:rPr>
                <w:t>Põllumajanduse veekaitsepiirangud</w:t>
              </w:r>
            </w:hyperlink>
            <w:r w:rsidRPr="00BA3A56">
              <w:rPr>
                <w:rFonts w:ascii="Times New Roman" w:hAnsi="Times New Roman"/>
              </w:rPr>
              <w:t xml:space="preserve"> </w:t>
            </w:r>
          </w:p>
        </w:tc>
        <w:tc>
          <w:tcPr>
            <w:tcW w:w="3542" w:type="dxa"/>
          </w:tcPr>
          <w:p w14:paraId="76BFA451" w14:textId="1B671070" w:rsidR="005B0B13" w:rsidRPr="00BA3A56" w:rsidRDefault="006E7D81" w:rsidP="008F370B">
            <w:proofErr w:type="spellStart"/>
            <w:r w:rsidRPr="00BA3A56">
              <w:t>MaRu</w:t>
            </w:r>
            <w:proofErr w:type="spellEnd"/>
            <w:r w:rsidR="005B0B13" w:rsidRPr="00BA3A56">
              <w:t xml:space="preserve"> teavet ei uuenda ega avalikusta.</w:t>
            </w:r>
          </w:p>
        </w:tc>
        <w:tc>
          <w:tcPr>
            <w:tcW w:w="1142" w:type="dxa"/>
          </w:tcPr>
          <w:p w14:paraId="310FBEF9" w14:textId="77777777" w:rsidR="005B0B13" w:rsidRPr="00BA3A56" w:rsidRDefault="005B0B13" w:rsidP="008F370B">
            <w:pPr>
              <w:jc w:val="center"/>
            </w:pPr>
            <w:r w:rsidRPr="00BA3A56">
              <w:t>3</w:t>
            </w:r>
          </w:p>
        </w:tc>
      </w:tr>
      <w:tr w:rsidR="00DA5970" w:rsidRPr="00BA3A56" w14:paraId="2A21B782" w14:textId="36850224" w:rsidTr="009447BA">
        <w:trPr>
          <w:trHeight w:val="454"/>
        </w:trPr>
        <w:tc>
          <w:tcPr>
            <w:tcW w:w="7515" w:type="dxa"/>
            <w:gridSpan w:val="5"/>
            <w:shd w:val="clear" w:color="auto" w:fill="D6E3BC" w:themeFill="accent3" w:themeFillTint="66"/>
            <w:vAlign w:val="center"/>
          </w:tcPr>
          <w:p w14:paraId="41DF0BA4" w14:textId="74DE4E24" w:rsidR="00DA5970" w:rsidRPr="00BA3A56" w:rsidRDefault="00DA5970" w:rsidP="00E92BBE">
            <w:r w:rsidRPr="00BA3A56">
              <w:rPr>
                <w:b/>
              </w:rPr>
              <w:t>§ 6 Kaardid:</w:t>
            </w:r>
          </w:p>
        </w:tc>
        <w:tc>
          <w:tcPr>
            <w:tcW w:w="6663" w:type="dxa"/>
            <w:gridSpan w:val="3"/>
            <w:shd w:val="clear" w:color="auto" w:fill="B8CCE4" w:themeFill="accent1" w:themeFillTint="66"/>
            <w:vAlign w:val="center"/>
          </w:tcPr>
          <w:p w14:paraId="27AFECA1" w14:textId="77777777" w:rsidR="00DA5970" w:rsidRPr="00BA3A56" w:rsidRDefault="00DA5970" w:rsidP="00E92BBE"/>
        </w:tc>
      </w:tr>
      <w:tr w:rsidR="005B0B13" w:rsidRPr="00BA3A56" w14:paraId="2B7F4DF4" w14:textId="1FEA9152" w:rsidTr="00007DD7">
        <w:tc>
          <w:tcPr>
            <w:tcW w:w="1553" w:type="dxa"/>
          </w:tcPr>
          <w:p w14:paraId="6A89C280" w14:textId="77777777" w:rsidR="005B0B13" w:rsidRPr="00BA3A56" w:rsidRDefault="005B0B13" w:rsidP="008F370B">
            <w:pPr>
              <w:rPr>
                <w:shd w:val="clear" w:color="auto" w:fill="FFFFFF"/>
              </w:rPr>
            </w:pPr>
            <w:r w:rsidRPr="00BA3A56">
              <w:t>§ 6 lg 1 p 1</w:t>
            </w:r>
          </w:p>
        </w:tc>
        <w:tc>
          <w:tcPr>
            <w:tcW w:w="4114" w:type="dxa"/>
          </w:tcPr>
          <w:p w14:paraId="41F7A541" w14:textId="77777777" w:rsidR="005B0B13" w:rsidRPr="00BA3A56" w:rsidRDefault="005B0B13" w:rsidP="008F370B">
            <w:r w:rsidRPr="00BA3A56">
              <w:rPr>
                <w:shd w:val="clear" w:color="auto" w:fill="FFFFFF"/>
              </w:rPr>
              <w:t>vesikonna piir</w:t>
            </w:r>
          </w:p>
        </w:tc>
        <w:tc>
          <w:tcPr>
            <w:tcW w:w="3827" w:type="dxa"/>
            <w:gridSpan w:val="4"/>
          </w:tcPr>
          <w:p w14:paraId="548B9903" w14:textId="77777777" w:rsidR="005B0B13" w:rsidRPr="00BA3A56" w:rsidRDefault="005B0B13" w:rsidP="008F370B">
            <w:hyperlink r:id="rId39" w:tooltip="https://infoleht.keskkonnainfo.ee/" w:history="1">
              <w:r w:rsidRPr="00BA3A56">
                <w:rPr>
                  <w:rStyle w:val="Hperlink"/>
                  <w:color w:val="auto"/>
                </w:rPr>
                <w:t>EELIS</w:t>
              </w:r>
            </w:hyperlink>
          </w:p>
        </w:tc>
        <w:tc>
          <w:tcPr>
            <w:tcW w:w="3542" w:type="dxa"/>
          </w:tcPr>
          <w:p w14:paraId="0A79DF3C" w14:textId="77777777" w:rsidR="005B0B13" w:rsidRPr="00BA3A56" w:rsidRDefault="005B0B13" w:rsidP="008F370B">
            <w:r w:rsidRPr="00BA3A56">
              <w:t xml:space="preserve">Andmeid uuendab ja avalikustab </w:t>
            </w:r>
            <w:r w:rsidRPr="00BA3A56">
              <w:rPr>
                <w:lang w:eastAsia="et-EE"/>
              </w:rPr>
              <w:t>KAUR</w:t>
            </w:r>
            <w:r w:rsidRPr="00BA3A56">
              <w:t xml:space="preserve"> </w:t>
            </w:r>
          </w:p>
          <w:p w14:paraId="0075BDCB" w14:textId="77777777" w:rsidR="005B0B13" w:rsidRPr="00BA3A56" w:rsidRDefault="005B0B13" w:rsidP="008F370B">
            <w:r w:rsidRPr="00BA3A56">
              <w:t>Maaparandushoiukavas ja veemajanduskavas on kasutusel samad vesikonna piirid.</w:t>
            </w:r>
          </w:p>
        </w:tc>
        <w:tc>
          <w:tcPr>
            <w:tcW w:w="1142" w:type="dxa"/>
          </w:tcPr>
          <w:p w14:paraId="3FFEC2AD" w14:textId="77777777" w:rsidR="005B0B13" w:rsidRPr="00BA3A56" w:rsidRDefault="005B0B13" w:rsidP="008F370B">
            <w:pPr>
              <w:jc w:val="center"/>
            </w:pPr>
            <w:r w:rsidRPr="00BA3A56">
              <w:t>2</w:t>
            </w:r>
          </w:p>
        </w:tc>
      </w:tr>
      <w:tr w:rsidR="005B0B13" w:rsidRPr="00BA3A56" w14:paraId="2D9432DE" w14:textId="1B317170" w:rsidTr="00007DD7">
        <w:tc>
          <w:tcPr>
            <w:tcW w:w="1553" w:type="dxa"/>
          </w:tcPr>
          <w:p w14:paraId="4DDE462F" w14:textId="77777777" w:rsidR="005B0B13" w:rsidRPr="00BA3A56" w:rsidRDefault="005B0B13" w:rsidP="008F370B">
            <w:r w:rsidRPr="00BA3A56">
              <w:t>§ 6 lg 1 p 2</w:t>
            </w:r>
          </w:p>
        </w:tc>
        <w:tc>
          <w:tcPr>
            <w:tcW w:w="4114" w:type="dxa"/>
          </w:tcPr>
          <w:p w14:paraId="633749EC" w14:textId="77777777" w:rsidR="005B0B13" w:rsidRPr="00BA3A56" w:rsidRDefault="005B0B13" w:rsidP="008F370B">
            <w:r w:rsidRPr="00BA3A56">
              <w:t>hoiukava piir</w:t>
            </w:r>
          </w:p>
        </w:tc>
        <w:tc>
          <w:tcPr>
            <w:tcW w:w="3827" w:type="dxa"/>
            <w:gridSpan w:val="4"/>
          </w:tcPr>
          <w:p w14:paraId="037497E0" w14:textId="5BEE6590" w:rsidR="005B0B13" w:rsidRPr="00BA3A56" w:rsidRDefault="006E7D81" w:rsidP="00133B1F">
            <w:pPr>
              <w:rPr>
                <w:shd w:val="clear" w:color="auto" w:fill="FFFFFF"/>
              </w:rPr>
            </w:pPr>
            <w:hyperlink r:id="rId40" w:history="1">
              <w:proofErr w:type="spellStart"/>
              <w:r w:rsidRPr="00BA3A56">
                <w:rPr>
                  <w:rStyle w:val="Hperlink"/>
                </w:rPr>
                <w:t>MaRu</w:t>
              </w:r>
              <w:proofErr w:type="spellEnd"/>
              <w:r w:rsidR="005B0B13" w:rsidRPr="00BA3A56">
                <w:rPr>
                  <w:rStyle w:val="Hperlink"/>
                </w:rPr>
                <w:t xml:space="preserve"> maaparanduse kaardirakendus X-GIS</w:t>
              </w:r>
            </w:hyperlink>
            <w:r w:rsidR="005B0B13" w:rsidRPr="00BA3A56">
              <w:rPr>
                <w:shd w:val="clear" w:color="auto" w:fill="FFFFFF"/>
              </w:rPr>
              <w:t xml:space="preserve"> </w:t>
            </w:r>
          </w:p>
          <w:p w14:paraId="520FC5B8" w14:textId="4867C9AE" w:rsidR="005B0B13" w:rsidRPr="00BA3A56" w:rsidRDefault="005B0B13" w:rsidP="008F370B"/>
        </w:tc>
        <w:tc>
          <w:tcPr>
            <w:tcW w:w="3542" w:type="dxa"/>
          </w:tcPr>
          <w:p w14:paraId="422111D7" w14:textId="63C1EF0A" w:rsidR="005B0B13" w:rsidRPr="00BA3A56" w:rsidRDefault="006E7D81" w:rsidP="008F370B">
            <w:pPr>
              <w:pStyle w:val="Vahedeta"/>
            </w:pPr>
            <w:proofErr w:type="spellStart"/>
            <w:r w:rsidRPr="00BA3A56">
              <w:t>MaRu</w:t>
            </w:r>
            <w:proofErr w:type="spellEnd"/>
            <w:r w:rsidR="005B0B13" w:rsidRPr="00BA3A56">
              <w:t xml:space="preserve"> uuendab andmeid vastavalt vajadusele, vähemalt</w:t>
            </w:r>
            <w:r w:rsidR="00C56C56" w:rsidRPr="00BA3A56">
              <w:t xml:space="preserve"> üks</w:t>
            </w:r>
            <w:r w:rsidR="005B0B13" w:rsidRPr="00BA3A56">
              <w:t xml:space="preserve"> kord kuue aasta jooksul.</w:t>
            </w:r>
          </w:p>
        </w:tc>
        <w:tc>
          <w:tcPr>
            <w:tcW w:w="1142" w:type="dxa"/>
          </w:tcPr>
          <w:p w14:paraId="09B63176" w14:textId="77777777" w:rsidR="005B0B13" w:rsidRPr="00BA3A56" w:rsidRDefault="005B0B13" w:rsidP="008F370B">
            <w:pPr>
              <w:jc w:val="center"/>
            </w:pPr>
            <w:r w:rsidRPr="00BA3A56">
              <w:t>1</w:t>
            </w:r>
          </w:p>
        </w:tc>
      </w:tr>
      <w:tr w:rsidR="005B0B13" w:rsidRPr="00BA3A56" w14:paraId="5D94F702" w14:textId="6117AFC3" w:rsidTr="00007DD7">
        <w:tc>
          <w:tcPr>
            <w:tcW w:w="1553" w:type="dxa"/>
          </w:tcPr>
          <w:p w14:paraId="29702E90" w14:textId="77777777" w:rsidR="005B0B13" w:rsidRPr="00BA3A56" w:rsidRDefault="005B0B13" w:rsidP="008F370B">
            <w:pPr>
              <w:rPr>
                <w:shd w:val="clear" w:color="auto" w:fill="FFFFFF"/>
              </w:rPr>
            </w:pPr>
            <w:r w:rsidRPr="00BA3A56">
              <w:lastRenderedPageBreak/>
              <w:t>§ 6 lg 1 p 3</w:t>
            </w:r>
          </w:p>
        </w:tc>
        <w:tc>
          <w:tcPr>
            <w:tcW w:w="4114" w:type="dxa"/>
          </w:tcPr>
          <w:p w14:paraId="4FB721D4" w14:textId="77777777" w:rsidR="005B0B13" w:rsidRPr="00BA3A56" w:rsidRDefault="005B0B13" w:rsidP="008F370B">
            <w:r w:rsidRPr="00BA3A56">
              <w:rPr>
                <w:shd w:val="clear" w:color="auto" w:fill="FFFFFF"/>
              </w:rPr>
              <w:t>reguleeriv võrk ja riigieesvool.</w:t>
            </w:r>
          </w:p>
        </w:tc>
        <w:tc>
          <w:tcPr>
            <w:tcW w:w="3827" w:type="dxa"/>
            <w:gridSpan w:val="4"/>
          </w:tcPr>
          <w:p w14:paraId="2B037963" w14:textId="1EBD94CA" w:rsidR="005B0B13" w:rsidRPr="00BA3A56" w:rsidRDefault="006E7D81" w:rsidP="00133B1F">
            <w:pPr>
              <w:rPr>
                <w:shd w:val="clear" w:color="auto" w:fill="FFFFFF"/>
              </w:rPr>
            </w:pPr>
            <w:hyperlink r:id="rId41" w:history="1">
              <w:proofErr w:type="spellStart"/>
              <w:r w:rsidRPr="00BA3A56">
                <w:rPr>
                  <w:rStyle w:val="Hperlink"/>
                </w:rPr>
                <w:t>MaRu</w:t>
              </w:r>
              <w:proofErr w:type="spellEnd"/>
              <w:r w:rsidR="005B0B13" w:rsidRPr="00BA3A56">
                <w:rPr>
                  <w:rStyle w:val="Hperlink"/>
                </w:rPr>
                <w:t xml:space="preserve"> maaparanduse kaardirakendus X-GIS</w:t>
              </w:r>
            </w:hyperlink>
            <w:r w:rsidR="005B0B13" w:rsidRPr="00BA3A56">
              <w:rPr>
                <w:shd w:val="clear" w:color="auto" w:fill="FFFFFF"/>
              </w:rPr>
              <w:t xml:space="preserve"> </w:t>
            </w:r>
          </w:p>
          <w:p w14:paraId="03E2E7E3" w14:textId="250B7793" w:rsidR="005B0B13" w:rsidRPr="00BA3A56" w:rsidRDefault="005B0B13" w:rsidP="008F370B"/>
        </w:tc>
        <w:tc>
          <w:tcPr>
            <w:tcW w:w="3542" w:type="dxa"/>
          </w:tcPr>
          <w:p w14:paraId="32E6B214" w14:textId="6A01BD28" w:rsidR="005B0B13" w:rsidRPr="00BA3A56" w:rsidRDefault="006E7D81" w:rsidP="008F370B">
            <w:proofErr w:type="spellStart"/>
            <w:r w:rsidRPr="00BA3A56">
              <w:t>MaRu</w:t>
            </w:r>
            <w:proofErr w:type="spellEnd"/>
            <w:r w:rsidR="005B0B13" w:rsidRPr="00BA3A56">
              <w:t xml:space="preserve"> uuendab andmeid jooksvalt.</w:t>
            </w:r>
          </w:p>
        </w:tc>
        <w:tc>
          <w:tcPr>
            <w:tcW w:w="1142" w:type="dxa"/>
          </w:tcPr>
          <w:p w14:paraId="574A6F19" w14:textId="77777777" w:rsidR="005B0B13" w:rsidRPr="00BA3A56" w:rsidRDefault="005B0B13" w:rsidP="008F370B">
            <w:pPr>
              <w:jc w:val="center"/>
            </w:pPr>
            <w:r w:rsidRPr="00BA3A56">
              <w:t>1</w:t>
            </w:r>
          </w:p>
        </w:tc>
      </w:tr>
      <w:tr w:rsidR="005B0B13" w:rsidRPr="00BA3A56" w14:paraId="114BBE6E" w14:textId="1BEAB751" w:rsidTr="00007DD7">
        <w:tc>
          <w:tcPr>
            <w:tcW w:w="1553" w:type="dxa"/>
          </w:tcPr>
          <w:p w14:paraId="36D4FB44" w14:textId="77777777" w:rsidR="005B0B13" w:rsidRPr="00BA3A56" w:rsidRDefault="005B0B13" w:rsidP="008F370B">
            <w:r w:rsidRPr="00BA3A56">
              <w:t>§ 6 lg 2 p 1</w:t>
            </w:r>
          </w:p>
        </w:tc>
        <w:tc>
          <w:tcPr>
            <w:tcW w:w="4114" w:type="dxa"/>
          </w:tcPr>
          <w:p w14:paraId="23B83CFE" w14:textId="77777777" w:rsidR="005B0B13" w:rsidRPr="00BA3A56" w:rsidRDefault="005B0B13" w:rsidP="008F370B">
            <w:pPr>
              <w:rPr>
                <w:strike/>
              </w:rPr>
            </w:pPr>
            <w:r w:rsidRPr="00BA3A56">
              <w:t>reguleeriv võrk, sealhulgas drenaaži maa-ala;</w:t>
            </w:r>
          </w:p>
        </w:tc>
        <w:tc>
          <w:tcPr>
            <w:tcW w:w="3827" w:type="dxa"/>
            <w:gridSpan w:val="4"/>
          </w:tcPr>
          <w:p w14:paraId="080EE015" w14:textId="5FC29513" w:rsidR="005B0B13" w:rsidRPr="00BA3A56" w:rsidRDefault="006E7D81" w:rsidP="00133B1F">
            <w:pPr>
              <w:rPr>
                <w:shd w:val="clear" w:color="auto" w:fill="FFFFFF"/>
              </w:rPr>
            </w:pPr>
            <w:hyperlink r:id="rId42" w:history="1">
              <w:proofErr w:type="spellStart"/>
              <w:r w:rsidRPr="00BA3A56">
                <w:rPr>
                  <w:rStyle w:val="Hperlink"/>
                </w:rPr>
                <w:t>MaRu</w:t>
              </w:r>
              <w:proofErr w:type="spellEnd"/>
              <w:r w:rsidR="005B0B13" w:rsidRPr="00BA3A56">
                <w:rPr>
                  <w:rStyle w:val="Hperlink"/>
                </w:rPr>
                <w:t xml:space="preserve"> maaparanduse kaardirakendus X-GIS</w:t>
              </w:r>
            </w:hyperlink>
            <w:r w:rsidR="005B0B13" w:rsidRPr="00BA3A56">
              <w:rPr>
                <w:shd w:val="clear" w:color="auto" w:fill="FFFFFF"/>
              </w:rPr>
              <w:t xml:space="preserve"> </w:t>
            </w:r>
          </w:p>
          <w:p w14:paraId="5A5160FB" w14:textId="31D963D1" w:rsidR="005B0B13" w:rsidRPr="00BA3A56" w:rsidRDefault="005B0B13" w:rsidP="008F370B"/>
        </w:tc>
        <w:tc>
          <w:tcPr>
            <w:tcW w:w="3542" w:type="dxa"/>
          </w:tcPr>
          <w:p w14:paraId="7F025CB7" w14:textId="46DDE92C" w:rsidR="005B0B13" w:rsidRPr="00BA3A56" w:rsidRDefault="006E7D81" w:rsidP="008F370B">
            <w:pPr>
              <w:rPr>
                <w:strike/>
              </w:rPr>
            </w:pPr>
            <w:proofErr w:type="spellStart"/>
            <w:r w:rsidRPr="00BA3A56">
              <w:t>MaRu</w:t>
            </w:r>
            <w:proofErr w:type="spellEnd"/>
            <w:r w:rsidR="005B0B13" w:rsidRPr="00BA3A56">
              <w:t xml:space="preserve"> uuendab andmeid jooksvalt.</w:t>
            </w:r>
          </w:p>
        </w:tc>
        <w:tc>
          <w:tcPr>
            <w:tcW w:w="1142" w:type="dxa"/>
          </w:tcPr>
          <w:p w14:paraId="18ABC907" w14:textId="77777777" w:rsidR="005B0B13" w:rsidRPr="00BA3A56" w:rsidRDefault="005B0B13" w:rsidP="008F370B">
            <w:pPr>
              <w:jc w:val="center"/>
            </w:pPr>
            <w:r w:rsidRPr="00BA3A56">
              <w:t>1</w:t>
            </w:r>
          </w:p>
        </w:tc>
      </w:tr>
      <w:tr w:rsidR="005B0B13" w:rsidRPr="00BA3A56" w14:paraId="29107096" w14:textId="4CA40379" w:rsidTr="00007DD7">
        <w:tc>
          <w:tcPr>
            <w:tcW w:w="1553" w:type="dxa"/>
          </w:tcPr>
          <w:p w14:paraId="21D52DDF" w14:textId="77777777" w:rsidR="005B0B13" w:rsidRPr="00BA3A56" w:rsidRDefault="005B0B13" w:rsidP="008F370B">
            <w:r w:rsidRPr="00BA3A56">
              <w:t>§ 6 lg 2 p 2</w:t>
            </w:r>
          </w:p>
        </w:tc>
        <w:tc>
          <w:tcPr>
            <w:tcW w:w="4114" w:type="dxa"/>
          </w:tcPr>
          <w:p w14:paraId="0A4D886D" w14:textId="77777777" w:rsidR="005B0B13" w:rsidRPr="00BA3A56" w:rsidRDefault="005B0B13" w:rsidP="008F370B">
            <w:pPr>
              <w:rPr>
                <w:strike/>
              </w:rPr>
            </w:pPr>
            <w:r w:rsidRPr="00BA3A56">
              <w:t>eesvool;</w:t>
            </w:r>
          </w:p>
        </w:tc>
        <w:tc>
          <w:tcPr>
            <w:tcW w:w="3827" w:type="dxa"/>
            <w:gridSpan w:val="4"/>
          </w:tcPr>
          <w:p w14:paraId="52FFD0A4" w14:textId="4A470CB5" w:rsidR="005B0B13" w:rsidRPr="00BA3A56" w:rsidRDefault="006E7D81" w:rsidP="00133B1F">
            <w:pPr>
              <w:rPr>
                <w:shd w:val="clear" w:color="auto" w:fill="FFFFFF"/>
              </w:rPr>
            </w:pPr>
            <w:hyperlink r:id="rId43" w:history="1">
              <w:proofErr w:type="spellStart"/>
              <w:r w:rsidRPr="00BA3A56">
                <w:rPr>
                  <w:rStyle w:val="Hperlink"/>
                </w:rPr>
                <w:t>MaRu</w:t>
              </w:r>
              <w:proofErr w:type="spellEnd"/>
              <w:r w:rsidR="005B0B13" w:rsidRPr="00BA3A56">
                <w:rPr>
                  <w:rStyle w:val="Hperlink"/>
                </w:rPr>
                <w:t xml:space="preserve"> maaparanduse kaardirakendus X-GIS</w:t>
              </w:r>
            </w:hyperlink>
            <w:r w:rsidR="005B0B13" w:rsidRPr="00BA3A56">
              <w:rPr>
                <w:shd w:val="clear" w:color="auto" w:fill="FFFFFF"/>
              </w:rPr>
              <w:t xml:space="preserve"> </w:t>
            </w:r>
          </w:p>
          <w:p w14:paraId="0F4B2250" w14:textId="0B739D84" w:rsidR="005B0B13" w:rsidRPr="00BA3A56" w:rsidRDefault="005B0B13" w:rsidP="008F370B"/>
        </w:tc>
        <w:tc>
          <w:tcPr>
            <w:tcW w:w="3542" w:type="dxa"/>
          </w:tcPr>
          <w:p w14:paraId="507006DE" w14:textId="22BF5FC9" w:rsidR="005B0B13" w:rsidRPr="00BA3A56" w:rsidRDefault="006E7D81" w:rsidP="008F370B">
            <w:pPr>
              <w:rPr>
                <w:strike/>
              </w:rPr>
            </w:pPr>
            <w:proofErr w:type="spellStart"/>
            <w:r w:rsidRPr="00BA3A56">
              <w:t>MaRu</w:t>
            </w:r>
            <w:proofErr w:type="spellEnd"/>
            <w:r w:rsidR="005B0B13" w:rsidRPr="00BA3A56">
              <w:t xml:space="preserve"> uuendab andmeid jooksvalt.</w:t>
            </w:r>
          </w:p>
        </w:tc>
        <w:tc>
          <w:tcPr>
            <w:tcW w:w="1142" w:type="dxa"/>
          </w:tcPr>
          <w:p w14:paraId="74C44824" w14:textId="77777777" w:rsidR="005B0B13" w:rsidRPr="00BA3A56" w:rsidRDefault="005B0B13" w:rsidP="008F370B">
            <w:pPr>
              <w:jc w:val="center"/>
            </w:pPr>
            <w:r w:rsidRPr="00BA3A56">
              <w:t>1</w:t>
            </w:r>
          </w:p>
        </w:tc>
      </w:tr>
      <w:tr w:rsidR="005B0B13" w:rsidRPr="00BA3A56" w14:paraId="1D42A928" w14:textId="260F92AC" w:rsidTr="00007DD7">
        <w:tc>
          <w:tcPr>
            <w:tcW w:w="1553" w:type="dxa"/>
          </w:tcPr>
          <w:p w14:paraId="76BBE65B" w14:textId="77777777" w:rsidR="005B0B13" w:rsidRPr="00BA3A56" w:rsidRDefault="005B0B13" w:rsidP="008F370B">
            <w:r w:rsidRPr="00BA3A56">
              <w:t>§ 6 lg 2 p 3</w:t>
            </w:r>
          </w:p>
        </w:tc>
        <w:tc>
          <w:tcPr>
            <w:tcW w:w="4114" w:type="dxa"/>
          </w:tcPr>
          <w:p w14:paraId="21813649" w14:textId="77777777" w:rsidR="005B0B13" w:rsidRPr="00BA3A56" w:rsidRDefault="005B0B13" w:rsidP="008F370B">
            <w:pPr>
              <w:rPr>
                <w:strike/>
              </w:rPr>
            </w:pPr>
            <w:r w:rsidRPr="00BA3A56">
              <w:t>riigieesvool;</w:t>
            </w:r>
          </w:p>
        </w:tc>
        <w:tc>
          <w:tcPr>
            <w:tcW w:w="3827" w:type="dxa"/>
            <w:gridSpan w:val="4"/>
          </w:tcPr>
          <w:p w14:paraId="7BD4D05E" w14:textId="22CA684E" w:rsidR="005B0B13" w:rsidRPr="00BA3A56" w:rsidRDefault="006E7D81" w:rsidP="00133B1F">
            <w:pPr>
              <w:rPr>
                <w:shd w:val="clear" w:color="auto" w:fill="FFFFFF"/>
              </w:rPr>
            </w:pPr>
            <w:hyperlink r:id="rId44" w:history="1">
              <w:proofErr w:type="spellStart"/>
              <w:r w:rsidRPr="00BA3A56">
                <w:rPr>
                  <w:rStyle w:val="Hperlink"/>
                </w:rPr>
                <w:t>MaRu</w:t>
              </w:r>
              <w:proofErr w:type="spellEnd"/>
              <w:r w:rsidR="005B0B13" w:rsidRPr="00BA3A56">
                <w:rPr>
                  <w:rStyle w:val="Hperlink"/>
                </w:rPr>
                <w:t xml:space="preserve"> maaparanduse kaardirakendus X-GIS</w:t>
              </w:r>
            </w:hyperlink>
            <w:r w:rsidR="005B0B13" w:rsidRPr="00BA3A56">
              <w:rPr>
                <w:shd w:val="clear" w:color="auto" w:fill="FFFFFF"/>
              </w:rPr>
              <w:t xml:space="preserve"> </w:t>
            </w:r>
          </w:p>
          <w:p w14:paraId="721327E4" w14:textId="7DF059F1" w:rsidR="005B0B13" w:rsidRPr="00BA3A56" w:rsidRDefault="005B0B13" w:rsidP="008F370B"/>
        </w:tc>
        <w:tc>
          <w:tcPr>
            <w:tcW w:w="3542" w:type="dxa"/>
          </w:tcPr>
          <w:p w14:paraId="63EE5B6C" w14:textId="4A103A59" w:rsidR="005B0B13" w:rsidRPr="00BA3A56" w:rsidRDefault="006E7D81" w:rsidP="008F370B">
            <w:pPr>
              <w:rPr>
                <w:strike/>
              </w:rPr>
            </w:pPr>
            <w:proofErr w:type="spellStart"/>
            <w:r w:rsidRPr="00BA3A56">
              <w:t>MaRu</w:t>
            </w:r>
            <w:proofErr w:type="spellEnd"/>
            <w:r w:rsidR="005B0B13" w:rsidRPr="00BA3A56">
              <w:t xml:space="preserve"> uuendab andmeid jooksvalt.</w:t>
            </w:r>
          </w:p>
        </w:tc>
        <w:tc>
          <w:tcPr>
            <w:tcW w:w="1142" w:type="dxa"/>
          </w:tcPr>
          <w:p w14:paraId="4A363957" w14:textId="77777777" w:rsidR="005B0B13" w:rsidRPr="00BA3A56" w:rsidRDefault="005B0B13" w:rsidP="008F370B">
            <w:pPr>
              <w:jc w:val="center"/>
            </w:pPr>
            <w:r w:rsidRPr="00BA3A56">
              <w:t>1</w:t>
            </w:r>
          </w:p>
        </w:tc>
      </w:tr>
      <w:tr w:rsidR="005B0B13" w:rsidRPr="00BA3A56" w14:paraId="1128C6DD" w14:textId="33F157D5" w:rsidTr="00007DD7">
        <w:tc>
          <w:tcPr>
            <w:tcW w:w="1553" w:type="dxa"/>
          </w:tcPr>
          <w:p w14:paraId="21602240" w14:textId="77777777" w:rsidR="005B0B13" w:rsidRPr="00BA3A56" w:rsidRDefault="005B0B13" w:rsidP="008F370B">
            <w:r w:rsidRPr="00BA3A56">
              <w:t>§ 6 lg 2 p 4</w:t>
            </w:r>
          </w:p>
        </w:tc>
        <w:tc>
          <w:tcPr>
            <w:tcW w:w="4114" w:type="dxa"/>
          </w:tcPr>
          <w:p w14:paraId="000EA601" w14:textId="77777777" w:rsidR="005B0B13" w:rsidRPr="00BA3A56" w:rsidRDefault="005B0B13" w:rsidP="008F370B">
            <w:r w:rsidRPr="00BA3A56">
              <w:t>muu oluline maaparandusehitis, sealhulgas polder, veerežiimi kahepoolse reguleerimise võrk, niisutussüsteem;</w:t>
            </w:r>
          </w:p>
        </w:tc>
        <w:tc>
          <w:tcPr>
            <w:tcW w:w="3827" w:type="dxa"/>
            <w:gridSpan w:val="4"/>
          </w:tcPr>
          <w:p w14:paraId="29F386C1" w14:textId="6B9B4325" w:rsidR="005B0B13" w:rsidRPr="00BA3A56" w:rsidRDefault="006E7D81" w:rsidP="00133B1F">
            <w:pPr>
              <w:rPr>
                <w:shd w:val="clear" w:color="auto" w:fill="FFFFFF"/>
              </w:rPr>
            </w:pPr>
            <w:hyperlink r:id="rId45" w:history="1">
              <w:proofErr w:type="spellStart"/>
              <w:r w:rsidRPr="00BA3A56">
                <w:rPr>
                  <w:rStyle w:val="Hperlink"/>
                </w:rPr>
                <w:t>MaRu</w:t>
              </w:r>
              <w:proofErr w:type="spellEnd"/>
              <w:r w:rsidR="005B0B13" w:rsidRPr="00BA3A56">
                <w:rPr>
                  <w:rStyle w:val="Hperlink"/>
                </w:rPr>
                <w:t xml:space="preserve"> maaparanduse kaardirakendus X-GIS</w:t>
              </w:r>
            </w:hyperlink>
            <w:r w:rsidR="005B0B13" w:rsidRPr="00BA3A56">
              <w:rPr>
                <w:shd w:val="clear" w:color="auto" w:fill="FFFFFF"/>
              </w:rPr>
              <w:t xml:space="preserve"> </w:t>
            </w:r>
          </w:p>
          <w:p w14:paraId="0C643D0F" w14:textId="77777777" w:rsidR="005B0B13" w:rsidRPr="00BA3A56" w:rsidRDefault="005B0B13" w:rsidP="008F370B"/>
        </w:tc>
        <w:tc>
          <w:tcPr>
            <w:tcW w:w="3542" w:type="dxa"/>
          </w:tcPr>
          <w:p w14:paraId="7C872450" w14:textId="3E6BC1FA" w:rsidR="005B0B13" w:rsidRPr="00BA3A56" w:rsidRDefault="006E7D81" w:rsidP="008F370B">
            <w:proofErr w:type="spellStart"/>
            <w:r w:rsidRPr="00BA3A56">
              <w:t>MaRu</w:t>
            </w:r>
            <w:proofErr w:type="spellEnd"/>
            <w:r w:rsidR="005B0B13" w:rsidRPr="00BA3A56">
              <w:t xml:space="preserve"> uuendab andmeid jooksvalt.</w:t>
            </w:r>
          </w:p>
        </w:tc>
        <w:tc>
          <w:tcPr>
            <w:tcW w:w="1142" w:type="dxa"/>
          </w:tcPr>
          <w:p w14:paraId="67891648" w14:textId="77777777" w:rsidR="005B0B13" w:rsidRPr="00BA3A56" w:rsidRDefault="005B0B13" w:rsidP="008F370B">
            <w:pPr>
              <w:jc w:val="center"/>
            </w:pPr>
            <w:r w:rsidRPr="00BA3A56">
              <w:t>1</w:t>
            </w:r>
          </w:p>
        </w:tc>
      </w:tr>
      <w:tr w:rsidR="005B0B13" w:rsidRPr="00BA3A56" w14:paraId="64E37E7D" w14:textId="1EC2F84F" w:rsidTr="00007DD7">
        <w:tc>
          <w:tcPr>
            <w:tcW w:w="1553" w:type="dxa"/>
          </w:tcPr>
          <w:p w14:paraId="6461C5AE" w14:textId="77777777" w:rsidR="005B0B13" w:rsidRPr="00BA3A56" w:rsidRDefault="005B0B13" w:rsidP="008F370B">
            <w:r w:rsidRPr="00BA3A56">
              <w:t>§ 6 lg 2 p 5</w:t>
            </w:r>
          </w:p>
        </w:tc>
        <w:tc>
          <w:tcPr>
            <w:tcW w:w="4114" w:type="dxa"/>
          </w:tcPr>
          <w:p w14:paraId="15E9834C" w14:textId="77777777" w:rsidR="005B0B13" w:rsidRPr="00BA3A56" w:rsidRDefault="005B0B13" w:rsidP="008F370B">
            <w:r w:rsidRPr="00BA3A56">
              <w:t>maaparandusühistu tegevuspiirkond;</w:t>
            </w:r>
          </w:p>
        </w:tc>
        <w:tc>
          <w:tcPr>
            <w:tcW w:w="3827" w:type="dxa"/>
            <w:gridSpan w:val="4"/>
          </w:tcPr>
          <w:p w14:paraId="15F135E5" w14:textId="46FD5E13" w:rsidR="005B0B13" w:rsidRPr="00BA3A56" w:rsidRDefault="006E7D81" w:rsidP="00133B1F">
            <w:pPr>
              <w:rPr>
                <w:shd w:val="clear" w:color="auto" w:fill="FFFFFF"/>
              </w:rPr>
            </w:pPr>
            <w:hyperlink r:id="rId46" w:history="1">
              <w:proofErr w:type="spellStart"/>
              <w:r w:rsidRPr="00BA3A56">
                <w:rPr>
                  <w:rStyle w:val="Hperlink"/>
                </w:rPr>
                <w:t>MaRu</w:t>
              </w:r>
              <w:proofErr w:type="spellEnd"/>
              <w:r w:rsidR="005B0B13" w:rsidRPr="00BA3A56">
                <w:rPr>
                  <w:rStyle w:val="Hperlink"/>
                </w:rPr>
                <w:t xml:space="preserve"> maaparanduse kaardirakendus X-GIS</w:t>
              </w:r>
            </w:hyperlink>
            <w:r w:rsidR="005B0B13" w:rsidRPr="00BA3A56">
              <w:rPr>
                <w:shd w:val="clear" w:color="auto" w:fill="FFFFFF"/>
              </w:rPr>
              <w:t xml:space="preserve"> </w:t>
            </w:r>
          </w:p>
          <w:p w14:paraId="602C126D" w14:textId="1C875FCD" w:rsidR="005B0B13" w:rsidRPr="00BA3A56" w:rsidRDefault="005B0B13" w:rsidP="008F370B">
            <w:pPr>
              <w:pStyle w:val="Vahedeta"/>
            </w:pPr>
          </w:p>
        </w:tc>
        <w:tc>
          <w:tcPr>
            <w:tcW w:w="3542" w:type="dxa"/>
          </w:tcPr>
          <w:p w14:paraId="15CBC80D" w14:textId="010ED8F8" w:rsidR="005B0B13" w:rsidRPr="00BA3A56" w:rsidRDefault="006E7D81" w:rsidP="008F370B">
            <w:proofErr w:type="spellStart"/>
            <w:r w:rsidRPr="00BA3A56">
              <w:t>MaRu</w:t>
            </w:r>
            <w:proofErr w:type="spellEnd"/>
            <w:r w:rsidR="005B0B13" w:rsidRPr="00BA3A56">
              <w:t xml:space="preserve"> uuendab andmeid jooksvalt.</w:t>
            </w:r>
          </w:p>
        </w:tc>
        <w:tc>
          <w:tcPr>
            <w:tcW w:w="1142" w:type="dxa"/>
          </w:tcPr>
          <w:p w14:paraId="45C65624" w14:textId="77777777" w:rsidR="005B0B13" w:rsidRPr="00BA3A56" w:rsidRDefault="005B0B13" w:rsidP="008F370B">
            <w:pPr>
              <w:jc w:val="center"/>
            </w:pPr>
            <w:r w:rsidRPr="00BA3A56">
              <w:t>1</w:t>
            </w:r>
          </w:p>
        </w:tc>
      </w:tr>
      <w:tr w:rsidR="005B0B13" w:rsidRPr="00BA3A56" w14:paraId="14EF2112" w14:textId="17F05510" w:rsidTr="00007DD7">
        <w:tc>
          <w:tcPr>
            <w:tcW w:w="1553" w:type="dxa"/>
          </w:tcPr>
          <w:p w14:paraId="06787255" w14:textId="77777777" w:rsidR="005B0B13" w:rsidRPr="00BA3A56" w:rsidRDefault="005B0B13" w:rsidP="008F370B">
            <w:r w:rsidRPr="00BA3A56">
              <w:t>§ 6 lg 2 p 6</w:t>
            </w:r>
          </w:p>
        </w:tc>
        <w:tc>
          <w:tcPr>
            <w:tcW w:w="4114" w:type="dxa"/>
          </w:tcPr>
          <w:p w14:paraId="55C6D017" w14:textId="77777777" w:rsidR="005B0B13" w:rsidRPr="00BA3A56" w:rsidRDefault="005B0B13" w:rsidP="008F370B">
            <w:r w:rsidRPr="00BA3A56">
              <w:t xml:space="preserve">maaparandusühistu poolt ühiselt hoitav </w:t>
            </w:r>
            <w:proofErr w:type="spellStart"/>
            <w:r w:rsidRPr="00BA3A56">
              <w:t>ühiseesvool</w:t>
            </w:r>
            <w:proofErr w:type="spellEnd"/>
            <w:r w:rsidRPr="00BA3A56">
              <w:t>;</w:t>
            </w:r>
          </w:p>
        </w:tc>
        <w:tc>
          <w:tcPr>
            <w:tcW w:w="3827" w:type="dxa"/>
            <w:gridSpan w:val="4"/>
          </w:tcPr>
          <w:p w14:paraId="3B48D6E9" w14:textId="31A6624F" w:rsidR="005B0B13" w:rsidRPr="00BA3A56" w:rsidRDefault="006E7D81" w:rsidP="00133B1F">
            <w:pPr>
              <w:rPr>
                <w:shd w:val="clear" w:color="auto" w:fill="FFFFFF"/>
              </w:rPr>
            </w:pPr>
            <w:hyperlink r:id="rId47" w:history="1">
              <w:proofErr w:type="spellStart"/>
              <w:r w:rsidRPr="00BA3A56">
                <w:rPr>
                  <w:rStyle w:val="Hperlink"/>
                </w:rPr>
                <w:t>MaRu</w:t>
              </w:r>
              <w:proofErr w:type="spellEnd"/>
              <w:r w:rsidR="005B0B13" w:rsidRPr="00BA3A56">
                <w:rPr>
                  <w:rStyle w:val="Hperlink"/>
                </w:rPr>
                <w:t xml:space="preserve"> maaparanduse kaardirakendus X-GIS</w:t>
              </w:r>
            </w:hyperlink>
            <w:r w:rsidR="005B0B13" w:rsidRPr="00BA3A56">
              <w:rPr>
                <w:shd w:val="clear" w:color="auto" w:fill="FFFFFF"/>
              </w:rPr>
              <w:t xml:space="preserve"> </w:t>
            </w:r>
          </w:p>
          <w:p w14:paraId="2B61824E" w14:textId="77777777" w:rsidR="005B0B13" w:rsidRPr="00BA3A56" w:rsidRDefault="005B0B13" w:rsidP="008F370B">
            <w:pPr>
              <w:rPr>
                <w:u w:val="single"/>
                <w:shd w:val="clear" w:color="auto" w:fill="FFFFFF"/>
              </w:rPr>
            </w:pPr>
          </w:p>
        </w:tc>
        <w:tc>
          <w:tcPr>
            <w:tcW w:w="3542" w:type="dxa"/>
          </w:tcPr>
          <w:p w14:paraId="56D0AB99" w14:textId="57163DBA" w:rsidR="005B0B13" w:rsidRPr="00BA3A56" w:rsidRDefault="006E7D81" w:rsidP="008F370B">
            <w:proofErr w:type="spellStart"/>
            <w:r w:rsidRPr="00BA3A56">
              <w:t>MaRu</w:t>
            </w:r>
            <w:proofErr w:type="spellEnd"/>
            <w:r w:rsidR="005B0B13" w:rsidRPr="00BA3A56">
              <w:t xml:space="preserve"> uuendab andmeid jooksvalt.</w:t>
            </w:r>
          </w:p>
        </w:tc>
        <w:tc>
          <w:tcPr>
            <w:tcW w:w="1142" w:type="dxa"/>
          </w:tcPr>
          <w:p w14:paraId="1E53EE71" w14:textId="77777777" w:rsidR="005B0B13" w:rsidRPr="00BA3A56" w:rsidRDefault="005B0B13" w:rsidP="008F370B">
            <w:pPr>
              <w:jc w:val="center"/>
            </w:pPr>
            <w:r w:rsidRPr="00BA3A56">
              <w:t>1</w:t>
            </w:r>
          </w:p>
        </w:tc>
      </w:tr>
      <w:tr w:rsidR="005B0B13" w:rsidRPr="00BA3A56" w14:paraId="2999DAB7" w14:textId="396CDC35" w:rsidTr="00007DD7">
        <w:tc>
          <w:tcPr>
            <w:tcW w:w="1553" w:type="dxa"/>
          </w:tcPr>
          <w:p w14:paraId="34D475F9" w14:textId="77777777" w:rsidR="005B0B13" w:rsidRPr="00BA3A56" w:rsidRDefault="005B0B13" w:rsidP="008F370B">
            <w:r w:rsidRPr="00BA3A56">
              <w:t>§ 6 lg 2 p 7</w:t>
            </w:r>
          </w:p>
        </w:tc>
        <w:tc>
          <w:tcPr>
            <w:tcW w:w="4114" w:type="dxa"/>
          </w:tcPr>
          <w:p w14:paraId="55BEA168" w14:textId="77777777" w:rsidR="005B0B13" w:rsidRPr="00BA3A56" w:rsidRDefault="005B0B13" w:rsidP="008F370B">
            <w:r w:rsidRPr="00BA3A56">
              <w:t>drenaažiga kuivendatud sügav madalsoo ja peenliivane maa-ala;</w:t>
            </w:r>
          </w:p>
        </w:tc>
        <w:tc>
          <w:tcPr>
            <w:tcW w:w="3827" w:type="dxa"/>
            <w:gridSpan w:val="4"/>
          </w:tcPr>
          <w:p w14:paraId="621FBFE0" w14:textId="0B4AE36D" w:rsidR="005B0B13" w:rsidRPr="00BA3A56" w:rsidRDefault="006E7D81" w:rsidP="00133B1F">
            <w:pPr>
              <w:rPr>
                <w:shd w:val="clear" w:color="auto" w:fill="FFFFFF"/>
              </w:rPr>
            </w:pPr>
            <w:hyperlink r:id="rId48" w:history="1">
              <w:proofErr w:type="spellStart"/>
              <w:r w:rsidRPr="00BA3A56">
                <w:rPr>
                  <w:rStyle w:val="Hperlink"/>
                </w:rPr>
                <w:t>MaRu</w:t>
              </w:r>
              <w:proofErr w:type="spellEnd"/>
              <w:r w:rsidR="005B0B13" w:rsidRPr="00BA3A56">
                <w:rPr>
                  <w:rStyle w:val="Hperlink"/>
                </w:rPr>
                <w:t xml:space="preserve"> maaparanduse kaardirakendus X-GIS</w:t>
              </w:r>
            </w:hyperlink>
            <w:r w:rsidR="005B0B13" w:rsidRPr="00BA3A56">
              <w:rPr>
                <w:shd w:val="clear" w:color="auto" w:fill="FFFFFF"/>
              </w:rPr>
              <w:t xml:space="preserve"> </w:t>
            </w:r>
          </w:p>
          <w:p w14:paraId="5A658DFA" w14:textId="77777777" w:rsidR="005B0B13" w:rsidRPr="00BA3A56" w:rsidRDefault="005B0B13" w:rsidP="008F370B">
            <w:pPr>
              <w:rPr>
                <w:u w:val="single"/>
                <w:shd w:val="clear" w:color="auto" w:fill="FFFFFF"/>
              </w:rPr>
            </w:pPr>
          </w:p>
        </w:tc>
        <w:tc>
          <w:tcPr>
            <w:tcW w:w="3542" w:type="dxa"/>
          </w:tcPr>
          <w:p w14:paraId="05049953" w14:textId="21FC4533" w:rsidR="005B0B13" w:rsidRPr="00BA3A56" w:rsidRDefault="006E7D81" w:rsidP="008F370B">
            <w:proofErr w:type="spellStart"/>
            <w:r w:rsidRPr="00BA3A56">
              <w:t>MaRu</w:t>
            </w:r>
            <w:proofErr w:type="spellEnd"/>
            <w:r w:rsidR="005B0B13" w:rsidRPr="00BA3A56">
              <w:t xml:space="preserve"> uuendab andmeid vastavalt vajadusele, vähemalt </w:t>
            </w:r>
            <w:r w:rsidR="00C56C56" w:rsidRPr="00BA3A56">
              <w:t>üks</w:t>
            </w:r>
            <w:r w:rsidR="005B0B13" w:rsidRPr="00BA3A56">
              <w:t xml:space="preserve"> kord kuue aasta jooksul.</w:t>
            </w:r>
          </w:p>
        </w:tc>
        <w:tc>
          <w:tcPr>
            <w:tcW w:w="1142" w:type="dxa"/>
          </w:tcPr>
          <w:p w14:paraId="1C7AAF0A" w14:textId="77777777" w:rsidR="005B0B13" w:rsidRPr="00BA3A56" w:rsidRDefault="005B0B13" w:rsidP="008F370B">
            <w:pPr>
              <w:jc w:val="center"/>
            </w:pPr>
            <w:r w:rsidRPr="00BA3A56">
              <w:t>1</w:t>
            </w:r>
          </w:p>
        </w:tc>
      </w:tr>
      <w:tr w:rsidR="005B0B13" w:rsidRPr="00BA3A56" w14:paraId="4013A756" w14:textId="5B5C6010" w:rsidTr="00007DD7">
        <w:tc>
          <w:tcPr>
            <w:tcW w:w="1553" w:type="dxa"/>
          </w:tcPr>
          <w:p w14:paraId="0E686E48" w14:textId="77777777" w:rsidR="005B0B13" w:rsidRPr="00BA3A56" w:rsidRDefault="005B0B13" w:rsidP="008F370B">
            <w:r w:rsidRPr="00BA3A56">
              <w:t>§ 6 lg 2 p 8</w:t>
            </w:r>
          </w:p>
        </w:tc>
        <w:tc>
          <w:tcPr>
            <w:tcW w:w="4114" w:type="dxa"/>
          </w:tcPr>
          <w:p w14:paraId="575B84CA" w14:textId="77777777" w:rsidR="005B0B13" w:rsidRPr="00BA3A56" w:rsidRDefault="005B0B13" w:rsidP="008F370B">
            <w:r w:rsidRPr="00BA3A56">
              <w:t>maaparandussüsteemi maa-ala tegelik kasutamine ja soovitatav kasutamine;</w:t>
            </w:r>
          </w:p>
        </w:tc>
        <w:tc>
          <w:tcPr>
            <w:tcW w:w="3827" w:type="dxa"/>
            <w:gridSpan w:val="4"/>
          </w:tcPr>
          <w:p w14:paraId="6D0221E8" w14:textId="77777777" w:rsidR="005B0B13" w:rsidRPr="00BA3A56" w:rsidRDefault="005B0B13" w:rsidP="008F370B">
            <w:pPr>
              <w:rPr>
                <w:lang w:eastAsia="et-EE"/>
              </w:rPr>
            </w:pPr>
            <w:hyperlink r:id="rId49" w:tooltip="https://kls.pria.ee/kaart/" w:history="1">
              <w:r w:rsidRPr="00BA3A56">
                <w:rPr>
                  <w:rStyle w:val="Hperlink"/>
                  <w:color w:val="auto"/>
                  <w:lang w:eastAsia="et-EE"/>
                </w:rPr>
                <w:t>PRIA kaardirakendus</w:t>
              </w:r>
            </w:hyperlink>
          </w:p>
          <w:p w14:paraId="4FE998BE" w14:textId="46D6DBC6" w:rsidR="005B0B13" w:rsidRPr="00BA3A56" w:rsidRDefault="006E7D81" w:rsidP="00133B1F">
            <w:pPr>
              <w:rPr>
                <w:shd w:val="clear" w:color="auto" w:fill="FFFFFF"/>
              </w:rPr>
            </w:pPr>
            <w:hyperlink r:id="rId50" w:history="1">
              <w:proofErr w:type="spellStart"/>
              <w:r w:rsidRPr="00BA3A56">
                <w:rPr>
                  <w:rStyle w:val="Hperlink"/>
                </w:rPr>
                <w:t>MaRu</w:t>
              </w:r>
              <w:proofErr w:type="spellEnd"/>
              <w:r w:rsidR="005B0B13" w:rsidRPr="00BA3A56">
                <w:rPr>
                  <w:rStyle w:val="Hperlink"/>
                </w:rPr>
                <w:t xml:space="preserve"> maaparanduse kaardirakendus X-GIS</w:t>
              </w:r>
            </w:hyperlink>
            <w:r w:rsidR="005B0B13" w:rsidRPr="00BA3A56">
              <w:rPr>
                <w:shd w:val="clear" w:color="auto" w:fill="FFFFFF"/>
              </w:rPr>
              <w:t xml:space="preserve"> </w:t>
            </w:r>
          </w:p>
          <w:p w14:paraId="05DBAA09" w14:textId="1DD46B35" w:rsidR="005B0B13" w:rsidRPr="00BA3A56" w:rsidRDefault="005B0B13" w:rsidP="008F370B"/>
        </w:tc>
        <w:tc>
          <w:tcPr>
            <w:tcW w:w="3542" w:type="dxa"/>
          </w:tcPr>
          <w:p w14:paraId="5716CC59" w14:textId="3BBA1F56" w:rsidR="005B0B13" w:rsidRPr="00BA3A56" w:rsidRDefault="006E7D81" w:rsidP="008F370B">
            <w:proofErr w:type="spellStart"/>
            <w:r w:rsidRPr="00BA3A56">
              <w:t>MaRu</w:t>
            </w:r>
            <w:proofErr w:type="spellEnd"/>
            <w:r w:rsidR="005B0B13" w:rsidRPr="00BA3A56">
              <w:t xml:space="preserve"> andmeid ei uuenda ega avalikusta.</w:t>
            </w:r>
          </w:p>
        </w:tc>
        <w:tc>
          <w:tcPr>
            <w:tcW w:w="1142" w:type="dxa"/>
          </w:tcPr>
          <w:p w14:paraId="20AA4B33" w14:textId="77777777" w:rsidR="005B0B13" w:rsidRPr="00BA3A56" w:rsidRDefault="005B0B13" w:rsidP="008F370B">
            <w:pPr>
              <w:jc w:val="center"/>
            </w:pPr>
            <w:r w:rsidRPr="00BA3A56">
              <w:t>3</w:t>
            </w:r>
          </w:p>
        </w:tc>
      </w:tr>
      <w:tr w:rsidR="005B0B13" w:rsidRPr="00BA3A56" w14:paraId="1F3A43FB" w14:textId="21DFB512" w:rsidTr="00007DD7">
        <w:tc>
          <w:tcPr>
            <w:tcW w:w="1553" w:type="dxa"/>
          </w:tcPr>
          <w:p w14:paraId="4D0776D7" w14:textId="77777777" w:rsidR="005B0B13" w:rsidRPr="00BA3A56" w:rsidRDefault="005B0B13" w:rsidP="008F370B">
            <w:r w:rsidRPr="00BA3A56">
              <w:t>§ 6 lg 2 p 9</w:t>
            </w:r>
          </w:p>
        </w:tc>
        <w:tc>
          <w:tcPr>
            <w:tcW w:w="4114" w:type="dxa"/>
          </w:tcPr>
          <w:p w14:paraId="326705D3" w14:textId="77777777" w:rsidR="005B0B13" w:rsidRPr="00BA3A56" w:rsidRDefault="005B0B13" w:rsidP="008F370B">
            <w:r w:rsidRPr="00BA3A56">
              <w:t>riigieesvoolu seisund maaparandushoiu vajadusest lähtuvalt;</w:t>
            </w:r>
          </w:p>
        </w:tc>
        <w:tc>
          <w:tcPr>
            <w:tcW w:w="3827" w:type="dxa"/>
            <w:gridSpan w:val="4"/>
          </w:tcPr>
          <w:p w14:paraId="29BC26AA" w14:textId="6E50E900" w:rsidR="005B0B13" w:rsidRPr="00BA3A56" w:rsidRDefault="006E7D81" w:rsidP="00133B1F">
            <w:pPr>
              <w:rPr>
                <w:shd w:val="clear" w:color="auto" w:fill="FFFFFF"/>
              </w:rPr>
            </w:pPr>
            <w:hyperlink r:id="rId51" w:history="1">
              <w:proofErr w:type="spellStart"/>
              <w:r w:rsidRPr="00BA3A56">
                <w:rPr>
                  <w:rStyle w:val="Hperlink"/>
                </w:rPr>
                <w:t>MaRu</w:t>
              </w:r>
              <w:proofErr w:type="spellEnd"/>
              <w:r w:rsidR="005B0B13" w:rsidRPr="00BA3A56">
                <w:rPr>
                  <w:rStyle w:val="Hperlink"/>
                </w:rPr>
                <w:t xml:space="preserve"> maaparanduse kaardirakendus X-GIS</w:t>
              </w:r>
            </w:hyperlink>
            <w:r w:rsidR="005B0B13" w:rsidRPr="00BA3A56">
              <w:rPr>
                <w:shd w:val="clear" w:color="auto" w:fill="FFFFFF"/>
              </w:rPr>
              <w:t xml:space="preserve"> </w:t>
            </w:r>
          </w:p>
          <w:p w14:paraId="6FAB63F4" w14:textId="77777777" w:rsidR="005B0B13" w:rsidRPr="00BA3A56" w:rsidRDefault="005B0B13" w:rsidP="008F370B"/>
        </w:tc>
        <w:tc>
          <w:tcPr>
            <w:tcW w:w="3542" w:type="dxa"/>
          </w:tcPr>
          <w:p w14:paraId="1D267689" w14:textId="65F784F3" w:rsidR="005B0B13" w:rsidRPr="00BA3A56" w:rsidRDefault="006E7D81" w:rsidP="008F370B">
            <w:pPr>
              <w:rPr>
                <w:lang w:eastAsia="et-EE"/>
              </w:rPr>
            </w:pPr>
            <w:proofErr w:type="spellStart"/>
            <w:r w:rsidRPr="00BA3A56">
              <w:t>MaRu</w:t>
            </w:r>
            <w:proofErr w:type="spellEnd"/>
            <w:r w:rsidR="005B0B13" w:rsidRPr="00BA3A56">
              <w:rPr>
                <w:lang w:eastAsia="et-EE"/>
              </w:rPr>
              <w:t xml:space="preserve"> hindab riigieesvoolu seisundeid vähemalt </w:t>
            </w:r>
            <w:r w:rsidR="00C56C56" w:rsidRPr="00BA3A56">
              <w:rPr>
                <w:lang w:eastAsia="et-EE"/>
              </w:rPr>
              <w:t>üks</w:t>
            </w:r>
            <w:r w:rsidR="005B0B13" w:rsidRPr="00BA3A56">
              <w:rPr>
                <w:lang w:eastAsia="et-EE"/>
              </w:rPr>
              <w:t xml:space="preserve"> kord kuue aasta jooksul; </w:t>
            </w:r>
          </w:p>
          <w:p w14:paraId="679E3903" w14:textId="63B44CCB" w:rsidR="005B0B13" w:rsidRPr="00BA3A56" w:rsidRDefault="005B0B13" w:rsidP="008F370B">
            <w:r w:rsidRPr="00BA3A56">
              <w:rPr>
                <w:lang w:eastAsia="et-EE"/>
              </w:rPr>
              <w:t>Andmed uuendatakse vajadusel kord aastas.</w:t>
            </w:r>
          </w:p>
        </w:tc>
        <w:tc>
          <w:tcPr>
            <w:tcW w:w="1142" w:type="dxa"/>
          </w:tcPr>
          <w:p w14:paraId="3BFE20BA" w14:textId="77777777" w:rsidR="005B0B13" w:rsidRPr="00BA3A56" w:rsidRDefault="005B0B13" w:rsidP="008F370B">
            <w:pPr>
              <w:jc w:val="center"/>
            </w:pPr>
            <w:r w:rsidRPr="00BA3A56">
              <w:t>1</w:t>
            </w:r>
          </w:p>
        </w:tc>
      </w:tr>
      <w:tr w:rsidR="005B0B13" w:rsidRPr="00BA3A56" w14:paraId="1C191B0E" w14:textId="7DA8D69F" w:rsidTr="00007DD7">
        <w:tc>
          <w:tcPr>
            <w:tcW w:w="1553" w:type="dxa"/>
          </w:tcPr>
          <w:p w14:paraId="194EC7CE" w14:textId="77777777" w:rsidR="005B0B13" w:rsidRPr="00BA3A56" w:rsidRDefault="005B0B13" w:rsidP="008F370B">
            <w:r w:rsidRPr="00BA3A56">
              <w:t>§ 6 lg 2 p 10</w:t>
            </w:r>
          </w:p>
        </w:tc>
        <w:tc>
          <w:tcPr>
            <w:tcW w:w="4114" w:type="dxa"/>
          </w:tcPr>
          <w:p w14:paraId="7E53F895" w14:textId="77777777" w:rsidR="005B0B13" w:rsidRPr="00BA3A56" w:rsidRDefault="005B0B13" w:rsidP="008F370B">
            <w:r w:rsidRPr="00BA3A56">
              <w:t>üleujutusohtlik maaparandussüsteemi maa-ala;</w:t>
            </w:r>
          </w:p>
        </w:tc>
        <w:tc>
          <w:tcPr>
            <w:tcW w:w="3827" w:type="dxa"/>
            <w:gridSpan w:val="4"/>
          </w:tcPr>
          <w:p w14:paraId="767468A8" w14:textId="77777777" w:rsidR="005B0B13" w:rsidRPr="00BA3A56" w:rsidRDefault="005B0B13" w:rsidP="008F370B">
            <w:pPr>
              <w:rPr>
                <w:u w:val="single"/>
                <w:shd w:val="clear" w:color="auto" w:fill="FFFFFF"/>
              </w:rPr>
            </w:pPr>
            <w:r w:rsidRPr="00BA3A56">
              <w:rPr>
                <w:lang w:eastAsia="et-EE"/>
              </w:rPr>
              <w:t>Senised andmed ei ole asjakohased ja tuginevad vanale hinnangule ning neid ei ajakohastata. Seetõttu ei ole andmete kaardil avaldamine vajalik.</w:t>
            </w:r>
          </w:p>
        </w:tc>
        <w:tc>
          <w:tcPr>
            <w:tcW w:w="3542" w:type="dxa"/>
          </w:tcPr>
          <w:p w14:paraId="6ADFF109" w14:textId="0C70B831" w:rsidR="005B0B13" w:rsidRPr="00BA3A56" w:rsidRDefault="006E7D81" w:rsidP="008F370B">
            <w:proofErr w:type="spellStart"/>
            <w:r w:rsidRPr="00BA3A56">
              <w:t>MaRu</w:t>
            </w:r>
            <w:proofErr w:type="spellEnd"/>
            <w:r w:rsidR="005B0B13" w:rsidRPr="00BA3A56">
              <w:t xml:space="preserve"> andmeid ei uuenda ega avalikusta.</w:t>
            </w:r>
          </w:p>
        </w:tc>
        <w:tc>
          <w:tcPr>
            <w:tcW w:w="1142" w:type="dxa"/>
          </w:tcPr>
          <w:p w14:paraId="2C2ED7CA" w14:textId="77777777" w:rsidR="005B0B13" w:rsidRPr="00BA3A56" w:rsidRDefault="005B0B13" w:rsidP="008F370B">
            <w:pPr>
              <w:jc w:val="center"/>
            </w:pPr>
            <w:r w:rsidRPr="00BA3A56">
              <w:t>3</w:t>
            </w:r>
          </w:p>
        </w:tc>
      </w:tr>
      <w:tr w:rsidR="005B0B13" w:rsidRPr="00BA3A56" w14:paraId="780854BC" w14:textId="3727AE96" w:rsidTr="00007DD7">
        <w:tc>
          <w:tcPr>
            <w:tcW w:w="1553" w:type="dxa"/>
          </w:tcPr>
          <w:p w14:paraId="0A2FA42F" w14:textId="77777777" w:rsidR="005B0B13" w:rsidRPr="00BA3A56" w:rsidRDefault="005B0B13" w:rsidP="008F370B">
            <w:r w:rsidRPr="00BA3A56">
              <w:t>§ 6 lg 2 p 11</w:t>
            </w:r>
          </w:p>
        </w:tc>
        <w:tc>
          <w:tcPr>
            <w:tcW w:w="4114" w:type="dxa"/>
          </w:tcPr>
          <w:p w14:paraId="60BA461C" w14:textId="77777777" w:rsidR="005B0B13" w:rsidRPr="00BA3A56" w:rsidRDefault="005B0B13" w:rsidP="008F370B">
            <w:r w:rsidRPr="00BA3A56">
              <w:t>reguleeriv võrk ja eesvool, mille suublaks on karst;</w:t>
            </w:r>
          </w:p>
        </w:tc>
        <w:tc>
          <w:tcPr>
            <w:tcW w:w="3827" w:type="dxa"/>
            <w:gridSpan w:val="4"/>
          </w:tcPr>
          <w:p w14:paraId="6520925C" w14:textId="77777777" w:rsidR="005B0B13" w:rsidRPr="00BA3A56" w:rsidRDefault="005B0B13" w:rsidP="008F370B">
            <w:pPr>
              <w:rPr>
                <w:rStyle w:val="Hperlink"/>
                <w:color w:val="auto"/>
                <w:shd w:val="clear" w:color="auto" w:fill="FFFFFF"/>
              </w:rPr>
            </w:pPr>
            <w:hyperlink r:id="rId52" w:tooltip="https://infoleht.keskkonnainfo.ee/" w:history="1">
              <w:r w:rsidRPr="00BA3A56">
                <w:rPr>
                  <w:rStyle w:val="Hperlink"/>
                  <w:color w:val="auto"/>
                </w:rPr>
                <w:t>EELIS</w:t>
              </w:r>
            </w:hyperlink>
            <w:r w:rsidRPr="00BA3A56">
              <w:t xml:space="preserve"> </w:t>
            </w:r>
          </w:p>
          <w:p w14:paraId="1488FD89" w14:textId="5B56E54C" w:rsidR="005B0B13" w:rsidRPr="00BA3A56" w:rsidRDefault="005B0B13" w:rsidP="00133B1F">
            <w:pPr>
              <w:rPr>
                <w:shd w:val="clear" w:color="auto" w:fill="FFFFFF"/>
              </w:rPr>
            </w:pPr>
            <w:r w:rsidRPr="00BA3A56">
              <w:fldChar w:fldCharType="begin"/>
            </w:r>
            <w:r w:rsidRPr="00BA3A56">
              <w:instrText>HYPERLINK "https://athena.agri.ee/connect/analyst/mobile/" \l "/main?mapcfg=%2FAnalyst%2FNamedProjects%2Fmaaparandus_avalik&amp;lang=et" \o "https://athena.agri.ee/connect/analyst/mobile/#/main?mapcfg=%2FAnalyst%2FNamedProjects%2Fmaaparandus_avalik&amp;lang=et"</w:instrText>
            </w:r>
            <w:r w:rsidRPr="00BA3A56">
              <w:fldChar w:fldCharType="separate"/>
            </w:r>
            <w:hyperlink r:id="rId53" w:history="1">
              <w:r w:rsidR="006E7D81" w:rsidRPr="00BA3A56">
                <w:rPr>
                  <w:rStyle w:val="Hperlink"/>
                </w:rPr>
                <w:t>MaRu</w:t>
              </w:r>
              <w:r w:rsidRPr="00BA3A56">
                <w:rPr>
                  <w:rStyle w:val="Hperlink"/>
                </w:rPr>
                <w:t xml:space="preserve"> maaparanduse kaardirakendus X-GIS</w:t>
              </w:r>
            </w:hyperlink>
            <w:r w:rsidRPr="00BA3A56">
              <w:rPr>
                <w:shd w:val="clear" w:color="auto" w:fill="FFFFFF"/>
              </w:rPr>
              <w:t xml:space="preserve"> </w:t>
            </w:r>
          </w:p>
          <w:p w14:paraId="5EAA5FF2" w14:textId="66BE553B" w:rsidR="005B0B13" w:rsidRPr="00BA3A56" w:rsidRDefault="005B0B13" w:rsidP="008F370B">
            <w:pPr>
              <w:rPr>
                <w:rStyle w:val="Hperlink"/>
                <w:color w:val="auto"/>
                <w:shd w:val="clear" w:color="auto" w:fill="FFFFFF"/>
              </w:rPr>
            </w:pPr>
            <w:r w:rsidRPr="00BA3A56">
              <w:rPr>
                <w:rStyle w:val="Hperlink"/>
                <w:color w:val="auto"/>
                <w:shd w:val="clear" w:color="auto" w:fill="FFFFFF"/>
              </w:rPr>
              <w:fldChar w:fldCharType="end"/>
            </w:r>
          </w:p>
          <w:p w14:paraId="4D09FEB2" w14:textId="77777777" w:rsidR="005B0B13" w:rsidRPr="00BA3A56" w:rsidRDefault="005B0B13" w:rsidP="008F370B"/>
        </w:tc>
        <w:tc>
          <w:tcPr>
            <w:tcW w:w="3542" w:type="dxa"/>
          </w:tcPr>
          <w:p w14:paraId="137CC790" w14:textId="2FA788F9" w:rsidR="005B0B13" w:rsidRPr="00BA3A56" w:rsidRDefault="005B0B13" w:rsidP="008F370B">
            <w:r w:rsidRPr="00BA3A56">
              <w:t xml:space="preserve">Karstiandmeid uuendab ja avalikustab </w:t>
            </w:r>
            <w:r w:rsidRPr="00BA3A56">
              <w:rPr>
                <w:lang w:eastAsia="et-EE"/>
              </w:rPr>
              <w:t>KAUR</w:t>
            </w:r>
            <w:r w:rsidR="001B4CAB" w:rsidRPr="00BA3A56">
              <w:rPr>
                <w:lang w:eastAsia="et-EE"/>
              </w:rPr>
              <w:t>.</w:t>
            </w:r>
            <w:r w:rsidRPr="00BA3A56">
              <w:t xml:space="preserve"> </w:t>
            </w:r>
          </w:p>
          <w:p w14:paraId="35008B12" w14:textId="77777777" w:rsidR="005B0B13" w:rsidRPr="00BA3A56" w:rsidRDefault="005B0B13" w:rsidP="008F370B"/>
        </w:tc>
        <w:tc>
          <w:tcPr>
            <w:tcW w:w="1142" w:type="dxa"/>
          </w:tcPr>
          <w:p w14:paraId="70E40E5F" w14:textId="77777777" w:rsidR="005B0B13" w:rsidRPr="00BA3A56" w:rsidRDefault="005B0B13" w:rsidP="008F370B">
            <w:pPr>
              <w:jc w:val="center"/>
            </w:pPr>
            <w:r w:rsidRPr="00BA3A56">
              <w:t>2</w:t>
            </w:r>
          </w:p>
        </w:tc>
      </w:tr>
      <w:tr w:rsidR="005B0B13" w:rsidRPr="00BA3A56" w14:paraId="4207E3A2" w14:textId="2278566F" w:rsidTr="00007DD7">
        <w:tc>
          <w:tcPr>
            <w:tcW w:w="1553" w:type="dxa"/>
          </w:tcPr>
          <w:p w14:paraId="72A7A4CF" w14:textId="77777777" w:rsidR="005B0B13" w:rsidRPr="00BA3A56" w:rsidRDefault="005B0B13" w:rsidP="008F370B">
            <w:r w:rsidRPr="00BA3A56">
              <w:t>§ 6 lg 2 p 12</w:t>
            </w:r>
          </w:p>
        </w:tc>
        <w:tc>
          <w:tcPr>
            <w:tcW w:w="4114" w:type="dxa"/>
          </w:tcPr>
          <w:p w14:paraId="246A846C" w14:textId="77777777" w:rsidR="005B0B13" w:rsidRPr="00BA3A56" w:rsidRDefault="005B0B13" w:rsidP="008F370B">
            <w:r w:rsidRPr="00BA3A56">
              <w:t>reguleerival võrgul ja eesvoolul asuv karst;</w:t>
            </w:r>
          </w:p>
        </w:tc>
        <w:tc>
          <w:tcPr>
            <w:tcW w:w="3827" w:type="dxa"/>
            <w:gridSpan w:val="4"/>
          </w:tcPr>
          <w:p w14:paraId="2566FA61" w14:textId="77777777" w:rsidR="005B0B13" w:rsidRPr="00BA3A56" w:rsidRDefault="005B0B13" w:rsidP="008F370B">
            <w:hyperlink r:id="rId54" w:tooltip="https://infoleht.keskkonnainfo.ee/" w:history="1">
              <w:r w:rsidRPr="00BA3A56">
                <w:rPr>
                  <w:rStyle w:val="Hperlink"/>
                  <w:color w:val="auto"/>
                </w:rPr>
                <w:t>EELIS</w:t>
              </w:r>
            </w:hyperlink>
          </w:p>
          <w:p w14:paraId="13FA10B7" w14:textId="493E95AB" w:rsidR="005B0B13" w:rsidRPr="00BA3A56" w:rsidRDefault="006E7D81" w:rsidP="00133B1F">
            <w:pPr>
              <w:rPr>
                <w:shd w:val="clear" w:color="auto" w:fill="FFFFFF"/>
              </w:rPr>
            </w:pPr>
            <w:hyperlink r:id="rId55" w:history="1">
              <w:proofErr w:type="spellStart"/>
              <w:r w:rsidRPr="00BA3A56">
                <w:rPr>
                  <w:rStyle w:val="Hperlink"/>
                </w:rPr>
                <w:t>MaRu</w:t>
              </w:r>
              <w:proofErr w:type="spellEnd"/>
              <w:r w:rsidR="005B0B13" w:rsidRPr="00BA3A56">
                <w:rPr>
                  <w:rStyle w:val="Hperlink"/>
                </w:rPr>
                <w:t xml:space="preserve"> maaparanduse kaardirakendus X-GIS</w:t>
              </w:r>
            </w:hyperlink>
            <w:r w:rsidR="005B0B13" w:rsidRPr="00BA3A56">
              <w:rPr>
                <w:shd w:val="clear" w:color="auto" w:fill="FFFFFF"/>
              </w:rPr>
              <w:t xml:space="preserve"> </w:t>
            </w:r>
          </w:p>
          <w:p w14:paraId="6ACE63BA" w14:textId="77777777" w:rsidR="005B0B13" w:rsidRPr="00BA3A56" w:rsidRDefault="005B0B13" w:rsidP="008F370B"/>
        </w:tc>
        <w:tc>
          <w:tcPr>
            <w:tcW w:w="3542" w:type="dxa"/>
          </w:tcPr>
          <w:p w14:paraId="0AD4BDC0" w14:textId="0F0C23A1" w:rsidR="005B0B13" w:rsidRPr="00BA3A56" w:rsidRDefault="005B0B13" w:rsidP="008F370B">
            <w:r w:rsidRPr="00BA3A56">
              <w:t xml:space="preserve">Andmeid uuendab ja avalikustab </w:t>
            </w:r>
            <w:r w:rsidRPr="00BA3A56">
              <w:rPr>
                <w:lang w:eastAsia="et-EE"/>
              </w:rPr>
              <w:t>KAUR</w:t>
            </w:r>
            <w:r w:rsidR="001B4CAB" w:rsidRPr="00BA3A56">
              <w:rPr>
                <w:lang w:eastAsia="et-EE"/>
              </w:rPr>
              <w:t>.</w:t>
            </w:r>
            <w:r w:rsidR="001B4CAB" w:rsidRPr="00BA3A56">
              <w:t xml:space="preserve"> </w:t>
            </w:r>
          </w:p>
          <w:p w14:paraId="1E8026E0" w14:textId="77777777" w:rsidR="005B0B13" w:rsidRPr="00BA3A56" w:rsidRDefault="005B0B13" w:rsidP="008F370B"/>
        </w:tc>
        <w:tc>
          <w:tcPr>
            <w:tcW w:w="1142" w:type="dxa"/>
          </w:tcPr>
          <w:p w14:paraId="356014BA" w14:textId="77777777" w:rsidR="005B0B13" w:rsidRPr="00BA3A56" w:rsidRDefault="005B0B13" w:rsidP="008F370B">
            <w:pPr>
              <w:jc w:val="center"/>
            </w:pPr>
            <w:r w:rsidRPr="00BA3A56">
              <w:t>2</w:t>
            </w:r>
          </w:p>
        </w:tc>
      </w:tr>
      <w:tr w:rsidR="005B0B13" w:rsidRPr="00BA3A56" w14:paraId="67FB1203" w14:textId="150E90A2" w:rsidTr="00007DD7">
        <w:tc>
          <w:tcPr>
            <w:tcW w:w="1553" w:type="dxa"/>
          </w:tcPr>
          <w:p w14:paraId="43B4A34E" w14:textId="77777777" w:rsidR="005B0B13" w:rsidRPr="00BA3A56" w:rsidRDefault="005B0B13" w:rsidP="008F370B">
            <w:r w:rsidRPr="00BA3A56">
              <w:t>§ 6 lg 2 p 13</w:t>
            </w:r>
          </w:p>
        </w:tc>
        <w:tc>
          <w:tcPr>
            <w:tcW w:w="4114" w:type="dxa"/>
          </w:tcPr>
          <w:p w14:paraId="03E9BEEE" w14:textId="77777777" w:rsidR="005B0B13" w:rsidRPr="00BA3A56" w:rsidRDefault="005B0B13" w:rsidP="008F370B">
            <w:r w:rsidRPr="00BA3A56">
              <w:t xml:space="preserve">üle kümne ruutkilomeetri suuruse valgalaga eesvoolul </w:t>
            </w:r>
            <w:proofErr w:type="spellStart"/>
            <w:r w:rsidRPr="00BA3A56">
              <w:t>hajukoormuse</w:t>
            </w:r>
            <w:proofErr w:type="spellEnd"/>
            <w:r w:rsidRPr="00BA3A56">
              <w:t xml:space="preserve"> levikust mõjutatud lõik ja </w:t>
            </w:r>
            <w:proofErr w:type="spellStart"/>
            <w:r w:rsidRPr="00BA3A56">
              <w:t>hajukoormuse</w:t>
            </w:r>
            <w:proofErr w:type="spellEnd"/>
            <w:r w:rsidRPr="00BA3A56">
              <w:t xml:space="preserve"> koondatud sissevool;</w:t>
            </w:r>
          </w:p>
        </w:tc>
        <w:tc>
          <w:tcPr>
            <w:tcW w:w="3827" w:type="dxa"/>
            <w:gridSpan w:val="4"/>
          </w:tcPr>
          <w:p w14:paraId="394E70E6" w14:textId="77777777" w:rsidR="005B0B13" w:rsidRPr="00BA3A56" w:rsidRDefault="005B0B13" w:rsidP="008F370B">
            <w:r w:rsidRPr="00BA3A56">
              <w:rPr>
                <w:bCs/>
              </w:rPr>
              <w:t>TÜ uuring</w:t>
            </w:r>
            <w:r w:rsidRPr="00BA3A56">
              <w:rPr>
                <w:b/>
              </w:rPr>
              <w:t xml:space="preserve"> </w:t>
            </w:r>
            <w:r w:rsidRPr="00BA3A56">
              <w:t>„</w:t>
            </w:r>
            <w:hyperlink r:id="rId56" w:tooltip="https://landscape-geoinformatics.ut.ee/doc/projekti_lopparuanne_veekaitsevoondid_puhverribad.pdf" w:history="1">
              <w:r w:rsidRPr="00BA3A56">
                <w:rPr>
                  <w:rStyle w:val="Hperlink"/>
                  <w:color w:val="auto"/>
                </w:rPr>
                <w:t>Veekaitsevööndite reostustundlikkuse ja kaldavööndi puhverribade rajamise vajalikkuse hinnangute kaardikihtide loomine</w:t>
              </w:r>
            </w:hyperlink>
            <w:r w:rsidRPr="00BA3A56">
              <w:t>“</w:t>
            </w:r>
          </w:p>
          <w:p w14:paraId="114E097D" w14:textId="77777777" w:rsidR="005B0B13" w:rsidRPr="00BA3A56" w:rsidRDefault="005B0B13" w:rsidP="008F370B">
            <w:pPr>
              <w:pStyle w:val="Loendilik"/>
              <w:numPr>
                <w:ilvl w:val="0"/>
                <w:numId w:val="16"/>
              </w:numPr>
              <w:spacing w:after="0" w:line="240" w:lineRule="auto"/>
              <w:ind w:left="177" w:hanging="177"/>
              <w:rPr>
                <w:rFonts w:ascii="Times New Roman" w:hAnsi="Times New Roman"/>
                <w:sz w:val="24"/>
                <w:szCs w:val="24"/>
              </w:rPr>
            </w:pPr>
            <w:r w:rsidRPr="00BA3A56">
              <w:rPr>
                <w:rFonts w:ascii="Times New Roman" w:hAnsi="Times New Roman"/>
                <w:sz w:val="24"/>
                <w:szCs w:val="24"/>
              </w:rPr>
              <w:t xml:space="preserve">Puhverribad </w:t>
            </w:r>
            <w:hyperlink r:id="rId57" w:tooltip="https://puhverribad.web.app/" w:history="1">
              <w:r w:rsidRPr="00BA3A56">
                <w:rPr>
                  <w:rStyle w:val="Hperlink"/>
                  <w:rFonts w:ascii="Times New Roman" w:hAnsi="Times New Roman"/>
                  <w:color w:val="auto"/>
                  <w:sz w:val="24"/>
                  <w:szCs w:val="24"/>
                </w:rPr>
                <w:t>https://puhverribad.web.app/</w:t>
              </w:r>
            </w:hyperlink>
          </w:p>
          <w:p w14:paraId="79CEC365" w14:textId="77777777" w:rsidR="005B0B13" w:rsidRPr="00BA3A56" w:rsidRDefault="005B0B13" w:rsidP="008F370B"/>
          <w:p w14:paraId="0C2AE25F" w14:textId="5FBF9035" w:rsidR="005B0B13" w:rsidRPr="00BA3A56" w:rsidRDefault="005B0B13" w:rsidP="008F370B">
            <w:pPr>
              <w:rPr>
                <w:bCs/>
              </w:rPr>
            </w:pPr>
            <w:r w:rsidRPr="00BA3A56">
              <w:rPr>
                <w:bCs/>
              </w:rPr>
              <w:t xml:space="preserve">Erinevad </w:t>
            </w:r>
            <w:proofErr w:type="spellStart"/>
            <w:r w:rsidR="006E7D81" w:rsidRPr="00BA3A56">
              <w:rPr>
                <w:bCs/>
              </w:rPr>
              <w:t>MaRu</w:t>
            </w:r>
            <w:proofErr w:type="spellEnd"/>
            <w:r w:rsidRPr="00BA3A56">
              <w:t xml:space="preserve"> kaardirakendused</w:t>
            </w:r>
            <w:r w:rsidRPr="00BA3A56">
              <w:rPr>
                <w:bCs/>
              </w:rPr>
              <w:t>:</w:t>
            </w:r>
          </w:p>
          <w:p w14:paraId="643B008B" w14:textId="77777777" w:rsidR="005B0B13" w:rsidRPr="00BA3A56" w:rsidRDefault="005B0B13" w:rsidP="008F370B">
            <w:pPr>
              <w:pStyle w:val="Loendilik"/>
              <w:numPr>
                <w:ilvl w:val="0"/>
                <w:numId w:val="16"/>
              </w:numPr>
              <w:spacing w:after="0" w:line="240" w:lineRule="auto"/>
              <w:ind w:left="177" w:hanging="177"/>
              <w:rPr>
                <w:rFonts w:ascii="Times New Roman" w:hAnsi="Times New Roman"/>
                <w:sz w:val="24"/>
                <w:szCs w:val="24"/>
              </w:rPr>
            </w:pPr>
            <w:r w:rsidRPr="00BA3A56">
              <w:rPr>
                <w:rFonts w:ascii="Times New Roman" w:hAnsi="Times New Roman"/>
                <w:sz w:val="24"/>
                <w:szCs w:val="24"/>
              </w:rPr>
              <w:t xml:space="preserve">Veemajanduskavade põllumajandusliku </w:t>
            </w:r>
            <w:proofErr w:type="spellStart"/>
            <w:r w:rsidRPr="00BA3A56">
              <w:rPr>
                <w:rFonts w:ascii="Times New Roman" w:hAnsi="Times New Roman"/>
                <w:sz w:val="24"/>
                <w:szCs w:val="24"/>
              </w:rPr>
              <w:t>hajukoormusega</w:t>
            </w:r>
            <w:proofErr w:type="spellEnd"/>
            <w:r w:rsidRPr="00BA3A56">
              <w:rPr>
                <w:rFonts w:ascii="Times New Roman" w:hAnsi="Times New Roman"/>
                <w:sz w:val="24"/>
                <w:szCs w:val="24"/>
              </w:rPr>
              <w:t xml:space="preserve"> seotud meetmed </w:t>
            </w:r>
            <w:hyperlink r:id="rId58" w:tooltip="https://geoportaal.maaamet.ee/est/kaardirakendused/veemajanduskavade-meetmete-kaardirakendus-p860.html" w:history="1">
              <w:r w:rsidRPr="00BA3A56">
                <w:rPr>
                  <w:rStyle w:val="Hperlink"/>
                  <w:rFonts w:ascii="Times New Roman" w:hAnsi="Times New Roman"/>
                  <w:color w:val="auto"/>
                  <w:sz w:val="24"/>
                  <w:szCs w:val="24"/>
                  <w:shd w:val="clear" w:color="auto" w:fill="FFFFFF"/>
                </w:rPr>
                <w:t>Veemajanduskavade meetmed 2022-2027</w:t>
              </w:r>
            </w:hyperlink>
          </w:p>
          <w:p w14:paraId="4690D0E1" w14:textId="77777777" w:rsidR="005B0B13" w:rsidRPr="00BA3A56" w:rsidRDefault="005B0B13" w:rsidP="008F370B">
            <w:pPr>
              <w:pStyle w:val="Loendilik"/>
              <w:numPr>
                <w:ilvl w:val="0"/>
                <w:numId w:val="16"/>
              </w:numPr>
              <w:spacing w:after="0" w:line="240" w:lineRule="auto"/>
              <w:ind w:left="177" w:hanging="177"/>
              <w:rPr>
                <w:rFonts w:ascii="Times New Roman" w:hAnsi="Times New Roman"/>
                <w:sz w:val="24"/>
                <w:szCs w:val="24"/>
              </w:rPr>
            </w:pPr>
            <w:r w:rsidRPr="00BA3A56">
              <w:rPr>
                <w:rFonts w:ascii="Times New Roman" w:hAnsi="Times New Roman"/>
                <w:sz w:val="24"/>
                <w:szCs w:val="24"/>
              </w:rPr>
              <w:t xml:space="preserve">Kalded </w:t>
            </w:r>
            <w:hyperlink r:id="rId59" w:tooltip="https://geoportaal.maaamet.ee/est/kaardirakendused/pollumajanduse-veekaitsepiirangud-p479.html" w:history="1">
              <w:r w:rsidRPr="00BA3A56">
                <w:rPr>
                  <w:rStyle w:val="Hperlink"/>
                  <w:rFonts w:ascii="Times New Roman" w:hAnsi="Times New Roman"/>
                  <w:color w:val="auto"/>
                  <w:sz w:val="24"/>
                  <w:szCs w:val="24"/>
                  <w:shd w:val="clear" w:color="auto" w:fill="FFFFFF"/>
                </w:rPr>
                <w:t>Põllumajanduse veekaitsepiirangud</w:t>
              </w:r>
            </w:hyperlink>
          </w:p>
        </w:tc>
        <w:tc>
          <w:tcPr>
            <w:tcW w:w="3542" w:type="dxa"/>
          </w:tcPr>
          <w:p w14:paraId="3CAA0F4C" w14:textId="530C39DA" w:rsidR="005B0B13" w:rsidRPr="00BA3A56" w:rsidRDefault="006E7D81" w:rsidP="008F370B">
            <w:proofErr w:type="spellStart"/>
            <w:r w:rsidRPr="00BA3A56">
              <w:t>MaRu</w:t>
            </w:r>
            <w:proofErr w:type="spellEnd"/>
            <w:r w:rsidR="005B0B13" w:rsidRPr="00BA3A56">
              <w:t xml:space="preserve"> andmeid ei uuenda.</w:t>
            </w:r>
          </w:p>
          <w:p w14:paraId="63199BFE" w14:textId="77777777" w:rsidR="005B0B13" w:rsidRPr="00BA3A56" w:rsidRDefault="005B0B13" w:rsidP="008F370B"/>
        </w:tc>
        <w:tc>
          <w:tcPr>
            <w:tcW w:w="1142" w:type="dxa"/>
          </w:tcPr>
          <w:p w14:paraId="688240C1" w14:textId="77777777" w:rsidR="005B0B13" w:rsidRPr="00BA3A56" w:rsidRDefault="005B0B13" w:rsidP="008F370B">
            <w:pPr>
              <w:jc w:val="center"/>
            </w:pPr>
            <w:r w:rsidRPr="00BA3A56">
              <w:t>3</w:t>
            </w:r>
          </w:p>
        </w:tc>
      </w:tr>
      <w:tr w:rsidR="005B0B13" w:rsidRPr="00BA3A56" w14:paraId="102FF3CC" w14:textId="1A7B565C" w:rsidTr="00007DD7">
        <w:tc>
          <w:tcPr>
            <w:tcW w:w="1553" w:type="dxa"/>
          </w:tcPr>
          <w:p w14:paraId="25EEFE7E" w14:textId="77777777" w:rsidR="005B0B13" w:rsidRPr="00BA3A56" w:rsidRDefault="005B0B13" w:rsidP="008F370B">
            <w:r w:rsidRPr="00BA3A56">
              <w:t>§ 6 lg 2 p 14</w:t>
            </w:r>
          </w:p>
        </w:tc>
        <w:tc>
          <w:tcPr>
            <w:tcW w:w="4114" w:type="dxa"/>
          </w:tcPr>
          <w:p w14:paraId="5CA5F5D9" w14:textId="77777777" w:rsidR="005B0B13" w:rsidRPr="00BA3A56" w:rsidRDefault="005B0B13" w:rsidP="008F370B">
            <w:r w:rsidRPr="00BA3A56">
              <w:t>üle kümne ruutkilomeetri suuruse valgalaga eesvoolul paiknev keskkonnakaitseks vajalik rajatis;</w:t>
            </w:r>
          </w:p>
        </w:tc>
        <w:tc>
          <w:tcPr>
            <w:tcW w:w="3827" w:type="dxa"/>
            <w:gridSpan w:val="4"/>
          </w:tcPr>
          <w:p w14:paraId="6970E70F" w14:textId="17143445" w:rsidR="005B0B13" w:rsidRPr="00BA3A56" w:rsidRDefault="006E7D81" w:rsidP="00133B1F">
            <w:pPr>
              <w:rPr>
                <w:shd w:val="clear" w:color="auto" w:fill="FFFFFF"/>
              </w:rPr>
            </w:pPr>
            <w:hyperlink r:id="rId60" w:history="1">
              <w:proofErr w:type="spellStart"/>
              <w:r w:rsidRPr="00BA3A56">
                <w:rPr>
                  <w:rStyle w:val="Hperlink"/>
                </w:rPr>
                <w:t>MaRu</w:t>
              </w:r>
              <w:proofErr w:type="spellEnd"/>
              <w:r w:rsidR="005B0B13" w:rsidRPr="00BA3A56">
                <w:rPr>
                  <w:rStyle w:val="Hperlink"/>
                </w:rPr>
                <w:t xml:space="preserve"> maaparanduse kaardirakendus X-GIS</w:t>
              </w:r>
            </w:hyperlink>
            <w:r w:rsidR="005B0B13" w:rsidRPr="00BA3A56">
              <w:rPr>
                <w:shd w:val="clear" w:color="auto" w:fill="FFFFFF"/>
              </w:rPr>
              <w:t xml:space="preserve"> </w:t>
            </w:r>
          </w:p>
          <w:p w14:paraId="4750C94F" w14:textId="77777777" w:rsidR="005B0B13" w:rsidRPr="00BA3A56" w:rsidRDefault="005B0B13" w:rsidP="008F370B"/>
        </w:tc>
        <w:tc>
          <w:tcPr>
            <w:tcW w:w="3542" w:type="dxa"/>
          </w:tcPr>
          <w:p w14:paraId="0147BBD6" w14:textId="3217E95C" w:rsidR="005B0B13" w:rsidRPr="00BA3A56" w:rsidRDefault="006E7D81" w:rsidP="008F370B">
            <w:proofErr w:type="spellStart"/>
            <w:r w:rsidRPr="00BA3A56">
              <w:t>MaRu</w:t>
            </w:r>
            <w:proofErr w:type="spellEnd"/>
            <w:r w:rsidR="005B0B13" w:rsidRPr="00BA3A56">
              <w:t xml:space="preserve"> uuendab andmeid jooksvalt. (settebasseinid, tuletõrjetiigid ning muud suuremad ja püsivad rajatised, mille kohta on </w:t>
            </w:r>
            <w:proofErr w:type="spellStart"/>
            <w:r w:rsidRPr="00BA3A56">
              <w:t>MaRu</w:t>
            </w:r>
            <w:r w:rsidR="005B0B13" w:rsidRPr="00BA3A56">
              <w:t>-l</w:t>
            </w:r>
            <w:proofErr w:type="spellEnd"/>
            <w:r w:rsidR="005B0B13" w:rsidRPr="00BA3A56">
              <w:t xml:space="preserve"> ruumiandmed olemas). </w:t>
            </w:r>
          </w:p>
        </w:tc>
        <w:tc>
          <w:tcPr>
            <w:tcW w:w="1142" w:type="dxa"/>
          </w:tcPr>
          <w:p w14:paraId="37FDB5F1" w14:textId="77777777" w:rsidR="005B0B13" w:rsidRPr="00BA3A56" w:rsidRDefault="005B0B13" w:rsidP="008F370B">
            <w:pPr>
              <w:jc w:val="center"/>
            </w:pPr>
            <w:r w:rsidRPr="00BA3A56">
              <w:t>1</w:t>
            </w:r>
          </w:p>
          <w:p w14:paraId="1B39B70B" w14:textId="77777777" w:rsidR="005B0B13" w:rsidRPr="00BA3A56" w:rsidRDefault="005B0B13" w:rsidP="008F370B"/>
        </w:tc>
      </w:tr>
      <w:tr w:rsidR="005B0B13" w:rsidRPr="00BA3A56" w14:paraId="1D864C31" w14:textId="7FD41D72" w:rsidTr="00007DD7">
        <w:tc>
          <w:tcPr>
            <w:tcW w:w="1553" w:type="dxa"/>
          </w:tcPr>
          <w:p w14:paraId="1AA88193" w14:textId="77777777" w:rsidR="005B0B13" w:rsidRPr="00BA3A56" w:rsidRDefault="005B0B13" w:rsidP="008F370B">
            <w:r w:rsidRPr="00BA3A56">
              <w:t>§ 6 lg 2 p 15</w:t>
            </w:r>
          </w:p>
        </w:tc>
        <w:tc>
          <w:tcPr>
            <w:tcW w:w="4114" w:type="dxa"/>
          </w:tcPr>
          <w:p w14:paraId="4D7F9B2D" w14:textId="77777777" w:rsidR="005B0B13" w:rsidRPr="00BA3A56" w:rsidRDefault="005B0B13" w:rsidP="008F370B">
            <w:r w:rsidRPr="00BA3A56">
              <w:t>maaparandussüsteemi maa-alal paiknev pinnaveekogum ning kaitstav loodusobjekt, samuti looduskaitseseaduse § 51 alusel kaitstav lõhe, jõeforelli, meriforelli ja harjuse kudemis-ja elupaik;</w:t>
            </w:r>
          </w:p>
        </w:tc>
        <w:tc>
          <w:tcPr>
            <w:tcW w:w="3827" w:type="dxa"/>
            <w:gridSpan w:val="4"/>
          </w:tcPr>
          <w:p w14:paraId="3370DEB9" w14:textId="77777777" w:rsidR="005B0B13" w:rsidRPr="00BA3A56" w:rsidRDefault="005B0B13" w:rsidP="008F370B">
            <w:hyperlink r:id="rId61" w:tooltip="https://infoleht.keskkonnainfo.ee/" w:history="1">
              <w:r w:rsidRPr="00BA3A56">
                <w:rPr>
                  <w:rStyle w:val="Hperlink"/>
                  <w:color w:val="auto"/>
                </w:rPr>
                <w:t>EELIS</w:t>
              </w:r>
            </w:hyperlink>
          </w:p>
        </w:tc>
        <w:tc>
          <w:tcPr>
            <w:tcW w:w="3542" w:type="dxa"/>
          </w:tcPr>
          <w:p w14:paraId="0C1D1CBA" w14:textId="5A604629" w:rsidR="005B0B13" w:rsidRPr="00BA3A56" w:rsidRDefault="005B0B13" w:rsidP="008F370B">
            <w:r w:rsidRPr="00BA3A56">
              <w:t xml:space="preserve">Andmeid uuendab ja avalikustab </w:t>
            </w:r>
            <w:r w:rsidRPr="00BA3A56">
              <w:rPr>
                <w:lang w:eastAsia="et-EE"/>
              </w:rPr>
              <w:t>KAUR</w:t>
            </w:r>
            <w:r w:rsidR="001B4CAB" w:rsidRPr="00BA3A56">
              <w:rPr>
                <w:lang w:eastAsia="et-EE"/>
              </w:rPr>
              <w:t>.</w:t>
            </w:r>
          </w:p>
          <w:p w14:paraId="53E3C3EA" w14:textId="77777777" w:rsidR="005B0B13" w:rsidRPr="00BA3A56" w:rsidRDefault="005B0B13" w:rsidP="008F370B"/>
        </w:tc>
        <w:tc>
          <w:tcPr>
            <w:tcW w:w="1142" w:type="dxa"/>
          </w:tcPr>
          <w:p w14:paraId="63DFD8A0" w14:textId="77777777" w:rsidR="005B0B13" w:rsidRPr="00BA3A56" w:rsidRDefault="005B0B13" w:rsidP="008F370B">
            <w:pPr>
              <w:jc w:val="center"/>
            </w:pPr>
            <w:r w:rsidRPr="00BA3A56">
              <w:t>2</w:t>
            </w:r>
          </w:p>
        </w:tc>
      </w:tr>
      <w:tr w:rsidR="005B0B13" w:rsidRPr="00BA3A56" w14:paraId="4DBC4F4F" w14:textId="007CB9DD" w:rsidTr="00007DD7">
        <w:tc>
          <w:tcPr>
            <w:tcW w:w="1553" w:type="dxa"/>
          </w:tcPr>
          <w:p w14:paraId="4425B404" w14:textId="77777777" w:rsidR="005B0B13" w:rsidRPr="00BA3A56" w:rsidRDefault="005B0B13" w:rsidP="008F370B">
            <w:r w:rsidRPr="00BA3A56">
              <w:lastRenderedPageBreak/>
              <w:t>§ 6 lg 2 p 16</w:t>
            </w:r>
          </w:p>
        </w:tc>
        <w:tc>
          <w:tcPr>
            <w:tcW w:w="4114" w:type="dxa"/>
          </w:tcPr>
          <w:p w14:paraId="7577CA7A" w14:textId="77777777" w:rsidR="005B0B13" w:rsidRPr="00BA3A56" w:rsidRDefault="005B0B13" w:rsidP="008F370B">
            <w:r w:rsidRPr="00BA3A56">
              <w:t>selle pinnaveekogumi ökoloogiline seisund, kuhu riigieesvool kuulub;</w:t>
            </w:r>
          </w:p>
        </w:tc>
        <w:tc>
          <w:tcPr>
            <w:tcW w:w="3827" w:type="dxa"/>
            <w:gridSpan w:val="4"/>
          </w:tcPr>
          <w:p w14:paraId="0F9FA009" w14:textId="09ED762B" w:rsidR="005B0B13" w:rsidRPr="00BA3A56" w:rsidRDefault="005B0B13" w:rsidP="008F370B">
            <w:r w:rsidRPr="00BA3A56">
              <w:rPr>
                <w:bCs/>
              </w:rPr>
              <w:t xml:space="preserve">Erinevad </w:t>
            </w:r>
            <w:proofErr w:type="spellStart"/>
            <w:r w:rsidR="00DF45F3" w:rsidRPr="00BA3A56">
              <w:rPr>
                <w:bCs/>
              </w:rPr>
              <w:t>MaRu</w:t>
            </w:r>
            <w:proofErr w:type="spellEnd"/>
            <w:r w:rsidR="008931EA" w:rsidRPr="00BA3A56">
              <w:rPr>
                <w:bCs/>
              </w:rPr>
              <w:t xml:space="preserve"> </w:t>
            </w:r>
            <w:r w:rsidRPr="00BA3A56">
              <w:t xml:space="preserve">kaardirakendused </w:t>
            </w:r>
            <w:hyperlink r:id="rId62" w:tooltip="https://geoportaal.maaamet.ee/est/kaardirakendused/veemajanduskavade-meetmete-kaardirakendus-p860.html" w:history="1">
              <w:r w:rsidRPr="00BA3A56">
                <w:rPr>
                  <w:rStyle w:val="Hperlink"/>
                  <w:color w:val="auto"/>
                  <w:shd w:val="clear" w:color="auto" w:fill="FFFFFF"/>
                </w:rPr>
                <w:t>Veemajanduskavade meetmed 2022-2027</w:t>
              </w:r>
            </w:hyperlink>
            <w:r w:rsidRPr="00BA3A56">
              <w:t xml:space="preserve"> </w:t>
            </w:r>
          </w:p>
          <w:p w14:paraId="79CB3A87" w14:textId="77777777" w:rsidR="005B0B13" w:rsidRPr="00BA3A56" w:rsidRDefault="005B0B13" w:rsidP="008F370B">
            <w:pPr>
              <w:rPr>
                <w:b/>
              </w:rPr>
            </w:pPr>
          </w:p>
        </w:tc>
        <w:tc>
          <w:tcPr>
            <w:tcW w:w="3542" w:type="dxa"/>
          </w:tcPr>
          <w:p w14:paraId="04915544" w14:textId="2963373C" w:rsidR="005B0B13" w:rsidRPr="00BA3A56" w:rsidRDefault="005B0B13" w:rsidP="008F370B">
            <w:pPr>
              <w:rPr>
                <w:lang w:eastAsia="et-EE"/>
              </w:rPr>
            </w:pPr>
            <w:r w:rsidRPr="00BA3A56">
              <w:t xml:space="preserve">Andmeid uuendab ja avalikustab </w:t>
            </w:r>
            <w:r w:rsidRPr="00BA3A56">
              <w:rPr>
                <w:lang w:eastAsia="et-EE"/>
              </w:rPr>
              <w:t>KAUR</w:t>
            </w:r>
            <w:r w:rsidR="001B4CAB" w:rsidRPr="00BA3A56">
              <w:rPr>
                <w:lang w:eastAsia="et-EE"/>
              </w:rPr>
              <w:t>.</w:t>
            </w:r>
          </w:p>
          <w:p w14:paraId="5680CDDF" w14:textId="77777777" w:rsidR="005B0B13" w:rsidRPr="00BA3A56" w:rsidRDefault="005B0B13" w:rsidP="008F370B"/>
        </w:tc>
        <w:tc>
          <w:tcPr>
            <w:tcW w:w="1142" w:type="dxa"/>
          </w:tcPr>
          <w:p w14:paraId="2666B862" w14:textId="77777777" w:rsidR="005B0B13" w:rsidRPr="00BA3A56" w:rsidRDefault="005B0B13" w:rsidP="008F370B">
            <w:pPr>
              <w:jc w:val="center"/>
            </w:pPr>
            <w:r w:rsidRPr="00BA3A56">
              <w:t>2</w:t>
            </w:r>
          </w:p>
        </w:tc>
      </w:tr>
      <w:tr w:rsidR="005B0B13" w:rsidRPr="00BA3A56" w14:paraId="39249349" w14:textId="20570CFB" w:rsidTr="00007DD7">
        <w:tc>
          <w:tcPr>
            <w:tcW w:w="1553" w:type="dxa"/>
          </w:tcPr>
          <w:p w14:paraId="4C3B5D05" w14:textId="77777777" w:rsidR="005B0B13" w:rsidRPr="00BA3A56" w:rsidRDefault="005B0B13" w:rsidP="008F370B">
            <w:r w:rsidRPr="00BA3A56">
              <w:t>§ 6 lg 2 p 17</w:t>
            </w:r>
          </w:p>
        </w:tc>
        <w:tc>
          <w:tcPr>
            <w:tcW w:w="4114" w:type="dxa"/>
          </w:tcPr>
          <w:p w14:paraId="1C6C620F" w14:textId="77777777" w:rsidR="005B0B13" w:rsidRPr="00BA3A56" w:rsidRDefault="005B0B13" w:rsidP="008F370B">
            <w:r w:rsidRPr="00BA3A56">
              <w:t>eesvoolu kaitselõigu ulatus;</w:t>
            </w:r>
          </w:p>
        </w:tc>
        <w:tc>
          <w:tcPr>
            <w:tcW w:w="3827" w:type="dxa"/>
            <w:gridSpan w:val="4"/>
          </w:tcPr>
          <w:p w14:paraId="4A953833" w14:textId="5E4AB410" w:rsidR="005B0B13" w:rsidRPr="00BA3A56" w:rsidRDefault="00DF45F3" w:rsidP="00133B1F">
            <w:pPr>
              <w:rPr>
                <w:shd w:val="clear" w:color="auto" w:fill="FFFFFF"/>
              </w:rPr>
            </w:pPr>
            <w:hyperlink r:id="rId63" w:history="1">
              <w:proofErr w:type="spellStart"/>
              <w:r w:rsidRPr="00BA3A56">
                <w:rPr>
                  <w:rStyle w:val="Hperlink"/>
                </w:rPr>
                <w:t>MaRu</w:t>
              </w:r>
              <w:proofErr w:type="spellEnd"/>
              <w:r w:rsidR="005B0B13" w:rsidRPr="00BA3A56">
                <w:rPr>
                  <w:rStyle w:val="Hperlink"/>
                </w:rPr>
                <w:t xml:space="preserve"> maaparanduse kaardirakendus X-GIS</w:t>
              </w:r>
            </w:hyperlink>
            <w:r w:rsidR="005B0B13" w:rsidRPr="00BA3A56">
              <w:rPr>
                <w:shd w:val="clear" w:color="auto" w:fill="FFFFFF"/>
              </w:rPr>
              <w:t xml:space="preserve"> </w:t>
            </w:r>
          </w:p>
          <w:p w14:paraId="1CE8BBA8" w14:textId="77777777" w:rsidR="005B0B13" w:rsidRPr="00BA3A56" w:rsidRDefault="005B0B13" w:rsidP="008F370B"/>
        </w:tc>
        <w:tc>
          <w:tcPr>
            <w:tcW w:w="3542" w:type="dxa"/>
          </w:tcPr>
          <w:p w14:paraId="2773E743" w14:textId="11326309" w:rsidR="005B0B13" w:rsidRPr="00BA3A56" w:rsidRDefault="006B33C2" w:rsidP="008F370B">
            <w:pPr>
              <w:rPr>
                <w:lang w:eastAsia="et-EE"/>
              </w:rPr>
            </w:pPr>
            <w:r w:rsidRPr="00BA3A56">
              <w:t xml:space="preserve">Eesvoolu kaitselõigu ulatuse määrab </w:t>
            </w:r>
            <w:proofErr w:type="spellStart"/>
            <w:r w:rsidRPr="00BA3A56">
              <w:t>MaRu</w:t>
            </w:r>
            <w:proofErr w:type="spellEnd"/>
            <w:r w:rsidRPr="00BA3A56">
              <w:t xml:space="preserve"> </w:t>
            </w:r>
            <w:proofErr w:type="spellStart"/>
            <w:r w:rsidRPr="00BA3A56">
              <w:t>üldkorraldusega</w:t>
            </w:r>
            <w:proofErr w:type="spellEnd"/>
            <w:r w:rsidRPr="00BA3A56">
              <w:t xml:space="preserve"> juhul, kui </w:t>
            </w:r>
            <w:proofErr w:type="spellStart"/>
            <w:r w:rsidRPr="00BA3A56">
              <w:t>MaRu-l</w:t>
            </w:r>
            <w:proofErr w:type="spellEnd"/>
            <w:r w:rsidRPr="00BA3A56">
              <w:t xml:space="preserve"> on teave selle kohta, et suubla veetaseme reguleerimine mõjutab maaparandussüsteemi nõuetekohast toimimist</w:t>
            </w:r>
          </w:p>
        </w:tc>
        <w:tc>
          <w:tcPr>
            <w:tcW w:w="1142" w:type="dxa"/>
          </w:tcPr>
          <w:p w14:paraId="247BB6E7" w14:textId="77777777" w:rsidR="005B0B13" w:rsidRPr="00BA3A56" w:rsidRDefault="005B0B13" w:rsidP="008F370B">
            <w:pPr>
              <w:jc w:val="center"/>
            </w:pPr>
            <w:r w:rsidRPr="00BA3A56">
              <w:t>1</w:t>
            </w:r>
          </w:p>
        </w:tc>
      </w:tr>
      <w:tr w:rsidR="005B0B13" w:rsidRPr="00BA3A56" w14:paraId="1A24E9BB" w14:textId="6101B8C8" w:rsidTr="00007DD7">
        <w:tc>
          <w:tcPr>
            <w:tcW w:w="1553" w:type="dxa"/>
          </w:tcPr>
          <w:p w14:paraId="4B33296A" w14:textId="77777777" w:rsidR="005B0B13" w:rsidRPr="00BA3A56" w:rsidRDefault="005B0B13" w:rsidP="008F370B">
            <w:bookmarkStart w:id="155" w:name="_Hlk218599492"/>
            <w:r w:rsidRPr="00BA3A56">
              <w:t>§ 6 lg 2 p 18</w:t>
            </w:r>
          </w:p>
        </w:tc>
        <w:tc>
          <w:tcPr>
            <w:tcW w:w="4114" w:type="dxa"/>
          </w:tcPr>
          <w:p w14:paraId="04C8B5CE" w14:textId="77777777" w:rsidR="005B0B13" w:rsidRPr="00BA3A56" w:rsidRDefault="005B0B13" w:rsidP="008F370B">
            <w:r w:rsidRPr="00BA3A56">
              <w:t>maaparandussüsteemi toimimisele olulist mõju avaldav muu objekt.</w:t>
            </w:r>
          </w:p>
        </w:tc>
        <w:tc>
          <w:tcPr>
            <w:tcW w:w="3827" w:type="dxa"/>
            <w:gridSpan w:val="4"/>
          </w:tcPr>
          <w:p w14:paraId="22F361B3" w14:textId="77777777" w:rsidR="005B0B13" w:rsidRPr="00BA3A56" w:rsidRDefault="005B0B13" w:rsidP="008F370B">
            <w:hyperlink r:id="rId64" w:tooltip="https://infoleht.keskkonnainfo.ee/" w:history="1">
              <w:r w:rsidRPr="00BA3A56">
                <w:rPr>
                  <w:rStyle w:val="Hperlink"/>
                  <w:color w:val="auto"/>
                </w:rPr>
                <w:t>EELIS</w:t>
              </w:r>
            </w:hyperlink>
          </w:p>
          <w:p w14:paraId="6DF7DCE7" w14:textId="77777777" w:rsidR="005B0B13" w:rsidRPr="00BA3A56" w:rsidRDefault="005B0B13" w:rsidP="008F370B"/>
        </w:tc>
        <w:tc>
          <w:tcPr>
            <w:tcW w:w="3542" w:type="dxa"/>
          </w:tcPr>
          <w:p w14:paraId="58E271B1" w14:textId="327A8277" w:rsidR="005B0B13" w:rsidRPr="00BA3A56" w:rsidRDefault="005B0B13" w:rsidP="008F370B">
            <w:r w:rsidRPr="00BA3A56">
              <w:t>Andmeid uuendab ja avalikustab KAUR</w:t>
            </w:r>
            <w:r w:rsidR="001B4CAB" w:rsidRPr="00BA3A56">
              <w:t>.</w:t>
            </w:r>
          </w:p>
        </w:tc>
        <w:tc>
          <w:tcPr>
            <w:tcW w:w="1142" w:type="dxa"/>
          </w:tcPr>
          <w:p w14:paraId="0230832C" w14:textId="77777777" w:rsidR="005B0B13" w:rsidRPr="00BA3A56" w:rsidRDefault="005B0B13" w:rsidP="008F370B">
            <w:pPr>
              <w:jc w:val="center"/>
            </w:pPr>
            <w:r w:rsidRPr="00BA3A56">
              <w:t>2</w:t>
            </w:r>
          </w:p>
        </w:tc>
      </w:tr>
      <w:bookmarkEnd w:id="155"/>
      <w:tr w:rsidR="00F03C2B" w:rsidRPr="00BA3A56" w14:paraId="24B3AFEC" w14:textId="1203431A" w:rsidTr="00DA6E92">
        <w:trPr>
          <w:trHeight w:val="454"/>
        </w:trPr>
        <w:tc>
          <w:tcPr>
            <w:tcW w:w="7487" w:type="dxa"/>
            <w:gridSpan w:val="4"/>
            <w:shd w:val="clear" w:color="auto" w:fill="D6E3BC" w:themeFill="accent3" w:themeFillTint="66"/>
            <w:vAlign w:val="center"/>
          </w:tcPr>
          <w:p w14:paraId="625CF3E4" w14:textId="2F7F1F36" w:rsidR="00F03C2B" w:rsidRPr="00BA3A56" w:rsidRDefault="00F03C2B" w:rsidP="00E92BBE">
            <w:r w:rsidRPr="00BA3A56">
              <w:rPr>
                <w:b/>
              </w:rPr>
              <w:t>§ 7 Kokkuvõte:</w:t>
            </w:r>
          </w:p>
        </w:tc>
        <w:tc>
          <w:tcPr>
            <w:tcW w:w="6691" w:type="dxa"/>
            <w:gridSpan w:val="4"/>
            <w:shd w:val="clear" w:color="auto" w:fill="B8CCE4" w:themeFill="accent1" w:themeFillTint="66"/>
            <w:vAlign w:val="center"/>
          </w:tcPr>
          <w:p w14:paraId="22320354" w14:textId="77777777" w:rsidR="00F03C2B" w:rsidRPr="00BA3A56" w:rsidRDefault="00F03C2B" w:rsidP="00E92BBE"/>
        </w:tc>
      </w:tr>
      <w:tr w:rsidR="005B0B13" w:rsidRPr="00BA3A56" w14:paraId="1893DE2C" w14:textId="695238FA" w:rsidTr="00007DD7">
        <w:tc>
          <w:tcPr>
            <w:tcW w:w="1553" w:type="dxa"/>
          </w:tcPr>
          <w:p w14:paraId="1C70B3DF" w14:textId="77777777" w:rsidR="005B0B13" w:rsidRPr="00BA3A56" w:rsidRDefault="005B0B13" w:rsidP="008F370B">
            <w:pPr>
              <w:rPr>
                <w:shd w:val="clear" w:color="auto" w:fill="FFFFFF"/>
              </w:rPr>
            </w:pPr>
            <w:r w:rsidRPr="00BA3A56">
              <w:t>§ 7 lg 2</w:t>
            </w:r>
          </w:p>
        </w:tc>
        <w:tc>
          <w:tcPr>
            <w:tcW w:w="4114" w:type="dxa"/>
          </w:tcPr>
          <w:p w14:paraId="2AB14243" w14:textId="77777777" w:rsidR="005B0B13" w:rsidRPr="00BA3A56" w:rsidRDefault="005B0B13" w:rsidP="008F370B">
            <w:r w:rsidRPr="00BA3A56">
              <w:rPr>
                <w:shd w:val="clear" w:color="auto" w:fill="FFFFFF"/>
              </w:rPr>
              <w:t>Maaparandussüsteemi reguleeriva võrgu ja alla kümne ruutkilomeetri suuruse valgalaga eesvoolu kohta antakse soovitused:</w:t>
            </w:r>
          </w:p>
        </w:tc>
        <w:tc>
          <w:tcPr>
            <w:tcW w:w="3827" w:type="dxa"/>
            <w:gridSpan w:val="4"/>
            <w:vMerge w:val="restart"/>
            <w:vAlign w:val="center"/>
          </w:tcPr>
          <w:p w14:paraId="6D47CC6B" w14:textId="77777777" w:rsidR="005B0B13" w:rsidRPr="00BA3A56" w:rsidRDefault="005B0B13" w:rsidP="008F370B"/>
          <w:p w14:paraId="767A1B08" w14:textId="77777777" w:rsidR="005B0B13" w:rsidRPr="00BA3A56" w:rsidRDefault="005B0B13" w:rsidP="008F370B"/>
          <w:p w14:paraId="456BECFB" w14:textId="77777777" w:rsidR="005B0B13" w:rsidRPr="00BA3A56" w:rsidRDefault="005B0B13" w:rsidP="008F370B"/>
          <w:p w14:paraId="586F2263" w14:textId="77777777" w:rsidR="005B0B13" w:rsidRPr="00BA3A56" w:rsidRDefault="005B0B13" w:rsidP="008F370B"/>
          <w:p w14:paraId="3A871B90" w14:textId="77777777" w:rsidR="005B0B13" w:rsidRPr="00BA3A56" w:rsidRDefault="005B0B13" w:rsidP="008F370B"/>
          <w:p w14:paraId="6C3936DB" w14:textId="77777777" w:rsidR="005B0B13" w:rsidRPr="00BA3A56" w:rsidRDefault="005B0B13" w:rsidP="008F370B"/>
          <w:p w14:paraId="69FA5DB3" w14:textId="77777777" w:rsidR="005B0B13" w:rsidRPr="00BA3A56" w:rsidRDefault="005B0B13" w:rsidP="008F370B"/>
          <w:p w14:paraId="498A77EC" w14:textId="550E12F4" w:rsidR="005B0B13" w:rsidRPr="00BA3A56" w:rsidRDefault="005B0B13" w:rsidP="008F370B">
            <w:r w:rsidRPr="00BA3A56">
              <w:t>(</w:t>
            </w:r>
            <w:proofErr w:type="spellStart"/>
            <w:r w:rsidR="00DF45F3" w:rsidRPr="00BA3A56">
              <w:t>MaRu</w:t>
            </w:r>
            <w:proofErr w:type="spellEnd"/>
            <w:r w:rsidRPr="00BA3A56">
              <w:t xml:space="preserve"> </w:t>
            </w:r>
            <w:r w:rsidR="00C56C56" w:rsidRPr="00BA3A56">
              <w:t>veebileht</w:t>
            </w:r>
            <w:r w:rsidRPr="00BA3A56">
              <w:t>)</w:t>
            </w:r>
          </w:p>
          <w:p w14:paraId="51325412" w14:textId="77777777" w:rsidR="005B0B13" w:rsidRPr="00BA3A56" w:rsidRDefault="005B0B13" w:rsidP="008F370B"/>
        </w:tc>
        <w:tc>
          <w:tcPr>
            <w:tcW w:w="3542" w:type="dxa"/>
            <w:vMerge w:val="restart"/>
            <w:vAlign w:val="center"/>
          </w:tcPr>
          <w:p w14:paraId="12D01554" w14:textId="77777777" w:rsidR="005B0B13" w:rsidRPr="00BA3A56" w:rsidRDefault="005B0B13" w:rsidP="008F370B"/>
          <w:p w14:paraId="53CEE260" w14:textId="77777777" w:rsidR="005B0B13" w:rsidRPr="00BA3A56" w:rsidRDefault="005B0B13" w:rsidP="008F370B"/>
          <w:p w14:paraId="42CF52D1" w14:textId="77777777" w:rsidR="005B0B13" w:rsidRPr="00BA3A56" w:rsidRDefault="005B0B13" w:rsidP="008F370B"/>
          <w:p w14:paraId="26A902E1" w14:textId="77777777" w:rsidR="005B0B13" w:rsidRPr="00BA3A56" w:rsidRDefault="005B0B13" w:rsidP="008F370B"/>
          <w:p w14:paraId="3CE03B3E" w14:textId="77777777" w:rsidR="005B0B13" w:rsidRPr="00BA3A56" w:rsidRDefault="005B0B13" w:rsidP="008F370B"/>
          <w:p w14:paraId="014D9AA2" w14:textId="77777777" w:rsidR="005B0B13" w:rsidRPr="00BA3A56" w:rsidRDefault="005B0B13" w:rsidP="008F370B">
            <w:r w:rsidRPr="00BA3A56">
              <w:t>Teave sisaldub edaspidi veemajanduskavas või veemajanduskava koostamiseks vajalikes muudes alusdokumentides.</w:t>
            </w:r>
          </w:p>
          <w:p w14:paraId="1931FBEA" w14:textId="77777777" w:rsidR="005B0B13" w:rsidRPr="00BA3A56" w:rsidRDefault="005B0B13" w:rsidP="008F370B"/>
          <w:p w14:paraId="2D9A094A" w14:textId="77777777" w:rsidR="005B0B13" w:rsidRPr="00BA3A56" w:rsidRDefault="005B0B13" w:rsidP="008F370B">
            <w:r w:rsidRPr="00BA3A56">
              <w:t>Teabe uuendamine toimub veemajanduskava koostamise protsessi osana.</w:t>
            </w:r>
          </w:p>
          <w:p w14:paraId="09633397" w14:textId="77777777" w:rsidR="005B0B13" w:rsidRPr="00BA3A56" w:rsidRDefault="005B0B13" w:rsidP="008F370B"/>
          <w:p w14:paraId="3DBEDF91" w14:textId="17FA0DCF" w:rsidR="005B0B13" w:rsidRPr="00BA3A56" w:rsidRDefault="00DF45F3" w:rsidP="008F370B">
            <w:proofErr w:type="spellStart"/>
            <w:r w:rsidRPr="00BA3A56">
              <w:t>MaRu</w:t>
            </w:r>
            <w:proofErr w:type="spellEnd"/>
            <w:r w:rsidR="005B0B13" w:rsidRPr="00BA3A56">
              <w:t xml:space="preserve"> </w:t>
            </w:r>
            <w:r w:rsidR="00C56C56" w:rsidRPr="00BA3A56">
              <w:t>veebilehel</w:t>
            </w:r>
            <w:r w:rsidR="005B0B13" w:rsidRPr="00BA3A56">
              <w:t xml:space="preserve"> on link veemajanduskava dokumentidele.</w:t>
            </w:r>
          </w:p>
          <w:p w14:paraId="5E93863E" w14:textId="77777777" w:rsidR="005B0B13" w:rsidRPr="00BA3A56" w:rsidRDefault="005B0B13" w:rsidP="008F370B"/>
          <w:p w14:paraId="5C91E278" w14:textId="77777777" w:rsidR="005B0B13" w:rsidRPr="00BA3A56" w:rsidRDefault="005B0B13" w:rsidP="008F370B"/>
        </w:tc>
        <w:tc>
          <w:tcPr>
            <w:tcW w:w="1142" w:type="dxa"/>
            <w:vMerge w:val="restart"/>
            <w:vAlign w:val="center"/>
          </w:tcPr>
          <w:p w14:paraId="63AA0FA6" w14:textId="77777777" w:rsidR="005B0B13" w:rsidRPr="00BA3A56" w:rsidRDefault="005B0B13" w:rsidP="008F370B">
            <w:pPr>
              <w:jc w:val="center"/>
            </w:pPr>
          </w:p>
          <w:p w14:paraId="0E274F64" w14:textId="77777777" w:rsidR="005B0B13" w:rsidRPr="00BA3A56" w:rsidRDefault="005B0B13" w:rsidP="008F370B">
            <w:pPr>
              <w:jc w:val="center"/>
            </w:pPr>
          </w:p>
          <w:p w14:paraId="151D5B04" w14:textId="77777777" w:rsidR="005B0B13" w:rsidRPr="00BA3A56" w:rsidRDefault="005B0B13" w:rsidP="008F370B">
            <w:pPr>
              <w:jc w:val="center"/>
            </w:pPr>
          </w:p>
          <w:p w14:paraId="223957F6" w14:textId="77777777" w:rsidR="005B0B13" w:rsidRPr="00BA3A56" w:rsidRDefault="005B0B13" w:rsidP="008F370B">
            <w:pPr>
              <w:jc w:val="center"/>
            </w:pPr>
          </w:p>
          <w:p w14:paraId="0CF031FE" w14:textId="77777777" w:rsidR="005B0B13" w:rsidRPr="00BA3A56" w:rsidRDefault="005B0B13" w:rsidP="008F370B">
            <w:pPr>
              <w:jc w:val="center"/>
            </w:pPr>
          </w:p>
          <w:p w14:paraId="75BA8488" w14:textId="77777777" w:rsidR="005B0B13" w:rsidRPr="00BA3A56" w:rsidRDefault="005B0B13" w:rsidP="008F370B">
            <w:pPr>
              <w:jc w:val="center"/>
            </w:pPr>
          </w:p>
          <w:p w14:paraId="0F7B5C81" w14:textId="77777777" w:rsidR="005B0B13" w:rsidRPr="00BA3A56" w:rsidRDefault="005B0B13" w:rsidP="008F370B">
            <w:pPr>
              <w:jc w:val="center"/>
            </w:pPr>
          </w:p>
          <w:p w14:paraId="0A988786" w14:textId="77777777" w:rsidR="005B0B13" w:rsidRPr="00BA3A56" w:rsidRDefault="005B0B13" w:rsidP="008F370B">
            <w:pPr>
              <w:jc w:val="center"/>
            </w:pPr>
            <w:r w:rsidRPr="00BA3A56">
              <w:t>1</w:t>
            </w:r>
          </w:p>
        </w:tc>
      </w:tr>
      <w:tr w:rsidR="005B0B13" w:rsidRPr="00BA3A56" w14:paraId="6E857DDB" w14:textId="49DC0060" w:rsidTr="00007DD7">
        <w:tc>
          <w:tcPr>
            <w:tcW w:w="1553" w:type="dxa"/>
          </w:tcPr>
          <w:p w14:paraId="7BBF0430" w14:textId="77777777" w:rsidR="005B0B13" w:rsidRPr="00BA3A56" w:rsidRDefault="005B0B13" w:rsidP="008F370B">
            <w:r w:rsidRPr="00BA3A56">
              <w:t>§ 7 lg 2 p 1</w:t>
            </w:r>
          </w:p>
        </w:tc>
        <w:tc>
          <w:tcPr>
            <w:tcW w:w="4114" w:type="dxa"/>
          </w:tcPr>
          <w:p w14:paraId="6A10AD35" w14:textId="77777777" w:rsidR="005B0B13" w:rsidRPr="00BA3A56" w:rsidRDefault="005B0B13" w:rsidP="008F370B">
            <w:pPr>
              <w:rPr>
                <w:shd w:val="clear" w:color="auto" w:fill="FFFFFF"/>
              </w:rPr>
            </w:pPr>
            <w:r w:rsidRPr="00BA3A56">
              <w:rPr>
                <w:shd w:val="clear" w:color="auto" w:fill="FFFFFF"/>
              </w:rPr>
              <w:t xml:space="preserve">hoiutööde korraldamiseks, sealhulgas </w:t>
            </w:r>
            <w:proofErr w:type="spellStart"/>
            <w:r w:rsidRPr="00BA3A56">
              <w:rPr>
                <w:shd w:val="clear" w:color="auto" w:fill="FFFFFF"/>
              </w:rPr>
              <w:t>hajukoormuse</w:t>
            </w:r>
            <w:proofErr w:type="spellEnd"/>
            <w:r w:rsidRPr="00BA3A56">
              <w:rPr>
                <w:shd w:val="clear" w:color="auto" w:fill="FFFFFF"/>
              </w:rPr>
              <w:t xml:space="preserve"> leviku piiramiseks;</w:t>
            </w:r>
          </w:p>
        </w:tc>
        <w:tc>
          <w:tcPr>
            <w:tcW w:w="3827" w:type="dxa"/>
            <w:gridSpan w:val="4"/>
            <w:vMerge/>
          </w:tcPr>
          <w:p w14:paraId="1CD1A931" w14:textId="77777777" w:rsidR="005B0B13" w:rsidRPr="00BA3A56" w:rsidRDefault="005B0B13" w:rsidP="008F370B"/>
        </w:tc>
        <w:tc>
          <w:tcPr>
            <w:tcW w:w="3542" w:type="dxa"/>
            <w:vMerge/>
          </w:tcPr>
          <w:p w14:paraId="32547599" w14:textId="77777777" w:rsidR="005B0B13" w:rsidRPr="00BA3A56" w:rsidRDefault="005B0B13" w:rsidP="008F370B"/>
        </w:tc>
        <w:tc>
          <w:tcPr>
            <w:tcW w:w="1142" w:type="dxa"/>
            <w:vMerge/>
          </w:tcPr>
          <w:p w14:paraId="6D303C48" w14:textId="77777777" w:rsidR="005B0B13" w:rsidRPr="00BA3A56" w:rsidRDefault="005B0B13" w:rsidP="008F370B">
            <w:pPr>
              <w:jc w:val="center"/>
            </w:pPr>
          </w:p>
        </w:tc>
      </w:tr>
      <w:tr w:rsidR="005B0B13" w:rsidRPr="00BA3A56" w14:paraId="3DF4DC18" w14:textId="205AFB82" w:rsidTr="00007DD7">
        <w:tc>
          <w:tcPr>
            <w:tcW w:w="1553" w:type="dxa"/>
          </w:tcPr>
          <w:p w14:paraId="123A2363" w14:textId="77777777" w:rsidR="005B0B13" w:rsidRPr="00BA3A56" w:rsidRDefault="005B0B13" w:rsidP="008F370B">
            <w:r w:rsidRPr="00BA3A56">
              <w:t>§ 7 lg 2 p 2</w:t>
            </w:r>
          </w:p>
        </w:tc>
        <w:tc>
          <w:tcPr>
            <w:tcW w:w="4114" w:type="dxa"/>
          </w:tcPr>
          <w:p w14:paraId="5B6C44EF" w14:textId="77777777" w:rsidR="005B0B13" w:rsidRPr="00BA3A56" w:rsidRDefault="005B0B13" w:rsidP="008F370B">
            <w:pPr>
              <w:rPr>
                <w:shd w:val="clear" w:color="auto" w:fill="FFFFFF"/>
              </w:rPr>
            </w:pPr>
            <w:r w:rsidRPr="00BA3A56">
              <w:rPr>
                <w:shd w:val="clear" w:color="auto" w:fill="FFFFFF"/>
              </w:rPr>
              <w:t>maaparandussüsteemi maa-ala kasutamiseks, arvestades selle mullastikku ja rajatud maaparandussüsteemi kuivendusintensiivsust, sealhulgas nitraaditundliku ala puhul;</w:t>
            </w:r>
          </w:p>
        </w:tc>
        <w:tc>
          <w:tcPr>
            <w:tcW w:w="3827" w:type="dxa"/>
            <w:gridSpan w:val="4"/>
            <w:vMerge/>
          </w:tcPr>
          <w:p w14:paraId="639D78F6" w14:textId="77777777" w:rsidR="005B0B13" w:rsidRPr="00BA3A56" w:rsidRDefault="005B0B13" w:rsidP="008F370B"/>
        </w:tc>
        <w:tc>
          <w:tcPr>
            <w:tcW w:w="3542" w:type="dxa"/>
            <w:vMerge/>
          </w:tcPr>
          <w:p w14:paraId="2B36640A" w14:textId="77777777" w:rsidR="005B0B13" w:rsidRPr="00BA3A56" w:rsidRDefault="005B0B13" w:rsidP="008F370B"/>
        </w:tc>
        <w:tc>
          <w:tcPr>
            <w:tcW w:w="1142" w:type="dxa"/>
            <w:vMerge/>
          </w:tcPr>
          <w:p w14:paraId="60A891F9" w14:textId="77777777" w:rsidR="005B0B13" w:rsidRPr="00BA3A56" w:rsidRDefault="005B0B13" w:rsidP="008F370B">
            <w:pPr>
              <w:jc w:val="center"/>
            </w:pPr>
          </w:p>
        </w:tc>
      </w:tr>
      <w:tr w:rsidR="005B0B13" w:rsidRPr="00BA3A56" w14:paraId="48E892A5" w14:textId="681DB030" w:rsidTr="00007DD7">
        <w:tc>
          <w:tcPr>
            <w:tcW w:w="1553" w:type="dxa"/>
          </w:tcPr>
          <w:p w14:paraId="75AC4800" w14:textId="77777777" w:rsidR="005B0B13" w:rsidRPr="00BA3A56" w:rsidRDefault="005B0B13" w:rsidP="008F370B">
            <w:r w:rsidRPr="00BA3A56">
              <w:t>§ 7 lg 2 p 3</w:t>
            </w:r>
          </w:p>
        </w:tc>
        <w:tc>
          <w:tcPr>
            <w:tcW w:w="4114" w:type="dxa"/>
          </w:tcPr>
          <w:p w14:paraId="6D532C8C" w14:textId="77777777" w:rsidR="005B0B13" w:rsidRPr="00BA3A56" w:rsidRDefault="005B0B13" w:rsidP="008F370B">
            <w:pPr>
              <w:rPr>
                <w:shd w:val="clear" w:color="auto" w:fill="FFFFFF"/>
              </w:rPr>
            </w:pPr>
            <w:r w:rsidRPr="00BA3A56">
              <w:rPr>
                <w:shd w:val="clear" w:color="auto" w:fill="FFFFFF"/>
              </w:rPr>
              <w:t>maaparandussüsteemi maa-alal asuva või sellega piirneva kaitstava loodusobjekti ning looduskaitseseaduse § 51 lõike 3 alusel kehtestatud õigusaktis nimetatud lõhe, jõeforelli, meriforelli ja harjuse kudemis- ja elupaiga looduskeskkonda säästvaks hoiutööde tegemiseks.</w:t>
            </w:r>
          </w:p>
        </w:tc>
        <w:tc>
          <w:tcPr>
            <w:tcW w:w="3827" w:type="dxa"/>
            <w:gridSpan w:val="4"/>
            <w:vMerge/>
          </w:tcPr>
          <w:p w14:paraId="2AE0DD23" w14:textId="77777777" w:rsidR="005B0B13" w:rsidRPr="00BA3A56" w:rsidRDefault="005B0B13" w:rsidP="008F370B"/>
        </w:tc>
        <w:tc>
          <w:tcPr>
            <w:tcW w:w="3542" w:type="dxa"/>
            <w:vMerge/>
          </w:tcPr>
          <w:p w14:paraId="0F905F4F" w14:textId="77777777" w:rsidR="005B0B13" w:rsidRPr="00BA3A56" w:rsidRDefault="005B0B13" w:rsidP="008F370B"/>
        </w:tc>
        <w:tc>
          <w:tcPr>
            <w:tcW w:w="1142" w:type="dxa"/>
            <w:vMerge/>
          </w:tcPr>
          <w:p w14:paraId="30A51A24" w14:textId="77777777" w:rsidR="005B0B13" w:rsidRPr="00BA3A56" w:rsidRDefault="005B0B13" w:rsidP="008F370B">
            <w:pPr>
              <w:jc w:val="center"/>
            </w:pPr>
          </w:p>
        </w:tc>
      </w:tr>
      <w:tr w:rsidR="005B0B13" w:rsidRPr="00BA3A56" w14:paraId="4BA300CB" w14:textId="3756DCDF" w:rsidTr="00007DD7">
        <w:tc>
          <w:tcPr>
            <w:tcW w:w="1553" w:type="dxa"/>
          </w:tcPr>
          <w:p w14:paraId="1D4EAD4B" w14:textId="77777777" w:rsidR="005B0B13" w:rsidRPr="00BA3A56" w:rsidRDefault="005B0B13" w:rsidP="008F370B">
            <w:r w:rsidRPr="00BA3A56">
              <w:t>§ 7 lg 3 p 1</w:t>
            </w:r>
          </w:p>
        </w:tc>
        <w:tc>
          <w:tcPr>
            <w:tcW w:w="4114" w:type="dxa"/>
          </w:tcPr>
          <w:p w14:paraId="6E5AD88E" w14:textId="77777777" w:rsidR="005B0B13" w:rsidRPr="00BA3A56" w:rsidRDefault="005B0B13" w:rsidP="008F370B">
            <w:r w:rsidRPr="00BA3A56">
              <w:t xml:space="preserve">hoiutööd ja hoiutöödeks vajalikud rahalised vahendid </w:t>
            </w:r>
          </w:p>
        </w:tc>
        <w:tc>
          <w:tcPr>
            <w:tcW w:w="3827" w:type="dxa"/>
            <w:gridSpan w:val="4"/>
            <w:vMerge/>
          </w:tcPr>
          <w:p w14:paraId="2E32B646" w14:textId="77777777" w:rsidR="005B0B13" w:rsidRPr="00BA3A56" w:rsidRDefault="005B0B13" w:rsidP="008F370B">
            <w:pPr>
              <w:rPr>
                <w:u w:val="single"/>
                <w:shd w:val="clear" w:color="auto" w:fill="FFFFFF"/>
              </w:rPr>
            </w:pPr>
          </w:p>
        </w:tc>
        <w:tc>
          <w:tcPr>
            <w:tcW w:w="3542" w:type="dxa"/>
            <w:vMerge/>
          </w:tcPr>
          <w:p w14:paraId="6A876A7A" w14:textId="77777777" w:rsidR="005B0B13" w:rsidRPr="00BA3A56" w:rsidRDefault="005B0B13" w:rsidP="008F370B"/>
        </w:tc>
        <w:tc>
          <w:tcPr>
            <w:tcW w:w="1142" w:type="dxa"/>
            <w:vMerge/>
          </w:tcPr>
          <w:p w14:paraId="680CBC5C" w14:textId="77777777" w:rsidR="005B0B13" w:rsidRPr="00BA3A56" w:rsidRDefault="005B0B13" w:rsidP="008F370B">
            <w:pPr>
              <w:jc w:val="center"/>
            </w:pPr>
          </w:p>
        </w:tc>
      </w:tr>
      <w:tr w:rsidR="005B0B13" w:rsidRPr="00BA3A56" w14:paraId="23EC59CE" w14:textId="4F53DA9F" w:rsidTr="00007DD7">
        <w:tc>
          <w:tcPr>
            <w:tcW w:w="1553" w:type="dxa"/>
          </w:tcPr>
          <w:p w14:paraId="476250C0" w14:textId="77777777" w:rsidR="005B0B13" w:rsidRPr="00BA3A56" w:rsidRDefault="005B0B13" w:rsidP="008F370B">
            <w:r w:rsidRPr="00BA3A56">
              <w:t>§ 7 lg 3 p 2</w:t>
            </w:r>
          </w:p>
        </w:tc>
        <w:tc>
          <w:tcPr>
            <w:tcW w:w="4114" w:type="dxa"/>
          </w:tcPr>
          <w:p w14:paraId="21C0A9E6" w14:textId="77777777" w:rsidR="005B0B13" w:rsidRPr="00BA3A56" w:rsidRDefault="005B0B13" w:rsidP="008F370B">
            <w:r w:rsidRPr="00BA3A56">
              <w:t>keskkonnameetmed ja keskkonnameetmete rakendamiseks vajalikud rahalised vahendid ning kajastatakse andmed</w:t>
            </w:r>
          </w:p>
        </w:tc>
        <w:tc>
          <w:tcPr>
            <w:tcW w:w="3827" w:type="dxa"/>
            <w:gridSpan w:val="4"/>
            <w:vMerge/>
          </w:tcPr>
          <w:p w14:paraId="77428F5A" w14:textId="77777777" w:rsidR="005B0B13" w:rsidRPr="00BA3A56" w:rsidRDefault="005B0B13" w:rsidP="008F370B"/>
        </w:tc>
        <w:tc>
          <w:tcPr>
            <w:tcW w:w="3542" w:type="dxa"/>
            <w:vMerge/>
          </w:tcPr>
          <w:p w14:paraId="4F8275BE" w14:textId="77777777" w:rsidR="005B0B13" w:rsidRPr="00BA3A56" w:rsidRDefault="005B0B13" w:rsidP="008F370B"/>
        </w:tc>
        <w:tc>
          <w:tcPr>
            <w:tcW w:w="1142" w:type="dxa"/>
            <w:vMerge/>
          </w:tcPr>
          <w:p w14:paraId="5AEBD236" w14:textId="77777777" w:rsidR="005B0B13" w:rsidRPr="00BA3A56" w:rsidRDefault="005B0B13" w:rsidP="008F370B">
            <w:pPr>
              <w:jc w:val="center"/>
            </w:pPr>
          </w:p>
        </w:tc>
      </w:tr>
      <w:tr w:rsidR="005B0B13" w:rsidRPr="00BA3A56" w14:paraId="75D0E539" w14:textId="58244308" w:rsidTr="00007DD7">
        <w:trPr>
          <w:trHeight w:val="577"/>
        </w:trPr>
        <w:tc>
          <w:tcPr>
            <w:tcW w:w="1553" w:type="dxa"/>
          </w:tcPr>
          <w:p w14:paraId="3D3DF4CD" w14:textId="77777777" w:rsidR="005B0B13" w:rsidRPr="00BA3A56" w:rsidRDefault="005B0B13" w:rsidP="008F370B">
            <w:r w:rsidRPr="00BA3A56">
              <w:t>§ 7 lg 3 p 3</w:t>
            </w:r>
          </w:p>
        </w:tc>
        <w:tc>
          <w:tcPr>
            <w:tcW w:w="4114" w:type="dxa"/>
          </w:tcPr>
          <w:p w14:paraId="0CE52276" w14:textId="77777777" w:rsidR="005B0B13" w:rsidRPr="00BA3A56" w:rsidRDefault="005B0B13" w:rsidP="008F370B">
            <w:r w:rsidRPr="00BA3A56">
              <w:t>kuivendussüsteemide eesvoolude looduskeskkonda säästva hoiutöö põhimõtted</w:t>
            </w:r>
          </w:p>
        </w:tc>
        <w:tc>
          <w:tcPr>
            <w:tcW w:w="3827" w:type="dxa"/>
            <w:gridSpan w:val="4"/>
            <w:vMerge/>
          </w:tcPr>
          <w:p w14:paraId="4D67AF01" w14:textId="77777777" w:rsidR="005B0B13" w:rsidRPr="00BA3A56" w:rsidRDefault="005B0B13" w:rsidP="008F370B"/>
        </w:tc>
        <w:tc>
          <w:tcPr>
            <w:tcW w:w="3542" w:type="dxa"/>
            <w:vMerge/>
          </w:tcPr>
          <w:p w14:paraId="1DB1A4AA" w14:textId="77777777" w:rsidR="005B0B13" w:rsidRPr="00BA3A56" w:rsidRDefault="005B0B13" w:rsidP="008F370B"/>
        </w:tc>
        <w:tc>
          <w:tcPr>
            <w:tcW w:w="1142" w:type="dxa"/>
            <w:vMerge/>
          </w:tcPr>
          <w:p w14:paraId="4306C56E" w14:textId="77777777" w:rsidR="005B0B13" w:rsidRPr="00BA3A56" w:rsidRDefault="005B0B13" w:rsidP="008F370B">
            <w:pPr>
              <w:jc w:val="center"/>
            </w:pPr>
          </w:p>
        </w:tc>
      </w:tr>
    </w:tbl>
    <w:p w14:paraId="6C847D3C" w14:textId="48D5CA54" w:rsidR="00902F0E" w:rsidRPr="00BA3A56" w:rsidRDefault="0021536F" w:rsidP="008F370B">
      <w:pPr>
        <w:pStyle w:val="Vahedeta"/>
        <w:rPr>
          <w:i/>
          <w:sz w:val="20"/>
          <w:szCs w:val="20"/>
        </w:rPr>
      </w:pPr>
      <w:r w:rsidRPr="00BA3A56">
        <w:rPr>
          <w:i/>
          <w:sz w:val="20"/>
          <w:szCs w:val="20"/>
        </w:rPr>
        <w:t>*</w:t>
      </w:r>
      <w:r w:rsidR="00902F0E" w:rsidRPr="00BA3A56">
        <w:rPr>
          <w:i/>
          <w:sz w:val="20"/>
          <w:szCs w:val="20"/>
        </w:rPr>
        <w:t xml:space="preserve">1 - Andmed, mis tekivad, on saadud või loodud </w:t>
      </w:r>
      <w:proofErr w:type="spellStart"/>
      <w:r w:rsidR="00DF45F3" w:rsidRPr="00BA3A56">
        <w:rPr>
          <w:i/>
          <w:sz w:val="20"/>
          <w:szCs w:val="20"/>
        </w:rPr>
        <w:t>MaRu</w:t>
      </w:r>
      <w:r w:rsidR="00902F0E" w:rsidRPr="00BA3A56">
        <w:rPr>
          <w:i/>
          <w:sz w:val="20"/>
          <w:szCs w:val="20"/>
        </w:rPr>
        <w:t>-le</w:t>
      </w:r>
      <w:proofErr w:type="spellEnd"/>
      <w:r w:rsidR="00902F0E" w:rsidRPr="00BA3A56">
        <w:rPr>
          <w:i/>
          <w:sz w:val="20"/>
          <w:szCs w:val="20"/>
        </w:rPr>
        <w:t xml:space="preserve"> seadusest tulenevaid avalikke ülesandeid täites;</w:t>
      </w:r>
    </w:p>
    <w:p w14:paraId="31C54C8D" w14:textId="79B12B20" w:rsidR="00902F0E" w:rsidRPr="00BA3A56" w:rsidRDefault="00902F0E" w:rsidP="008F370B">
      <w:pPr>
        <w:pStyle w:val="Vahedeta"/>
        <w:rPr>
          <w:i/>
          <w:sz w:val="20"/>
          <w:szCs w:val="20"/>
        </w:rPr>
      </w:pPr>
      <w:r w:rsidRPr="00BA3A56">
        <w:rPr>
          <w:i/>
          <w:sz w:val="20"/>
          <w:szCs w:val="20"/>
        </w:rPr>
        <w:t xml:space="preserve">2 - Andmed saadakse teistest registritest ja andmekogudest, kuid on vajalikud esitada </w:t>
      </w:r>
      <w:proofErr w:type="spellStart"/>
      <w:r w:rsidR="00DF45F3" w:rsidRPr="00BA3A56">
        <w:rPr>
          <w:i/>
          <w:sz w:val="20"/>
          <w:szCs w:val="20"/>
        </w:rPr>
        <w:t>MaRu</w:t>
      </w:r>
      <w:proofErr w:type="spellEnd"/>
      <w:r w:rsidRPr="00BA3A56">
        <w:rPr>
          <w:i/>
          <w:sz w:val="20"/>
          <w:szCs w:val="20"/>
        </w:rPr>
        <w:t xml:space="preserve"> andmetega koos, et tekiks ülevaade veekogul, riigieesvoolul toimuvast</w:t>
      </w:r>
      <w:r w:rsidR="006E0FF5" w:rsidRPr="00BA3A56">
        <w:rPr>
          <w:i/>
          <w:sz w:val="20"/>
          <w:szCs w:val="20"/>
        </w:rPr>
        <w:t xml:space="preserve"> </w:t>
      </w:r>
      <w:r w:rsidR="00511853" w:rsidRPr="00BA3A56">
        <w:rPr>
          <w:i/>
          <w:sz w:val="20"/>
          <w:szCs w:val="20"/>
        </w:rPr>
        <w:t xml:space="preserve">(näiteks andmed maaparandussüsteemi toimimisele olulist mõju avaldava muu objekti kohta või karsti andmed </w:t>
      </w:r>
      <w:proofErr w:type="spellStart"/>
      <w:r w:rsidR="00511853" w:rsidRPr="00BA3A56">
        <w:rPr>
          <w:i/>
          <w:sz w:val="20"/>
          <w:szCs w:val="20"/>
        </w:rPr>
        <w:t>EELIS-est</w:t>
      </w:r>
      <w:proofErr w:type="spellEnd"/>
      <w:r w:rsidR="00511853" w:rsidRPr="00BA3A56">
        <w:rPr>
          <w:i/>
          <w:sz w:val="20"/>
          <w:szCs w:val="20"/>
        </w:rPr>
        <w:t>)</w:t>
      </w:r>
      <w:r w:rsidRPr="00BA3A56">
        <w:rPr>
          <w:i/>
          <w:sz w:val="20"/>
          <w:szCs w:val="20"/>
        </w:rPr>
        <w:t>;</w:t>
      </w:r>
    </w:p>
    <w:p w14:paraId="70CB2835" w14:textId="571A3651" w:rsidR="00902F0E" w:rsidRPr="00BA3A56" w:rsidRDefault="00902F0E" w:rsidP="008F370B">
      <w:pPr>
        <w:pStyle w:val="Vahedeta"/>
        <w:rPr>
          <w:sz w:val="22"/>
          <w:szCs w:val="22"/>
        </w:rPr>
      </w:pPr>
      <w:r w:rsidRPr="00BA3A56">
        <w:rPr>
          <w:i/>
          <w:sz w:val="20"/>
          <w:szCs w:val="20"/>
        </w:rPr>
        <w:t>3 - Andmed on kas subjektiivsed ja vananenud (näiteks üleujutusohtlik maaparandussüsteemi maa-ala), andmeid ei ole võimalik koguda (näiteks maaparandussüsteemi maa-ala tegelik kasutamine) või neid ei ole mõistlik tekitada (näiteks kokkuvõte riigieesvoolude seisundi hindamiseks nimetatud uurimistöödest).</w:t>
      </w:r>
    </w:p>
    <w:p w14:paraId="6E7EAC9B" w14:textId="77777777" w:rsidR="00D616A1" w:rsidRPr="00BA3A56" w:rsidRDefault="00D616A1" w:rsidP="008F370B">
      <w:pPr>
        <w:rPr>
          <w:rFonts w:cs="Calibri"/>
        </w:rPr>
        <w:sectPr w:rsidR="00D616A1" w:rsidRPr="00BA3A56" w:rsidSect="00D13826">
          <w:pgSz w:w="16838" w:h="23811" w:code="8"/>
          <w:pgMar w:top="1134" w:right="1134" w:bottom="1134" w:left="1701" w:header="709" w:footer="709" w:gutter="0"/>
          <w:paperSrc w:first="7" w:other="7"/>
          <w:cols w:space="708"/>
          <w:docGrid w:linePitch="360"/>
        </w:sectPr>
      </w:pPr>
    </w:p>
    <w:p w14:paraId="25FE3AF9" w14:textId="441ACA84" w:rsidR="00C206CA" w:rsidRPr="00BA3A56" w:rsidRDefault="002C0EFF" w:rsidP="008F370B">
      <w:pPr>
        <w:jc w:val="both"/>
        <w:rPr>
          <w:b/>
        </w:rPr>
      </w:pPr>
      <w:r w:rsidRPr="00BA3A56">
        <w:rPr>
          <w:b/>
        </w:rPr>
        <w:lastRenderedPageBreak/>
        <w:t>3.</w:t>
      </w:r>
      <w:r w:rsidR="006A2E81" w:rsidRPr="00BA3A56">
        <w:rPr>
          <w:b/>
        </w:rPr>
        <w:t>8</w:t>
      </w:r>
      <w:r w:rsidRPr="00BA3A56">
        <w:rPr>
          <w:b/>
        </w:rPr>
        <w:t xml:space="preserve"> Maaparandusühistuga seotud muudatused</w:t>
      </w:r>
    </w:p>
    <w:p w14:paraId="54595364" w14:textId="77777777" w:rsidR="005D3036" w:rsidRPr="00BA3A56" w:rsidRDefault="005D3036" w:rsidP="005D3036">
      <w:pPr>
        <w:jc w:val="both"/>
        <w:rPr>
          <w:b/>
        </w:rPr>
      </w:pPr>
      <w:bookmarkStart w:id="156" w:name="_Hlk167696655"/>
    </w:p>
    <w:bookmarkEnd w:id="156"/>
    <w:p w14:paraId="721E7614" w14:textId="708E19BB" w:rsidR="00974646" w:rsidRPr="00BA3A56" w:rsidRDefault="00974646" w:rsidP="008F370B">
      <w:pPr>
        <w:jc w:val="both"/>
      </w:pPr>
      <w:r w:rsidRPr="00BA3A56">
        <w:t xml:space="preserve">Maaparandushoiutöid on kõige ratsionaalsem teha ühistu kaudu. Eriti otstarbekas on see siis, kui lisaks </w:t>
      </w:r>
      <w:proofErr w:type="spellStart"/>
      <w:r w:rsidRPr="00BA3A56">
        <w:t>ühiseesvoolu</w:t>
      </w:r>
      <w:proofErr w:type="spellEnd"/>
      <w:r w:rsidRPr="00BA3A56">
        <w:t xml:space="preserve"> hoiule </w:t>
      </w:r>
      <w:r w:rsidR="009D77BC" w:rsidRPr="00BA3A56">
        <w:t xml:space="preserve">korraldatakse </w:t>
      </w:r>
      <w:r w:rsidR="00B26244" w:rsidRPr="00BA3A56">
        <w:t xml:space="preserve">töid </w:t>
      </w:r>
      <w:r w:rsidRPr="00BA3A56">
        <w:t xml:space="preserve">ühiselt </w:t>
      </w:r>
      <w:r w:rsidR="009D77BC" w:rsidRPr="00BA3A56">
        <w:t xml:space="preserve">ka </w:t>
      </w:r>
      <w:r w:rsidRPr="00BA3A56">
        <w:t>reguleeriva</w:t>
      </w:r>
      <w:r w:rsidR="009D77BC" w:rsidRPr="00BA3A56">
        <w:t>l</w:t>
      </w:r>
      <w:r w:rsidRPr="00BA3A56">
        <w:t xml:space="preserve"> võrgu</w:t>
      </w:r>
      <w:r w:rsidR="009D77BC" w:rsidRPr="00BA3A56">
        <w:t>l</w:t>
      </w:r>
      <w:r w:rsidRPr="00BA3A56">
        <w:t xml:space="preserve">. Järjest sagedamini on avalikust huvist lähtuvalt vaja rajada maaparandussüsteemi keskkonnarajatisi ja neid korras hoida, samuti on sageli ühistu liikmete ühishuvides maaparandussüsteemi teenindava tee hoid. </w:t>
      </w:r>
      <w:r w:rsidR="00C67F15" w:rsidRPr="00BA3A56">
        <w:t xml:space="preserve">Maaparandussüsteemi iga-aastaste hoiutöödega saab tagada maaparandussüsteemide toimimise selliselt, et ressursimahukaid rekonstrueerimistöid polegi vaja ette võtta. Nii saab ka kindel olla, et mullaviljakuseks parim mullaveerežiim on pidevalt tagatud. </w:t>
      </w:r>
      <w:r w:rsidRPr="00BA3A56">
        <w:t xml:space="preserve">Sellegipoolest </w:t>
      </w:r>
      <w:bookmarkStart w:id="157" w:name="_Hlk167696670"/>
      <w:r w:rsidRPr="00BA3A56">
        <w:t xml:space="preserve">moodustavad praegu ühistute tegevuspiirkonnad ainult 3% </w:t>
      </w:r>
      <w:r w:rsidR="00D87D97" w:rsidRPr="00BA3A56">
        <w:t xml:space="preserve">kogu </w:t>
      </w:r>
      <w:r w:rsidRPr="00BA3A56">
        <w:t xml:space="preserve">maaparandussüsteemi maa-alast. </w:t>
      </w:r>
      <w:proofErr w:type="spellStart"/>
      <w:r w:rsidRPr="00BA3A56">
        <w:t>Ühiseesvoolude</w:t>
      </w:r>
      <w:proofErr w:type="spellEnd"/>
      <w:r w:rsidRPr="00BA3A56">
        <w:t xml:space="preserve"> kogupikkusest on ühistute poolt korrashoitavate </w:t>
      </w:r>
      <w:proofErr w:type="spellStart"/>
      <w:r w:rsidRPr="00BA3A56">
        <w:t>ühiseesvoolude</w:t>
      </w:r>
      <w:proofErr w:type="spellEnd"/>
      <w:r w:rsidRPr="00BA3A56">
        <w:t xml:space="preserve"> osakaal küll suurem, kuid </w:t>
      </w:r>
      <w:r w:rsidR="00D87D97" w:rsidRPr="00BA3A56">
        <w:t xml:space="preserve">ka </w:t>
      </w:r>
      <w:r w:rsidRPr="00BA3A56">
        <w:t>see jääb alla 10%</w:t>
      </w:r>
      <w:bookmarkEnd w:id="157"/>
      <w:r w:rsidRPr="00BA3A56">
        <w:t>.</w:t>
      </w:r>
    </w:p>
    <w:p w14:paraId="19078E0C" w14:textId="77777777" w:rsidR="00974646" w:rsidRPr="00BA3A56" w:rsidRDefault="00974646" w:rsidP="008F370B">
      <w:pPr>
        <w:jc w:val="both"/>
      </w:pPr>
    </w:p>
    <w:p w14:paraId="54287BDA" w14:textId="3D6C8DD6" w:rsidR="003531B9" w:rsidRPr="00BA3A56" w:rsidRDefault="002D790B" w:rsidP="008F370B">
      <w:pPr>
        <w:jc w:val="both"/>
      </w:pPr>
      <w:r w:rsidRPr="00BA3A56">
        <w:t xml:space="preserve">Ühistute asutamist pärsib ühistu asutamise kohta </w:t>
      </w:r>
      <w:proofErr w:type="spellStart"/>
      <w:r w:rsidRPr="00BA3A56">
        <w:t>MaaParS</w:t>
      </w:r>
      <w:proofErr w:type="spellEnd"/>
      <w:r w:rsidRPr="00BA3A56">
        <w:t>-</w:t>
      </w:r>
      <w:r w:rsidR="002C7142" w:rsidRPr="00BA3A56">
        <w:t>i</w:t>
      </w:r>
      <w:r w:rsidRPr="00BA3A56">
        <w:t>ga kehtestatud ebaproportsionaalselt keeruline regul</w:t>
      </w:r>
      <w:r w:rsidR="003754D9" w:rsidRPr="00BA3A56">
        <w:t>atsioo</w:t>
      </w:r>
      <w:r w:rsidR="003531B9" w:rsidRPr="00BA3A56">
        <w:t>n</w:t>
      </w:r>
      <w:r w:rsidR="00D87D97" w:rsidRPr="00BA3A56">
        <w:t xml:space="preserve">, mistõttu </w:t>
      </w:r>
      <w:r w:rsidR="003754D9" w:rsidRPr="00BA3A56">
        <w:t xml:space="preserve">õnnestub </w:t>
      </w:r>
      <w:r w:rsidR="00B707F6" w:rsidRPr="00BA3A56">
        <w:t>ühistu asutamine enamasti kolmandal koosolekul. Esimene koosolek on ühistu asutamist ettevalmistav koosolek (</w:t>
      </w:r>
      <w:proofErr w:type="spellStart"/>
      <w:r w:rsidR="00B707F6" w:rsidRPr="00BA3A56">
        <w:t>MaaParS</w:t>
      </w:r>
      <w:proofErr w:type="spellEnd"/>
      <w:r w:rsidR="002C7142" w:rsidRPr="00BA3A56">
        <w:t>-i</w:t>
      </w:r>
      <w:r w:rsidR="00B707F6" w:rsidRPr="00BA3A56">
        <w:t xml:space="preserve"> § 63), teine asutamiskoosolek </w:t>
      </w:r>
      <w:r w:rsidR="00C67F15" w:rsidRPr="00BA3A56">
        <w:t>(</w:t>
      </w:r>
      <w:proofErr w:type="spellStart"/>
      <w:r w:rsidR="00B707F6" w:rsidRPr="00BA3A56">
        <w:t>MaaParS</w:t>
      </w:r>
      <w:proofErr w:type="spellEnd"/>
      <w:r w:rsidR="002C7142" w:rsidRPr="00BA3A56">
        <w:t>-i</w:t>
      </w:r>
      <w:r w:rsidR="00B707F6" w:rsidRPr="00BA3A56">
        <w:t xml:space="preserve"> § 64 </w:t>
      </w:r>
      <w:proofErr w:type="spellStart"/>
      <w:r w:rsidR="00B707F6" w:rsidRPr="00BA3A56">
        <w:t>lg-d</w:t>
      </w:r>
      <w:proofErr w:type="spellEnd"/>
      <w:r w:rsidR="00B707F6" w:rsidRPr="00BA3A56">
        <w:t xml:space="preserve"> 1–8) ja kolmas </w:t>
      </w:r>
      <w:proofErr w:type="spellStart"/>
      <w:r w:rsidR="00B707F6" w:rsidRPr="00BA3A56">
        <w:t>korduvasutamiskoosolek</w:t>
      </w:r>
      <w:proofErr w:type="spellEnd"/>
      <w:r w:rsidR="00B707F6" w:rsidRPr="00BA3A56">
        <w:t xml:space="preserve"> (</w:t>
      </w:r>
      <w:proofErr w:type="spellStart"/>
      <w:r w:rsidR="00B707F6" w:rsidRPr="00BA3A56">
        <w:t>MaaParS</w:t>
      </w:r>
      <w:proofErr w:type="spellEnd"/>
      <w:r w:rsidR="002C7142" w:rsidRPr="00BA3A56">
        <w:t>-i</w:t>
      </w:r>
      <w:r w:rsidR="00B707F6" w:rsidRPr="00BA3A56">
        <w:t xml:space="preserve"> § 64 </w:t>
      </w:r>
      <w:proofErr w:type="spellStart"/>
      <w:r w:rsidR="00B707F6" w:rsidRPr="00BA3A56">
        <w:t>lg-d</w:t>
      </w:r>
      <w:proofErr w:type="spellEnd"/>
      <w:r w:rsidR="00B707F6" w:rsidRPr="00BA3A56">
        <w:t xml:space="preserve"> 9–11).</w:t>
      </w:r>
      <w:r w:rsidR="003531B9" w:rsidRPr="00BA3A56">
        <w:t xml:space="preserve"> Ühistute asutamise probleemidele on juhtinud tähelepanu ka Eesti Maaparandajate Selts ja Eesti Põllumajandus-Kaubanduskoda, kes oma pöördumistes tegid ettepaneku lihtsustada maaparandusühistute asutamise õiguskorda. </w:t>
      </w:r>
    </w:p>
    <w:p w14:paraId="601DB6BC" w14:textId="0466B0B9" w:rsidR="0071127D" w:rsidRPr="00BA3A56" w:rsidRDefault="0071127D" w:rsidP="008F370B">
      <w:pPr>
        <w:jc w:val="both"/>
      </w:pPr>
    </w:p>
    <w:p w14:paraId="08FAFE28" w14:textId="73A8C6D2" w:rsidR="00B7585C" w:rsidRPr="00BA3A56" w:rsidRDefault="00B7585C" w:rsidP="008F370B">
      <w:pPr>
        <w:jc w:val="both"/>
      </w:pPr>
      <w:r w:rsidRPr="00BA3A56">
        <w:t xml:space="preserve">Asutamiskoosolekul ja </w:t>
      </w:r>
      <w:proofErr w:type="spellStart"/>
      <w:r w:rsidRPr="00BA3A56">
        <w:t>korduvasutamiskoosolekul</w:t>
      </w:r>
      <w:proofErr w:type="spellEnd"/>
      <w:r w:rsidR="00A53F68" w:rsidRPr="00BA3A56">
        <w:t xml:space="preserve"> jaotuvad hääled erinevalt</w:t>
      </w:r>
      <w:r w:rsidR="0096254B" w:rsidRPr="00BA3A56">
        <w:t xml:space="preserve"> – </w:t>
      </w:r>
      <w:r w:rsidR="003531B9" w:rsidRPr="00BA3A56">
        <w:t>esimese</w:t>
      </w:r>
      <w:r w:rsidR="0096254B" w:rsidRPr="00BA3A56">
        <w:t xml:space="preserve"> puhul</w:t>
      </w:r>
      <w:r w:rsidR="00A53F68" w:rsidRPr="00BA3A56">
        <w:t xml:space="preserve"> </w:t>
      </w:r>
      <w:r w:rsidR="009D77BC" w:rsidRPr="00BA3A56">
        <w:t>saab ühi</w:t>
      </w:r>
      <w:r w:rsidR="0084769F" w:rsidRPr="00BA3A56">
        <w:t xml:space="preserve">stu asutada, kui selle poolt on </w:t>
      </w:r>
      <w:r w:rsidR="00A53F68" w:rsidRPr="00BA3A56">
        <w:t xml:space="preserve">üle poole maaomanikest </w:t>
      </w:r>
      <w:r w:rsidR="0096254B" w:rsidRPr="00BA3A56">
        <w:t>ja teise puhul</w:t>
      </w:r>
      <w:r w:rsidR="00A53F68" w:rsidRPr="00BA3A56">
        <w:t xml:space="preserve"> </w:t>
      </w:r>
      <w:r w:rsidR="008A5E21" w:rsidRPr="00BA3A56">
        <w:t xml:space="preserve">peavad poolt olema </w:t>
      </w:r>
      <w:r w:rsidR="0096254B" w:rsidRPr="00BA3A56">
        <w:t xml:space="preserve">maaparandussüsteemi omanikud, kelle kinnisasjadel paikneb kokku üle poole maaparandussüsteemi maa-ala pindalast või üle poole </w:t>
      </w:r>
      <w:proofErr w:type="spellStart"/>
      <w:r w:rsidR="0096254B" w:rsidRPr="00BA3A56">
        <w:t>ühiseesvoolu</w:t>
      </w:r>
      <w:proofErr w:type="spellEnd"/>
      <w:r w:rsidR="0096254B" w:rsidRPr="00BA3A56">
        <w:t xml:space="preserve"> pikkusest.</w:t>
      </w:r>
      <w:r w:rsidR="00A53F68" w:rsidRPr="00BA3A56">
        <w:t xml:space="preserve"> </w:t>
      </w:r>
      <w:r w:rsidR="008A5E21" w:rsidRPr="00BA3A56">
        <w:t xml:space="preserve">Ühistu saab asutada vaid sellisel juhul, kui ühistusse on hõlmatud kogu maaparandussüsteemi maa-ala. </w:t>
      </w:r>
      <w:r w:rsidR="0084769F" w:rsidRPr="00BA3A56">
        <w:t xml:space="preserve">Maaparandussüsteem kuulub kümnetele maaomanikele, kellel on maakasutusele erinevad ootused. </w:t>
      </w:r>
      <w:r w:rsidR="008A5E21" w:rsidRPr="00BA3A56">
        <w:t>Kõigi n</w:t>
      </w:r>
      <w:r w:rsidR="0084769F" w:rsidRPr="00BA3A56">
        <w:t xml:space="preserve">ende maaomanike kaasamine kolmele koosolekule on ebamõistlikult pikk ja koormav protsess. </w:t>
      </w:r>
    </w:p>
    <w:p w14:paraId="00D65A56" w14:textId="77777777" w:rsidR="0096254B" w:rsidRPr="00BA3A56" w:rsidRDefault="0096254B" w:rsidP="008F370B">
      <w:pPr>
        <w:jc w:val="both"/>
      </w:pPr>
    </w:p>
    <w:p w14:paraId="2C909852" w14:textId="400D0FBA" w:rsidR="00D003B1" w:rsidRPr="00BA3A56" w:rsidRDefault="003F4784" w:rsidP="008F370B">
      <w:pPr>
        <w:jc w:val="both"/>
        <w:rPr>
          <w:lang w:eastAsia="et-EE"/>
        </w:rPr>
      </w:pPr>
      <w:r w:rsidRPr="00BA3A56">
        <w:t>Ü</w:t>
      </w:r>
      <w:r w:rsidR="003F69A6" w:rsidRPr="00BA3A56">
        <w:t xml:space="preserve">histu liikmete </w:t>
      </w:r>
      <w:r w:rsidRPr="00BA3A56">
        <w:t xml:space="preserve">hoiukulude arvutamisel võetakse arvesse nii liikme maaparandussüsteemi maa-ala suurust kui </w:t>
      </w:r>
      <w:proofErr w:type="spellStart"/>
      <w:r w:rsidRPr="00BA3A56">
        <w:t>ühiseesvoolu</w:t>
      </w:r>
      <w:proofErr w:type="spellEnd"/>
      <w:r w:rsidRPr="00BA3A56">
        <w:t xml:space="preserve"> pikkust</w:t>
      </w:r>
      <w:r w:rsidR="00413691" w:rsidRPr="00BA3A56">
        <w:t>, kusjuures</w:t>
      </w:r>
      <w:r w:rsidRPr="00BA3A56">
        <w:t xml:space="preserve"> </w:t>
      </w:r>
      <w:r w:rsidR="00413691" w:rsidRPr="00BA3A56">
        <w:t xml:space="preserve">üks kilomeeter </w:t>
      </w:r>
      <w:proofErr w:type="spellStart"/>
      <w:r w:rsidR="00413691" w:rsidRPr="00BA3A56">
        <w:t>ühiseesvoolu</w:t>
      </w:r>
      <w:proofErr w:type="spellEnd"/>
      <w:r w:rsidR="00413691" w:rsidRPr="00BA3A56">
        <w:t xml:space="preserve"> loetakse võrdseks ühe hektari maaparandussüsteemi maa-alaga. </w:t>
      </w:r>
      <w:r w:rsidR="003F69A6" w:rsidRPr="00BA3A56">
        <w:rPr>
          <w:lang w:eastAsia="et-EE"/>
        </w:rPr>
        <w:t xml:space="preserve">Kirjeldatud põhimõtte kohaselt on ühistus põhiline hoiukohustus nendel liikmetel, kellel on kõige rohkem kuivendatud maad. Samas on ka nende omanike motivatsioon ühistut asutada kõige suurem. </w:t>
      </w:r>
      <w:r w:rsidR="0084769F" w:rsidRPr="00BA3A56">
        <w:t xml:space="preserve">Enamasti on ühistu asutamisest huvitatud suuremad tootjad, kellele kuulub ka suur osa maaparandussüsteemist või </w:t>
      </w:r>
      <w:proofErr w:type="spellStart"/>
      <w:r w:rsidR="0084769F" w:rsidRPr="00BA3A56">
        <w:t>ühiseesvoolust</w:t>
      </w:r>
      <w:proofErr w:type="spellEnd"/>
      <w:r w:rsidR="0084769F" w:rsidRPr="00BA3A56">
        <w:t xml:space="preserve"> ja seetõttu õnnestubki ühistu asutamine</w:t>
      </w:r>
      <w:r w:rsidR="00B3045D" w:rsidRPr="00BA3A56">
        <w:t xml:space="preserve"> üldjuhul alles</w:t>
      </w:r>
      <w:r w:rsidR="0084769F" w:rsidRPr="00BA3A56">
        <w:t xml:space="preserve"> kolmandal ehk </w:t>
      </w:r>
      <w:proofErr w:type="spellStart"/>
      <w:r w:rsidR="0084769F" w:rsidRPr="00BA3A56">
        <w:t>korduvasutamiskoosolekul</w:t>
      </w:r>
      <w:proofErr w:type="spellEnd"/>
      <w:r w:rsidR="0084769F" w:rsidRPr="00BA3A56">
        <w:t>.</w:t>
      </w:r>
    </w:p>
    <w:p w14:paraId="529FD386" w14:textId="77777777" w:rsidR="00D003B1" w:rsidRPr="00BA3A56" w:rsidRDefault="00D003B1" w:rsidP="008F370B">
      <w:pPr>
        <w:jc w:val="both"/>
        <w:rPr>
          <w:lang w:eastAsia="et-EE"/>
        </w:rPr>
      </w:pPr>
    </w:p>
    <w:p w14:paraId="0422C1BE" w14:textId="05B657E1" w:rsidR="003F69A6" w:rsidRPr="00BA3A56" w:rsidRDefault="00D003B1" w:rsidP="008F370B">
      <w:pPr>
        <w:jc w:val="both"/>
        <w:rPr>
          <w:lang w:eastAsia="et-EE"/>
        </w:rPr>
      </w:pPr>
      <w:r w:rsidRPr="00BA3A56">
        <w:t xml:space="preserve">Kehtiva regulatsiooni tingimustes ei ole lähiajal ette näha maaparanduse valdkonnas ühistegevuse kiiret hoogustumist. </w:t>
      </w:r>
      <w:r w:rsidR="00B3045D" w:rsidRPr="00BA3A56">
        <w:t>Eelnõukohase seadusega</w:t>
      </w:r>
      <w:r w:rsidRPr="00BA3A56">
        <w:t xml:space="preserve"> muudetakse kehtivat regulatsiooni selliselt, et asutamiskoosolekule kohaldatakse kehtiva regulatsiooni </w:t>
      </w:r>
      <w:proofErr w:type="spellStart"/>
      <w:r w:rsidRPr="00BA3A56">
        <w:t>korduvasutamiskoosoleku</w:t>
      </w:r>
      <w:proofErr w:type="spellEnd"/>
      <w:r w:rsidRPr="00BA3A56">
        <w:t xml:space="preserve"> asutamise tingimusi.</w:t>
      </w:r>
      <w:r w:rsidR="00413691" w:rsidRPr="00BA3A56">
        <w:t xml:space="preserve"> </w:t>
      </w:r>
      <w:r w:rsidR="00F26E9A" w:rsidRPr="00BA3A56">
        <w:rPr>
          <w:lang w:eastAsia="et-EE"/>
        </w:rPr>
        <w:t>Kavandatud muudatuse</w:t>
      </w:r>
      <w:r w:rsidR="002C5D52" w:rsidRPr="00BA3A56">
        <w:rPr>
          <w:lang w:eastAsia="et-EE"/>
        </w:rPr>
        <w:t>d</w:t>
      </w:r>
      <w:r w:rsidR="00F26E9A" w:rsidRPr="00BA3A56">
        <w:rPr>
          <w:lang w:eastAsia="et-EE"/>
        </w:rPr>
        <w:t xml:space="preserve"> </w:t>
      </w:r>
      <w:r w:rsidR="002C5D52" w:rsidRPr="00BA3A56">
        <w:rPr>
          <w:lang w:eastAsia="et-EE"/>
        </w:rPr>
        <w:t>lihtsustavad isikutel</w:t>
      </w:r>
      <w:r w:rsidR="009457E3" w:rsidRPr="00BA3A56">
        <w:rPr>
          <w:lang w:eastAsia="et-EE"/>
        </w:rPr>
        <w:t xml:space="preserve">, </w:t>
      </w:r>
      <w:r w:rsidR="000F17EF" w:rsidRPr="00BA3A56">
        <w:rPr>
          <w:lang w:eastAsia="et-EE"/>
        </w:rPr>
        <w:t>k</w:t>
      </w:r>
      <w:r w:rsidR="009457E3" w:rsidRPr="00BA3A56">
        <w:rPr>
          <w:lang w:eastAsia="et-EE"/>
        </w:rPr>
        <w:t>es omavad rohkem kuivendatud maad,</w:t>
      </w:r>
      <w:r w:rsidR="002C5D52" w:rsidRPr="00BA3A56">
        <w:rPr>
          <w:lang w:eastAsia="et-EE"/>
        </w:rPr>
        <w:t xml:space="preserve"> ühistu asutamist</w:t>
      </w:r>
      <w:r w:rsidR="00F26E9A" w:rsidRPr="00BA3A56">
        <w:rPr>
          <w:lang w:eastAsia="et-EE"/>
        </w:rPr>
        <w:t xml:space="preserve"> </w:t>
      </w:r>
      <w:r w:rsidR="009457E3" w:rsidRPr="00BA3A56">
        <w:rPr>
          <w:lang w:eastAsia="et-EE"/>
        </w:rPr>
        <w:t>juba esimesel asutamiskoosole</w:t>
      </w:r>
      <w:r w:rsidR="002C5D52" w:rsidRPr="00BA3A56">
        <w:rPr>
          <w:lang w:eastAsia="et-EE"/>
        </w:rPr>
        <w:t xml:space="preserve">kul. </w:t>
      </w:r>
    </w:p>
    <w:p w14:paraId="489A8DBA" w14:textId="77777777" w:rsidR="009573E3" w:rsidRPr="00BA3A56" w:rsidRDefault="009573E3" w:rsidP="008F370B">
      <w:pPr>
        <w:jc w:val="both"/>
      </w:pPr>
    </w:p>
    <w:p w14:paraId="6B4140A9" w14:textId="2D502857" w:rsidR="00911DE7" w:rsidRPr="00BA3A56" w:rsidRDefault="0032565A" w:rsidP="008F370B">
      <w:pPr>
        <w:jc w:val="both"/>
      </w:pPr>
      <w:r w:rsidRPr="00BA3A56">
        <w:rPr>
          <w:b/>
          <w:bCs/>
        </w:rPr>
        <w:t>Eelnõu</w:t>
      </w:r>
      <w:r w:rsidRPr="00BA3A56" w:rsidDel="006230C7">
        <w:rPr>
          <w:b/>
          <w:bCs/>
        </w:rPr>
        <w:t xml:space="preserve"> </w:t>
      </w:r>
      <w:r w:rsidRPr="00BA3A56">
        <w:rPr>
          <w:b/>
          <w:bCs/>
        </w:rPr>
        <w:t xml:space="preserve">§ 1 punktiga </w:t>
      </w:r>
      <w:r w:rsidR="007E08C4" w:rsidRPr="00BA3A56">
        <w:rPr>
          <w:b/>
          <w:bCs/>
        </w:rPr>
        <w:t>7</w:t>
      </w:r>
      <w:r w:rsidR="0063685E" w:rsidRPr="00BA3A56">
        <w:rPr>
          <w:b/>
          <w:bCs/>
        </w:rPr>
        <w:t>5</w:t>
      </w:r>
      <w:r w:rsidR="007E08C4" w:rsidRPr="00BA3A56">
        <w:rPr>
          <w:b/>
          <w:bCs/>
        </w:rPr>
        <w:t xml:space="preserve"> </w:t>
      </w:r>
      <w:r w:rsidR="00C5506D" w:rsidRPr="00BA3A56">
        <w:t>jäetakse</w:t>
      </w:r>
      <w:r w:rsidR="00B3045D" w:rsidRPr="00BA3A56">
        <w:t xml:space="preserve"> </w:t>
      </w:r>
      <w:proofErr w:type="spellStart"/>
      <w:r w:rsidR="00B3045D" w:rsidRPr="00BA3A56">
        <w:t>MaaParS</w:t>
      </w:r>
      <w:proofErr w:type="spellEnd"/>
      <w:r w:rsidR="00B3045D" w:rsidRPr="00BA3A56">
        <w:t>-i</w:t>
      </w:r>
      <w:r w:rsidR="00C5506D" w:rsidRPr="00BA3A56">
        <w:t xml:space="preserve"> § </w:t>
      </w:r>
      <w:r w:rsidR="004B5642" w:rsidRPr="00BA3A56">
        <w:t xml:space="preserve">62 </w:t>
      </w:r>
      <w:r w:rsidR="0026485F" w:rsidRPr="00BA3A56">
        <w:t xml:space="preserve">lõike 2 </w:t>
      </w:r>
      <w:r w:rsidR="00C5506D" w:rsidRPr="00BA3A56">
        <w:t xml:space="preserve">sõnastusest välja </w:t>
      </w:r>
      <w:proofErr w:type="spellStart"/>
      <w:r w:rsidR="00911DE7" w:rsidRPr="00BA3A56">
        <w:t>korduvasutamiskoosolekule</w:t>
      </w:r>
      <w:proofErr w:type="spellEnd"/>
      <w:r w:rsidR="00911DE7" w:rsidRPr="00BA3A56">
        <w:t xml:space="preserve"> viitavad erisused. Kehtivas regulatsioonis on asutamiskoosolekule ja </w:t>
      </w:r>
      <w:proofErr w:type="spellStart"/>
      <w:r w:rsidR="00911DE7" w:rsidRPr="00BA3A56">
        <w:t>korduvasutamiskoosolekule</w:t>
      </w:r>
      <w:proofErr w:type="spellEnd"/>
      <w:r w:rsidR="00911DE7" w:rsidRPr="00BA3A56">
        <w:t xml:space="preserve"> häälte enamuse arvestamiseks kehtestatud erinevad tingimused. Muudatusega lihtsustatakse ühistu asutamist selliselt, et ühistut saab juba asutamiskoosolekul asutada samadel tingimustel kui seni kehtiva regulatsiooni kohaselt </w:t>
      </w:r>
      <w:proofErr w:type="spellStart"/>
      <w:r w:rsidR="00911DE7" w:rsidRPr="00BA3A56">
        <w:t>korduvasutamiskoosolekul</w:t>
      </w:r>
      <w:proofErr w:type="spellEnd"/>
      <w:r w:rsidR="00911DE7" w:rsidRPr="00BA3A56">
        <w:t>.</w:t>
      </w:r>
    </w:p>
    <w:p w14:paraId="47AD56C8" w14:textId="77777777" w:rsidR="003D7B70" w:rsidRPr="00BA3A56" w:rsidRDefault="003D7B70" w:rsidP="008F370B">
      <w:pPr>
        <w:jc w:val="both"/>
      </w:pPr>
    </w:p>
    <w:p w14:paraId="41422959" w14:textId="60257593" w:rsidR="003D7B70" w:rsidRPr="00BA3A56" w:rsidRDefault="0032565A" w:rsidP="008F370B">
      <w:pPr>
        <w:jc w:val="both"/>
      </w:pPr>
      <w:r w:rsidRPr="12A814B9">
        <w:rPr>
          <w:b/>
          <w:bCs/>
        </w:rPr>
        <w:lastRenderedPageBreak/>
        <w:t xml:space="preserve">Eelnõu § 1 punktiga </w:t>
      </w:r>
      <w:r w:rsidR="007E08C4" w:rsidRPr="12A814B9">
        <w:rPr>
          <w:b/>
          <w:bCs/>
        </w:rPr>
        <w:t>7</w:t>
      </w:r>
      <w:r w:rsidR="0063685E" w:rsidRPr="12A814B9">
        <w:rPr>
          <w:b/>
          <w:bCs/>
        </w:rPr>
        <w:t>6</w:t>
      </w:r>
      <w:r w:rsidR="007E08C4" w:rsidRPr="12A814B9">
        <w:rPr>
          <w:b/>
          <w:bCs/>
        </w:rPr>
        <w:t xml:space="preserve"> </w:t>
      </w:r>
      <w:r w:rsidR="00B3045D">
        <w:t>jäetakse MaaParS-i §</w:t>
      </w:r>
      <w:r w:rsidR="003D7B70">
        <w:t xml:space="preserve"> 63 lõike 2 punktis</w:t>
      </w:r>
      <w:r w:rsidR="00B3045D">
        <w:t>t</w:t>
      </w:r>
      <w:r w:rsidR="003D7B70">
        <w:t xml:space="preserve"> 1 </w:t>
      </w:r>
      <w:r w:rsidR="00B3045D">
        <w:t>välj</w:t>
      </w:r>
      <w:commentRangeStart w:id="158"/>
      <w:del w:id="159" w:author="Maarja-Liis Lall - JUSTDIGI" w:date="2026-02-16T14:53:00Z" w16du:dateUtc="2026-02-16T14:53:16Z">
        <w:r w:rsidDel="00B3045D">
          <w:delText>h</w:delText>
        </w:r>
      </w:del>
      <w:commentRangeEnd w:id="158"/>
      <w:r>
        <w:commentReference w:id="158"/>
      </w:r>
      <w:r w:rsidR="00B3045D">
        <w:t xml:space="preserve">a </w:t>
      </w:r>
      <w:r w:rsidR="00A31AAB">
        <w:t xml:space="preserve">nõue </w:t>
      </w:r>
      <w:r w:rsidR="0092321F">
        <w:t xml:space="preserve">valgala piiri kandmise kohta </w:t>
      </w:r>
      <w:r w:rsidR="00A31AAB">
        <w:t xml:space="preserve">maaparandusühistu tegevuspiirkonna kaardile. </w:t>
      </w:r>
      <w:r w:rsidR="0018634A">
        <w:t xml:space="preserve">Valgala piir võib mõningatel juhtudel olla </w:t>
      </w:r>
      <w:r w:rsidR="00B0316B">
        <w:t xml:space="preserve">oluliselt suurem maaparandussüsteemi pindalast ja praktikas </w:t>
      </w:r>
      <w:r w:rsidR="00DF45F3">
        <w:t>MaRu</w:t>
      </w:r>
      <w:r w:rsidR="00B0316B">
        <w:t xml:space="preserve"> seda kaardile ei märgi. Valgala piir </w:t>
      </w:r>
      <w:r w:rsidR="0018634A">
        <w:t xml:space="preserve">ei ole </w:t>
      </w:r>
      <w:r w:rsidR="00B0316B">
        <w:t xml:space="preserve">ka </w:t>
      </w:r>
      <w:r w:rsidR="0018634A">
        <w:t xml:space="preserve">otseselt vajalik maaparandusühistu tegevuse korraldamiseks. </w:t>
      </w:r>
    </w:p>
    <w:p w14:paraId="031368FB" w14:textId="77777777" w:rsidR="003D7B70" w:rsidRPr="00BA3A56" w:rsidRDefault="003D7B70" w:rsidP="008F370B">
      <w:pPr>
        <w:jc w:val="both"/>
      </w:pPr>
    </w:p>
    <w:p w14:paraId="245BA729" w14:textId="4339452C" w:rsidR="003F69A6" w:rsidRPr="00BA3A56" w:rsidRDefault="0032565A" w:rsidP="008F370B">
      <w:pPr>
        <w:jc w:val="both"/>
      </w:pPr>
      <w:r w:rsidRPr="12A814B9">
        <w:rPr>
          <w:b/>
          <w:bCs/>
        </w:rPr>
        <w:t xml:space="preserve">Eelnõu § 1 punktiga </w:t>
      </w:r>
      <w:r w:rsidR="007E08C4" w:rsidRPr="12A814B9">
        <w:rPr>
          <w:b/>
          <w:bCs/>
        </w:rPr>
        <w:t>7</w:t>
      </w:r>
      <w:r w:rsidR="0063685E" w:rsidRPr="12A814B9">
        <w:rPr>
          <w:b/>
          <w:bCs/>
        </w:rPr>
        <w:t>7</w:t>
      </w:r>
      <w:r w:rsidR="007E08C4" w:rsidRPr="12A814B9">
        <w:rPr>
          <w:b/>
          <w:bCs/>
        </w:rPr>
        <w:t xml:space="preserve"> </w:t>
      </w:r>
      <w:r w:rsidR="007169BC">
        <w:t xml:space="preserve">muudetakse </w:t>
      </w:r>
      <w:r w:rsidR="000E044E">
        <w:t xml:space="preserve">MaaParS-i </w:t>
      </w:r>
      <w:r w:rsidR="007169BC">
        <w:t>§ 64 lõigete 3 ja 4 sõnastust.</w:t>
      </w:r>
      <w:r w:rsidR="007169BC" w:rsidRPr="12A814B9">
        <w:rPr>
          <w:b/>
          <w:bCs/>
        </w:rPr>
        <w:t xml:space="preserve"> </w:t>
      </w:r>
      <w:r w:rsidR="007169BC">
        <w:t>L</w:t>
      </w:r>
      <w:r w:rsidR="00372996">
        <w:t>õi</w:t>
      </w:r>
      <w:r w:rsidR="0063560C">
        <w:t>kes</w:t>
      </w:r>
      <w:r w:rsidR="00372996">
        <w:t xml:space="preserve"> 3 </w:t>
      </w:r>
      <w:r w:rsidR="0063560C">
        <w:t>sätestatud</w:t>
      </w:r>
      <w:r w:rsidR="00372996">
        <w:t xml:space="preserve"> </w:t>
      </w:r>
      <w:r w:rsidR="0063560C">
        <w:t>tingimus, mille kohaselt asutamiskoosolek on otsustusvõimeline, kui sellel osaleb üle poole asutatava maaparandusühistu põhiliikmetest</w:t>
      </w:r>
      <w:r w:rsidR="00211804">
        <w:t xml:space="preserve"> </w:t>
      </w:r>
      <w:r w:rsidR="007169BC">
        <w:t xml:space="preserve">asendatakse </w:t>
      </w:r>
      <w:r w:rsidR="00211804">
        <w:t>ting</w:t>
      </w:r>
      <w:commentRangeStart w:id="160"/>
      <w:ins w:id="161" w:author="Maarja-Liis Lall - JUSTDIGI" w:date="2026-02-16T14:53:00Z" w16du:dateUtc="2026-02-16T14:53:28Z">
        <w:r w:rsidR="663E6DEA">
          <w:t>i</w:t>
        </w:r>
      </w:ins>
      <w:commentRangeEnd w:id="160"/>
      <w:r>
        <w:commentReference w:id="160"/>
      </w:r>
      <w:r w:rsidR="00211804">
        <w:t>musega, et asutamiskoosolek on otsustusvõimeline, kui sellel osalevad asutatava maaparandusühistu põhiliikmed, kelle kinnisasjadel paikneb kokku üle poole maaparandussüsteemi maa-ala pindalast või üle poole ühiseesvoolu pikkusest</w:t>
      </w:r>
      <w:r w:rsidR="0063560C">
        <w:t xml:space="preserve">. </w:t>
      </w:r>
      <w:r w:rsidR="00211804">
        <w:t xml:space="preserve">Muudatus kaasneb asutamiskoosoleku asutamise tingimuste asendamisega korduvasutamiskoosoleku tingimustega. </w:t>
      </w:r>
      <w:r w:rsidR="006F1312">
        <w:t xml:space="preserve">Korduvasutamiskoosolekul ühistu asutamise õnnestumiseks on kehtiva regulatsiooni kohaselt vaja selliste põhiliikmete poolthääli, kelle kinnisasjadel paikneb kokku üle poole maaparandussüsteemi maa-ala pindalast või üle poole ühiseesvoolu pikkusest. </w:t>
      </w:r>
      <w:r w:rsidR="00477557">
        <w:t>Senises regulatsioonis o</w:t>
      </w:r>
      <w:r w:rsidR="006E7CA8">
        <w:t>n</w:t>
      </w:r>
      <w:r w:rsidR="00477557">
        <w:t xml:space="preserve"> a</w:t>
      </w:r>
      <w:r w:rsidR="006F642B">
        <w:t>sutamiskoosolekul oluline, et koosolekul osaleks üle poole põhiliikmetest, sest vaid nii sa</w:t>
      </w:r>
      <w:r w:rsidR="006E7CA8">
        <w:t>ab</w:t>
      </w:r>
      <w:r w:rsidR="006F642B">
        <w:t xml:space="preserve"> tagada asutamise</w:t>
      </w:r>
      <w:r w:rsidR="00950F15">
        <w:t>ks vajaliku kvoorumi</w:t>
      </w:r>
      <w:r w:rsidR="00A035F4">
        <w:t>.</w:t>
      </w:r>
      <w:r w:rsidR="006F642B">
        <w:t xml:space="preserve"> Kui koosolekul osale</w:t>
      </w:r>
      <w:r w:rsidR="006E7CA8">
        <w:t>b</w:t>
      </w:r>
      <w:r w:rsidR="006F642B">
        <w:t xml:space="preserve"> vähem kui poo</w:t>
      </w:r>
      <w:r w:rsidR="006E7CA8">
        <w:t>l põhiliikmetest, siis ei saa</w:t>
      </w:r>
      <w:r w:rsidR="006F642B">
        <w:t xml:space="preserve"> ühistut asutada, sest puudu</w:t>
      </w:r>
      <w:r w:rsidR="006E7CA8">
        <w:t>b</w:t>
      </w:r>
      <w:r w:rsidR="006F642B">
        <w:t xml:space="preserve"> vajalik kvoorum. Olukorras, kus ühele </w:t>
      </w:r>
      <w:r w:rsidR="005718CF">
        <w:t>suur</w:t>
      </w:r>
      <w:r w:rsidR="006F642B">
        <w:t>maaomanikule</w:t>
      </w:r>
      <w:r w:rsidR="0066418F">
        <w:t xml:space="preserve"> </w:t>
      </w:r>
      <w:r w:rsidR="006F642B">
        <w:t>kuuluvad kinnisasjad, millel paikneb kokku üle poole maaparandussüsteemi maa-ala pindalast või üle poole ühiseesvoolu pikkusest, saab selline maaomanik otsustada ühistu asutamise ainuisikuliselt. A</w:t>
      </w:r>
      <w:r w:rsidR="00674338">
        <w:t>suta</w:t>
      </w:r>
      <w:r w:rsidR="006F642B">
        <w:t xml:space="preserve">miskoosolekule asutamiseks kehtestatud tingimuste asendamisel korduvasutamiskoosoleku asutamise tingimustega </w:t>
      </w:r>
      <w:r w:rsidR="006F1312">
        <w:t xml:space="preserve">ei sõltu asutamise õnnestumine enam </w:t>
      </w:r>
      <w:r w:rsidR="00674338">
        <w:t xml:space="preserve">põhiliikmete arvust. </w:t>
      </w:r>
      <w:r w:rsidR="0066418F">
        <w:t>Selgituseks, et asutamiskoosolekul kõigi muude otsuste tegemiseks on vajalik</w:t>
      </w:r>
      <w:r w:rsidR="000E044E">
        <w:t xml:space="preserve"> MaaParS-i</w:t>
      </w:r>
      <w:r w:rsidR="0066418F">
        <w:t xml:space="preserve"> § 64 lõike 5 kohas</w:t>
      </w:r>
      <w:r w:rsidR="00F56812">
        <w:t>el</w:t>
      </w:r>
      <w:r w:rsidR="0066418F">
        <w:t xml:space="preserve">t </w:t>
      </w:r>
      <w:r w:rsidR="00477557">
        <w:t xml:space="preserve">asutamiskoosolekul osalenud </w:t>
      </w:r>
      <w:r w:rsidR="0066418F">
        <w:t>põhiliikmete poolthäälte enamust.</w:t>
      </w:r>
    </w:p>
    <w:p w14:paraId="596A3614" w14:textId="2C61A340" w:rsidR="003F69A6" w:rsidRPr="00BA3A56" w:rsidRDefault="003F69A6" w:rsidP="008F370B">
      <w:pPr>
        <w:jc w:val="both"/>
        <w:rPr>
          <w:bCs/>
        </w:rPr>
      </w:pPr>
    </w:p>
    <w:p w14:paraId="1FCEF4CD" w14:textId="181C834A" w:rsidR="00BA1350" w:rsidRPr="00BA3A56" w:rsidRDefault="000F4A0E" w:rsidP="008F370B">
      <w:pPr>
        <w:jc w:val="both"/>
      </w:pPr>
      <w:r w:rsidRPr="00BA3A56">
        <w:rPr>
          <w:bCs/>
        </w:rPr>
        <w:t>L</w:t>
      </w:r>
      <w:r w:rsidR="0063560C" w:rsidRPr="00BA3A56">
        <w:rPr>
          <w:bCs/>
        </w:rPr>
        <w:t xml:space="preserve">õikes </w:t>
      </w:r>
      <w:r w:rsidR="006E7CA8" w:rsidRPr="00BA3A56">
        <w:rPr>
          <w:bCs/>
        </w:rPr>
        <w:t xml:space="preserve">4 asendatakse senises regulatsioonis asutamiskoosolekul ühistu asutamiseks sätestatud tingimus </w:t>
      </w:r>
      <w:proofErr w:type="spellStart"/>
      <w:r w:rsidR="006E7CA8" w:rsidRPr="00BA3A56">
        <w:rPr>
          <w:bCs/>
        </w:rPr>
        <w:t>korduvasutamiskoosolekul</w:t>
      </w:r>
      <w:proofErr w:type="spellEnd"/>
      <w:r w:rsidR="006E7CA8" w:rsidRPr="00BA3A56">
        <w:rPr>
          <w:bCs/>
        </w:rPr>
        <w:t xml:space="preserve"> ühistu asutamisele sätestatud tingimusega</w:t>
      </w:r>
      <w:r w:rsidR="009257AF" w:rsidRPr="00BA3A56">
        <w:rPr>
          <w:bCs/>
        </w:rPr>
        <w:t xml:space="preserve">. Kehtiva regulatsiooni kohaselt ühistu asutatakse, kui asutamise poolt hääletab üle poole asutatava maaparandusühistu põhiliikmetest. Muudatuse kohaselt </w:t>
      </w:r>
      <w:r w:rsidR="00645B92" w:rsidRPr="00BA3A56">
        <w:t>m</w:t>
      </w:r>
      <w:r w:rsidR="009257AF" w:rsidRPr="00BA3A56">
        <w:t xml:space="preserve">aaparandusühistu asutatakse, kui asutamise poolt hääletavad asutatava maaparandusühistu põhiliikmed, kelle kinnisasjadel paikneb kokku üle poole maaparandussüsteemi maa-ala pindalast või üle poole </w:t>
      </w:r>
      <w:proofErr w:type="spellStart"/>
      <w:r w:rsidR="009257AF" w:rsidRPr="00BA3A56">
        <w:t>ühiseesvoolu</w:t>
      </w:r>
      <w:proofErr w:type="spellEnd"/>
      <w:r w:rsidR="009257AF" w:rsidRPr="00BA3A56">
        <w:t xml:space="preserve"> pikkusest</w:t>
      </w:r>
      <w:r w:rsidR="00A601EE" w:rsidRPr="00BA3A56">
        <w:t xml:space="preserve"> (vt </w:t>
      </w:r>
      <w:r w:rsidR="000E044E" w:rsidRPr="00BA3A56">
        <w:t xml:space="preserve">seletuskirja punktis 3.8 eespool toodud </w:t>
      </w:r>
      <w:r w:rsidR="00A601EE" w:rsidRPr="00BA3A56">
        <w:t>selgitused)</w:t>
      </w:r>
      <w:r w:rsidR="009257AF" w:rsidRPr="00BA3A56">
        <w:t>.</w:t>
      </w:r>
      <w:r w:rsidR="00BA1350" w:rsidRPr="00BA3A56">
        <w:t xml:space="preserve"> </w:t>
      </w:r>
    </w:p>
    <w:p w14:paraId="48ED22AA" w14:textId="77777777" w:rsidR="00BA1350" w:rsidRPr="00BA3A56" w:rsidRDefault="00BA1350" w:rsidP="008F370B">
      <w:pPr>
        <w:jc w:val="both"/>
      </w:pPr>
    </w:p>
    <w:p w14:paraId="191F4E33" w14:textId="1D18D28A" w:rsidR="00C37662" w:rsidRPr="00BA3A56" w:rsidRDefault="0044635F" w:rsidP="008F370B">
      <w:pPr>
        <w:jc w:val="both"/>
      </w:pPr>
      <w:r w:rsidRPr="00BA3A56">
        <w:t>Maaparandushoid on omanike</w:t>
      </w:r>
      <w:r w:rsidR="0009543C" w:rsidRPr="00BA3A56">
        <w:t>le</w:t>
      </w:r>
      <w:r w:rsidRPr="00BA3A56">
        <w:t xml:space="preserve"> seadusest tulenev kohustus. </w:t>
      </w:r>
      <w:r w:rsidR="00C37662" w:rsidRPr="00BA3A56">
        <w:t>Maaparandussüsteemi toimimise seisukohast on oluline, et hoiutööd on tehtud võimalikul</w:t>
      </w:r>
      <w:r w:rsidR="00C1330D" w:rsidRPr="00BA3A56">
        <w:t>t</w:t>
      </w:r>
      <w:r w:rsidR="00C37662" w:rsidRPr="00BA3A56">
        <w:t xml:space="preserve"> suurel maa-alal ja võimalikult pikal eesvoolu lõigul, tagades seeläbi maaviljeluseks sobiv</w:t>
      </w:r>
      <w:r w:rsidRPr="00BA3A56">
        <w:t>a</w:t>
      </w:r>
      <w:r w:rsidR="00C37662" w:rsidRPr="00BA3A56">
        <w:t xml:space="preserve"> mullaveerežiimi. Ebapiisavalt toimiv maaparandussüsteemi osa kahjustab naaberkinnisasjade maakasutust. Mitmetel kinnisasjadel paikneva maaparandussüsteemi osasid teenindava eesvoolu (</w:t>
      </w:r>
      <w:proofErr w:type="spellStart"/>
      <w:r w:rsidR="00C37662" w:rsidRPr="00BA3A56">
        <w:t>ühiseesvool</w:t>
      </w:r>
      <w:proofErr w:type="spellEnd"/>
      <w:r w:rsidR="00C37662" w:rsidRPr="00BA3A56">
        <w:t xml:space="preserve">) hoidu ei ole otstarbekas teha ühe kinnisasja piires, vaid seda on mõistlik korraldada ühiselt. </w:t>
      </w:r>
      <w:proofErr w:type="spellStart"/>
      <w:r w:rsidR="00C37662" w:rsidRPr="00BA3A56">
        <w:t>Ühiseesvoolu</w:t>
      </w:r>
      <w:proofErr w:type="spellEnd"/>
      <w:r w:rsidR="00C37662" w:rsidRPr="00BA3A56">
        <w:t xml:space="preserve"> hoiutööde eesmärk on tagada liigvee vaba liikumine voolusängis. Vee vaba voolamine saab olla tagatud vaid siis, kui voolutakistused (setted, koprapaisud, truubi ette kogunenud risu jmt) on kõrvaldatud mistahes eesvoolu lõigul katkematult kuni suublani. </w:t>
      </w:r>
    </w:p>
    <w:p w14:paraId="00A3721D" w14:textId="77777777" w:rsidR="0044635F" w:rsidRPr="00BA3A56" w:rsidRDefault="0044635F" w:rsidP="008F370B">
      <w:pPr>
        <w:jc w:val="both"/>
      </w:pPr>
    </w:p>
    <w:p w14:paraId="095FBB32" w14:textId="77777777" w:rsidR="0044635F" w:rsidRPr="00BA3A56" w:rsidRDefault="0044635F" w:rsidP="008F370B">
      <w:pPr>
        <w:jc w:val="both"/>
      </w:pPr>
      <w:r w:rsidRPr="00BA3A56">
        <w:t xml:space="preserve">Kehtiva regulatsiooni kohaselt ühistu asutamine esimesel asutamiskoosolekul enamasti ei õnnestunud, kuid </w:t>
      </w:r>
      <w:proofErr w:type="spellStart"/>
      <w:r w:rsidRPr="00BA3A56">
        <w:t>korduvasutamiskoosolekul</w:t>
      </w:r>
      <w:proofErr w:type="spellEnd"/>
      <w:r w:rsidRPr="00BA3A56">
        <w:t xml:space="preserve"> õnnestus. Maaomanik on ühistu põhiliige maaomandi suurusest sõltumata ja igal põhiliikmel on asutamiskoosolekul üks hääl, sõltumata maaomandi suurusest. Ühistu asutamisest on enamasti huvitatud just suurmaaomanikud, kes on asutamiskoosolekul väikemaaomanikega võrreldes ebavõrdses seisus. Muudatusega viiakse asutamiskoosoleku tingimused samadele alustele kehtiva regulatsiooni </w:t>
      </w:r>
      <w:proofErr w:type="spellStart"/>
      <w:r w:rsidRPr="00BA3A56">
        <w:lastRenderedPageBreak/>
        <w:t>korduvasutmiskoosoleku</w:t>
      </w:r>
      <w:proofErr w:type="spellEnd"/>
      <w:r w:rsidRPr="00BA3A56">
        <w:t xml:space="preserve"> tingimustega, et hõlbustada ühistute asutamist ja seeläbi tagada tõhusam maaparandushoid.</w:t>
      </w:r>
    </w:p>
    <w:p w14:paraId="677CA4C5" w14:textId="77777777" w:rsidR="00C37662" w:rsidRPr="00BA3A56" w:rsidRDefault="00C37662" w:rsidP="008F370B">
      <w:pPr>
        <w:jc w:val="both"/>
      </w:pPr>
    </w:p>
    <w:p w14:paraId="6F88C20B" w14:textId="4415B225" w:rsidR="00D55A7A" w:rsidRPr="00BA3A56" w:rsidRDefault="0032565A" w:rsidP="008F370B">
      <w:pPr>
        <w:jc w:val="both"/>
      </w:pPr>
      <w:r w:rsidRPr="00BA3A56">
        <w:rPr>
          <w:b/>
          <w:bCs/>
        </w:rPr>
        <w:t>Eelnõu</w:t>
      </w:r>
      <w:r w:rsidRPr="00BA3A56" w:rsidDel="006230C7">
        <w:rPr>
          <w:b/>
          <w:bCs/>
        </w:rPr>
        <w:t xml:space="preserve"> </w:t>
      </w:r>
      <w:r w:rsidRPr="00BA3A56">
        <w:rPr>
          <w:b/>
          <w:bCs/>
        </w:rPr>
        <w:t xml:space="preserve">§ 1 punktiga </w:t>
      </w:r>
      <w:r w:rsidR="007E08C4" w:rsidRPr="00BA3A56">
        <w:rPr>
          <w:b/>
          <w:bCs/>
        </w:rPr>
        <w:t>7</w:t>
      </w:r>
      <w:r w:rsidR="0063685E" w:rsidRPr="00BA3A56">
        <w:rPr>
          <w:b/>
          <w:bCs/>
        </w:rPr>
        <w:t>8</w:t>
      </w:r>
      <w:r w:rsidR="007E08C4" w:rsidRPr="00BA3A56">
        <w:rPr>
          <w:b/>
          <w:bCs/>
        </w:rPr>
        <w:t xml:space="preserve"> </w:t>
      </w:r>
      <w:r w:rsidR="000F4A0E" w:rsidRPr="00BA3A56">
        <w:t>tunnistatakse</w:t>
      </w:r>
      <w:r w:rsidR="00C202CF" w:rsidRPr="00BA3A56">
        <w:t xml:space="preserve"> </w:t>
      </w:r>
      <w:proofErr w:type="spellStart"/>
      <w:r w:rsidR="00C202CF" w:rsidRPr="00BA3A56">
        <w:t>MaaParS</w:t>
      </w:r>
      <w:proofErr w:type="spellEnd"/>
      <w:r w:rsidR="00C202CF" w:rsidRPr="00BA3A56">
        <w:t>-i</w:t>
      </w:r>
      <w:r w:rsidR="000F4A0E" w:rsidRPr="00BA3A56">
        <w:t xml:space="preserve"> § </w:t>
      </w:r>
      <w:r w:rsidR="00FF0FA0" w:rsidRPr="00BA3A56">
        <w:t>64 lõi</w:t>
      </w:r>
      <w:r w:rsidR="007755B2" w:rsidRPr="00BA3A56">
        <w:t xml:space="preserve">ked </w:t>
      </w:r>
      <w:r w:rsidR="00FF0FA0" w:rsidRPr="00BA3A56">
        <w:t>9</w:t>
      </w:r>
      <w:r w:rsidR="00C202CF" w:rsidRPr="00BA3A56">
        <w:t>–</w:t>
      </w:r>
      <w:r w:rsidR="007755B2" w:rsidRPr="00BA3A56">
        <w:t>11</w:t>
      </w:r>
      <w:r w:rsidR="00FF0FA0" w:rsidRPr="00BA3A56">
        <w:t xml:space="preserve"> </w:t>
      </w:r>
      <w:r w:rsidR="00D55A7A" w:rsidRPr="00BA3A56">
        <w:t xml:space="preserve">kehtetuks. </w:t>
      </w:r>
      <w:r w:rsidR="0094574F" w:rsidRPr="00BA3A56">
        <w:t>Nimetatud s</w:t>
      </w:r>
      <w:r w:rsidR="000E1686" w:rsidRPr="00BA3A56">
        <w:t>ätted reguleeri</w:t>
      </w:r>
      <w:r w:rsidR="0094574F" w:rsidRPr="00BA3A56">
        <w:t>vad</w:t>
      </w:r>
      <w:r w:rsidR="000E1686" w:rsidRPr="00BA3A56">
        <w:t xml:space="preserve"> </w:t>
      </w:r>
      <w:proofErr w:type="spellStart"/>
      <w:r w:rsidR="000E1686" w:rsidRPr="00BA3A56">
        <w:t>korduvasutamiskoosolekule</w:t>
      </w:r>
      <w:proofErr w:type="spellEnd"/>
      <w:r w:rsidR="000E1686" w:rsidRPr="00BA3A56">
        <w:t xml:space="preserve"> sätestatud nõudeid. </w:t>
      </w:r>
      <w:r w:rsidR="0094574F" w:rsidRPr="00BA3A56">
        <w:t>K</w:t>
      </w:r>
      <w:r w:rsidR="00D55A7A" w:rsidRPr="00BA3A56">
        <w:t>ehtivas regulat</w:t>
      </w:r>
      <w:r w:rsidR="00893056" w:rsidRPr="00BA3A56">
        <w:t xml:space="preserve">sioonis </w:t>
      </w:r>
      <w:r w:rsidR="0094574F" w:rsidRPr="00BA3A56">
        <w:t>on</w:t>
      </w:r>
      <w:r w:rsidR="00893056" w:rsidRPr="00BA3A56">
        <w:t xml:space="preserve"> sätestatud asutamiskoosolekule ja </w:t>
      </w:r>
      <w:proofErr w:type="spellStart"/>
      <w:r w:rsidR="00893056" w:rsidRPr="00BA3A56">
        <w:t>korduvasutamiskoosolekule</w:t>
      </w:r>
      <w:proofErr w:type="spellEnd"/>
      <w:r w:rsidR="00893056" w:rsidRPr="00BA3A56">
        <w:t xml:space="preserve"> erinevad tingimused koosoleku otsustusvõimelisuse</w:t>
      </w:r>
      <w:r w:rsidR="000E1686" w:rsidRPr="00BA3A56">
        <w:t xml:space="preserve"> ja</w:t>
      </w:r>
      <w:r w:rsidR="00893056" w:rsidRPr="00BA3A56">
        <w:t xml:space="preserve"> </w:t>
      </w:r>
      <w:r w:rsidR="000E1686" w:rsidRPr="00BA3A56">
        <w:t xml:space="preserve">ühistu asutamiseks vajalike häälte arvu </w:t>
      </w:r>
      <w:r w:rsidR="00893056" w:rsidRPr="00BA3A56">
        <w:t xml:space="preserve">kohta. Muudatuse kohaselt ei olene asutamiskoosolekul ühistu asutamine seal osalevate põhiliikmete arvust, vaid sellest, kui suur osa maaparandussüsteemist või </w:t>
      </w:r>
      <w:proofErr w:type="spellStart"/>
      <w:r w:rsidR="00893056" w:rsidRPr="00BA3A56">
        <w:t>ühiseesvoolust</w:t>
      </w:r>
      <w:proofErr w:type="spellEnd"/>
      <w:r w:rsidR="00893056" w:rsidRPr="00BA3A56">
        <w:t xml:space="preserve"> asub nende maal. </w:t>
      </w:r>
    </w:p>
    <w:p w14:paraId="57BE438F" w14:textId="190099F6" w:rsidR="00495B8E" w:rsidRPr="00BA3A56" w:rsidRDefault="00495B8E" w:rsidP="008F370B">
      <w:pPr>
        <w:jc w:val="both"/>
      </w:pPr>
    </w:p>
    <w:p w14:paraId="471F2B8A" w14:textId="0F60046B" w:rsidR="00495B8E" w:rsidRPr="00BA3A56" w:rsidRDefault="0032565A" w:rsidP="008F370B">
      <w:pPr>
        <w:jc w:val="both"/>
        <w:rPr>
          <w:b/>
          <w:bCs/>
        </w:rPr>
      </w:pPr>
      <w:r w:rsidRPr="00BA3A56">
        <w:rPr>
          <w:b/>
          <w:bCs/>
        </w:rPr>
        <w:t>Eelnõu</w:t>
      </w:r>
      <w:r w:rsidRPr="00BA3A56" w:rsidDel="006230C7">
        <w:rPr>
          <w:b/>
          <w:bCs/>
        </w:rPr>
        <w:t xml:space="preserve"> </w:t>
      </w:r>
      <w:r w:rsidRPr="00BA3A56">
        <w:rPr>
          <w:b/>
          <w:bCs/>
        </w:rPr>
        <w:t xml:space="preserve">§ 1 punktiga </w:t>
      </w:r>
      <w:r w:rsidR="007E08C4" w:rsidRPr="00BA3A56">
        <w:rPr>
          <w:b/>
          <w:bCs/>
        </w:rPr>
        <w:t>7</w:t>
      </w:r>
      <w:r w:rsidR="0063685E" w:rsidRPr="00BA3A56">
        <w:rPr>
          <w:b/>
          <w:bCs/>
        </w:rPr>
        <w:t>9</w:t>
      </w:r>
      <w:r w:rsidR="007E08C4" w:rsidRPr="00BA3A56">
        <w:t xml:space="preserve"> </w:t>
      </w:r>
      <w:r w:rsidR="000F4A0E" w:rsidRPr="00BA3A56">
        <w:t xml:space="preserve">jäetakse </w:t>
      </w:r>
      <w:proofErr w:type="spellStart"/>
      <w:r w:rsidR="00C202CF" w:rsidRPr="00BA3A56">
        <w:t>MaaParS</w:t>
      </w:r>
      <w:proofErr w:type="spellEnd"/>
      <w:r w:rsidR="00C202CF" w:rsidRPr="00BA3A56">
        <w:t xml:space="preserve">-i </w:t>
      </w:r>
      <w:r w:rsidR="000F4A0E" w:rsidRPr="00BA3A56">
        <w:t xml:space="preserve">§ 66 lõikest 1 välja </w:t>
      </w:r>
      <w:proofErr w:type="spellStart"/>
      <w:r w:rsidR="00495B8E" w:rsidRPr="00BA3A56">
        <w:rPr>
          <w:bCs/>
        </w:rPr>
        <w:t>korduvasutamiskoosolekule</w:t>
      </w:r>
      <w:proofErr w:type="spellEnd"/>
      <w:r w:rsidR="00495B8E" w:rsidRPr="00BA3A56">
        <w:rPr>
          <w:bCs/>
        </w:rPr>
        <w:t xml:space="preserve"> viitav erisus (</w:t>
      </w:r>
      <w:r w:rsidR="00C202CF" w:rsidRPr="00BA3A56">
        <w:rPr>
          <w:bCs/>
        </w:rPr>
        <w:t xml:space="preserve">vt eelnõu § 1 punkti 77 juures toodud </w:t>
      </w:r>
      <w:r w:rsidR="00495B8E" w:rsidRPr="00BA3A56">
        <w:rPr>
          <w:bCs/>
        </w:rPr>
        <w:t xml:space="preserve"> selgitusi).</w:t>
      </w:r>
    </w:p>
    <w:p w14:paraId="7FD9F886" w14:textId="77777777" w:rsidR="00AB6FD9" w:rsidRPr="00BA3A56" w:rsidRDefault="00AB6FD9" w:rsidP="008F370B">
      <w:pPr>
        <w:jc w:val="both"/>
      </w:pPr>
    </w:p>
    <w:p w14:paraId="4699C1C8" w14:textId="71964194" w:rsidR="002338BA" w:rsidRPr="00BA3A56" w:rsidRDefault="0032565A" w:rsidP="008F370B">
      <w:pPr>
        <w:jc w:val="both"/>
      </w:pPr>
      <w:r w:rsidRPr="00BA3A56">
        <w:rPr>
          <w:b/>
          <w:bCs/>
        </w:rPr>
        <w:t>Eelnõu</w:t>
      </w:r>
      <w:r w:rsidRPr="00BA3A56" w:rsidDel="006230C7">
        <w:rPr>
          <w:b/>
          <w:bCs/>
        </w:rPr>
        <w:t xml:space="preserve"> </w:t>
      </w:r>
      <w:r w:rsidRPr="00BA3A56">
        <w:rPr>
          <w:b/>
          <w:bCs/>
        </w:rPr>
        <w:t>§ 1 punktiga</w:t>
      </w:r>
      <w:r w:rsidR="00903067" w:rsidRPr="00BA3A56">
        <w:rPr>
          <w:b/>
          <w:bCs/>
        </w:rPr>
        <w:t xml:space="preserve"> </w:t>
      </w:r>
      <w:r w:rsidR="0063685E" w:rsidRPr="00BA3A56">
        <w:rPr>
          <w:b/>
          <w:bCs/>
        </w:rPr>
        <w:t>80</w:t>
      </w:r>
      <w:r w:rsidR="007E08C4" w:rsidRPr="00BA3A56">
        <w:rPr>
          <w:b/>
          <w:bCs/>
        </w:rPr>
        <w:t xml:space="preserve"> </w:t>
      </w:r>
      <w:r w:rsidR="006D1CD0" w:rsidRPr="00BA3A56">
        <w:t>asendatakse</w:t>
      </w:r>
      <w:r w:rsidR="00B015E7" w:rsidRPr="00BA3A56">
        <w:t xml:space="preserve"> </w:t>
      </w:r>
      <w:proofErr w:type="spellStart"/>
      <w:r w:rsidR="00B015E7" w:rsidRPr="00BA3A56">
        <w:t>MaaParS</w:t>
      </w:r>
      <w:proofErr w:type="spellEnd"/>
      <w:r w:rsidR="00B015E7" w:rsidRPr="00BA3A56">
        <w:t>-i</w:t>
      </w:r>
      <w:r w:rsidR="006D1CD0" w:rsidRPr="00BA3A56">
        <w:t xml:space="preserve"> § </w:t>
      </w:r>
      <w:r w:rsidR="002338BA" w:rsidRPr="00BA3A56">
        <w:t xml:space="preserve">69 lõikes 5 </w:t>
      </w:r>
      <w:r w:rsidR="00B015E7" w:rsidRPr="00BA3A56">
        <w:rPr>
          <w:bCs/>
        </w:rPr>
        <w:t>sõnad</w:t>
      </w:r>
      <w:r w:rsidR="002338BA" w:rsidRPr="00BA3A56">
        <w:rPr>
          <w:bCs/>
        </w:rPr>
        <w:t xml:space="preserve"> „ning maaparandussüsteemi piiri muutumisel ja maakorraldustoimingu tegemisel“</w:t>
      </w:r>
      <w:r w:rsidR="006D1CD0" w:rsidRPr="00BA3A56">
        <w:rPr>
          <w:bCs/>
        </w:rPr>
        <w:t xml:space="preserve"> sõnaga „vajaliku“</w:t>
      </w:r>
      <w:r w:rsidR="002338BA" w:rsidRPr="00BA3A56">
        <w:rPr>
          <w:bCs/>
        </w:rPr>
        <w:t xml:space="preserve">. Muudatus on vajalik selleks, et viia sätte sõnastus vastavusse seadusandja mõttega. Ühistu vajab </w:t>
      </w:r>
      <w:r w:rsidR="002338BA" w:rsidRPr="00BA3A56">
        <w:t xml:space="preserve">oma tegevuspiirkonna kohta maaparandusühistu tegevuspiirkonna kaarti ja </w:t>
      </w:r>
      <w:r w:rsidR="002338BA" w:rsidRPr="00BA3A56">
        <w:rPr>
          <w:bCs/>
        </w:rPr>
        <w:t xml:space="preserve">õiendit üldkoosoleku kokkukutsumiseks ja maaparandushoiu osaluste arvutamiseks. Üldkoosoleku eelne õiend võib erineda esialgsest, ühistu asutamiseks väljastatud õiendist selle poolest, et vahepealsel ajaperioodil võib olla tehtud muudatusi maaparandussüsteemi piiride osas või katastriüksuste piiride osas (maakorraldustoimingud), samuti omanike vahetumise tõttu. Samas iga maakorraldustoimingu järgselt ega ka iga maaparandussüsteemi piiride muutmise järgselt õiendi väljastamine ei anna ühistule mingit lisandväärtust, kuid on samas </w:t>
      </w:r>
      <w:proofErr w:type="spellStart"/>
      <w:r w:rsidR="00DF45F3" w:rsidRPr="00BA3A56">
        <w:t>MaRu</w:t>
      </w:r>
      <w:r w:rsidR="002338BA" w:rsidRPr="00BA3A56">
        <w:rPr>
          <w:bCs/>
        </w:rPr>
        <w:t>-le</w:t>
      </w:r>
      <w:proofErr w:type="spellEnd"/>
      <w:r w:rsidR="002338BA" w:rsidRPr="00BA3A56">
        <w:rPr>
          <w:bCs/>
        </w:rPr>
        <w:t xml:space="preserve"> ajamahukas lisakohustus. Praktikas on olnud olukordi, kus ühistu taotleb iga muudatuse järgselt uut õiendit.</w:t>
      </w:r>
    </w:p>
    <w:p w14:paraId="05CB2AA5" w14:textId="77777777" w:rsidR="00AB6FD9" w:rsidRPr="00BA3A56" w:rsidRDefault="00AB6FD9" w:rsidP="008F370B">
      <w:pPr>
        <w:jc w:val="both"/>
        <w:rPr>
          <w:b/>
          <w:bCs/>
        </w:rPr>
      </w:pPr>
    </w:p>
    <w:p w14:paraId="369E06BA" w14:textId="491C5A9B" w:rsidR="009573E3" w:rsidRPr="00BA3A56" w:rsidRDefault="0032565A" w:rsidP="008F370B">
      <w:pPr>
        <w:jc w:val="both"/>
        <w:rPr>
          <w:bCs/>
        </w:rPr>
      </w:pPr>
      <w:r w:rsidRPr="00BA3A56">
        <w:rPr>
          <w:b/>
          <w:bCs/>
        </w:rPr>
        <w:t>Eelnõu</w:t>
      </w:r>
      <w:r w:rsidRPr="00BA3A56" w:rsidDel="006230C7">
        <w:rPr>
          <w:b/>
          <w:bCs/>
        </w:rPr>
        <w:t xml:space="preserve"> </w:t>
      </w:r>
      <w:r w:rsidRPr="00BA3A56">
        <w:rPr>
          <w:b/>
          <w:bCs/>
        </w:rPr>
        <w:t>§ 1 punktiga</w:t>
      </w:r>
      <w:r w:rsidR="00903067" w:rsidRPr="00BA3A56">
        <w:rPr>
          <w:b/>
          <w:bCs/>
        </w:rPr>
        <w:t xml:space="preserve"> </w:t>
      </w:r>
      <w:r w:rsidR="007E08C4" w:rsidRPr="00BA3A56">
        <w:rPr>
          <w:b/>
          <w:bCs/>
        </w:rPr>
        <w:t>8</w:t>
      </w:r>
      <w:r w:rsidR="0063685E" w:rsidRPr="00BA3A56">
        <w:rPr>
          <w:b/>
          <w:bCs/>
        </w:rPr>
        <w:t>1</w:t>
      </w:r>
      <w:r w:rsidR="007E08C4" w:rsidRPr="00BA3A56">
        <w:rPr>
          <w:b/>
          <w:bCs/>
        </w:rPr>
        <w:t xml:space="preserve"> </w:t>
      </w:r>
      <w:r w:rsidR="00903067" w:rsidRPr="00BA3A56">
        <w:rPr>
          <w:bCs/>
        </w:rPr>
        <w:t xml:space="preserve">tunnistatakse </w:t>
      </w:r>
      <w:proofErr w:type="spellStart"/>
      <w:r w:rsidR="00B015E7" w:rsidRPr="00BA3A56">
        <w:rPr>
          <w:bCs/>
        </w:rPr>
        <w:t>MaaParS</w:t>
      </w:r>
      <w:proofErr w:type="spellEnd"/>
      <w:r w:rsidR="00B015E7" w:rsidRPr="00BA3A56">
        <w:rPr>
          <w:bCs/>
        </w:rPr>
        <w:t xml:space="preserve">-i </w:t>
      </w:r>
      <w:r w:rsidR="00903067" w:rsidRPr="00BA3A56">
        <w:rPr>
          <w:bCs/>
        </w:rPr>
        <w:t xml:space="preserve">§ </w:t>
      </w:r>
      <w:r w:rsidR="00CE0027" w:rsidRPr="00BA3A56">
        <w:rPr>
          <w:bCs/>
        </w:rPr>
        <w:t xml:space="preserve">73 lõige 2 kehtetuks. </w:t>
      </w:r>
      <w:r w:rsidR="001D58AF" w:rsidRPr="00BA3A56">
        <w:rPr>
          <w:bCs/>
        </w:rPr>
        <w:t xml:space="preserve">Säte </w:t>
      </w:r>
      <w:r w:rsidR="003B58A6" w:rsidRPr="00BA3A56">
        <w:rPr>
          <w:bCs/>
        </w:rPr>
        <w:t>on</w:t>
      </w:r>
      <w:r w:rsidR="001D58AF" w:rsidRPr="00BA3A56">
        <w:rPr>
          <w:bCs/>
        </w:rPr>
        <w:t xml:space="preserve"> kehtestatud põhimõttel, et ühistu kavandatavad hoiutööd oleksid kooskõlas üldisema planeerimisdokumendiga. See ei </w:t>
      </w:r>
      <w:r w:rsidR="003A69D4" w:rsidRPr="00BA3A56">
        <w:rPr>
          <w:bCs/>
        </w:rPr>
        <w:t xml:space="preserve">ole </w:t>
      </w:r>
      <w:r w:rsidR="0046385E" w:rsidRPr="00BA3A56">
        <w:rPr>
          <w:bCs/>
        </w:rPr>
        <w:t>täitnud oma eesmärki. A</w:t>
      </w:r>
      <w:r w:rsidR="003A69D4" w:rsidRPr="00BA3A56">
        <w:rPr>
          <w:bCs/>
        </w:rPr>
        <w:t xml:space="preserve">rvestades </w:t>
      </w:r>
      <w:r w:rsidR="007D6466" w:rsidRPr="00BA3A56">
        <w:rPr>
          <w:bCs/>
        </w:rPr>
        <w:t>maaparandus</w:t>
      </w:r>
      <w:r w:rsidR="003A69D4" w:rsidRPr="00BA3A56">
        <w:rPr>
          <w:bCs/>
        </w:rPr>
        <w:t xml:space="preserve">hoiukava üldistusastet ei ole konkreetsete hoiutööde kavandamine hoiukavaga praktikas otstarbekas. </w:t>
      </w:r>
      <w:r w:rsidR="00B015E7" w:rsidRPr="00BA3A56">
        <w:rPr>
          <w:bCs/>
        </w:rPr>
        <w:t>Eelnõukohase seadusega</w:t>
      </w:r>
      <w:r w:rsidR="004A5FDF" w:rsidRPr="00BA3A56">
        <w:rPr>
          <w:bCs/>
        </w:rPr>
        <w:t xml:space="preserve"> kavandatakse muudatus, mille </w:t>
      </w:r>
      <w:r w:rsidR="001D58AF" w:rsidRPr="00BA3A56">
        <w:rPr>
          <w:bCs/>
        </w:rPr>
        <w:t xml:space="preserve">kohaselt maaparandushoiukavasid </w:t>
      </w:r>
      <w:r w:rsidR="003A69D4" w:rsidRPr="00BA3A56">
        <w:rPr>
          <w:bCs/>
        </w:rPr>
        <w:t xml:space="preserve">enam </w:t>
      </w:r>
      <w:r w:rsidR="001D58AF" w:rsidRPr="00BA3A56">
        <w:rPr>
          <w:bCs/>
        </w:rPr>
        <w:t>ei koostata.</w:t>
      </w:r>
    </w:p>
    <w:p w14:paraId="0F028167" w14:textId="77777777" w:rsidR="00913F94" w:rsidRPr="00BA3A56" w:rsidRDefault="00913F94" w:rsidP="008F370B">
      <w:pPr>
        <w:jc w:val="both"/>
        <w:rPr>
          <w:b/>
          <w:bCs/>
        </w:rPr>
      </w:pPr>
    </w:p>
    <w:p w14:paraId="37EC6364" w14:textId="0C9EAECB" w:rsidR="003B58A6" w:rsidRPr="00BA3A56" w:rsidRDefault="0032565A" w:rsidP="008F370B">
      <w:pPr>
        <w:jc w:val="both"/>
      </w:pPr>
      <w:r w:rsidRPr="00BA3A56">
        <w:rPr>
          <w:b/>
          <w:bCs/>
        </w:rPr>
        <w:t>Eelnõu</w:t>
      </w:r>
      <w:r w:rsidRPr="00BA3A56" w:rsidDel="006230C7">
        <w:rPr>
          <w:b/>
          <w:bCs/>
        </w:rPr>
        <w:t xml:space="preserve"> </w:t>
      </w:r>
      <w:r w:rsidRPr="00BA3A56">
        <w:rPr>
          <w:b/>
          <w:bCs/>
        </w:rPr>
        <w:t>§ 1 punktiga</w:t>
      </w:r>
      <w:r w:rsidR="004C51FE" w:rsidRPr="00BA3A56">
        <w:rPr>
          <w:b/>
          <w:bCs/>
        </w:rPr>
        <w:t xml:space="preserve"> </w:t>
      </w:r>
      <w:r w:rsidR="007E08C4" w:rsidRPr="00BA3A56">
        <w:rPr>
          <w:b/>
          <w:bCs/>
        </w:rPr>
        <w:t>8</w:t>
      </w:r>
      <w:r w:rsidR="0063685E" w:rsidRPr="00BA3A56">
        <w:rPr>
          <w:b/>
          <w:bCs/>
        </w:rPr>
        <w:t>2</w:t>
      </w:r>
      <w:r w:rsidR="007E08C4" w:rsidRPr="00BA3A56">
        <w:rPr>
          <w:b/>
          <w:bCs/>
        </w:rPr>
        <w:t xml:space="preserve"> </w:t>
      </w:r>
      <w:r w:rsidR="004C51FE" w:rsidRPr="00BA3A56">
        <w:rPr>
          <w:bCs/>
        </w:rPr>
        <w:t>muudetakse</w:t>
      </w:r>
      <w:r w:rsidR="00B015E7" w:rsidRPr="00BA3A56">
        <w:rPr>
          <w:bCs/>
        </w:rPr>
        <w:t xml:space="preserve"> </w:t>
      </w:r>
      <w:proofErr w:type="spellStart"/>
      <w:r w:rsidR="00B015E7" w:rsidRPr="00BA3A56">
        <w:rPr>
          <w:bCs/>
        </w:rPr>
        <w:t>MaaParS</w:t>
      </w:r>
      <w:proofErr w:type="spellEnd"/>
      <w:r w:rsidR="00B015E7" w:rsidRPr="00BA3A56">
        <w:rPr>
          <w:bCs/>
        </w:rPr>
        <w:t>-i</w:t>
      </w:r>
      <w:r w:rsidR="004C51FE" w:rsidRPr="00BA3A56">
        <w:rPr>
          <w:bCs/>
        </w:rPr>
        <w:t xml:space="preserve"> § </w:t>
      </w:r>
      <w:r w:rsidR="00913F94" w:rsidRPr="00BA3A56">
        <w:rPr>
          <w:bCs/>
        </w:rPr>
        <w:t xml:space="preserve">80 </w:t>
      </w:r>
      <w:r w:rsidR="004C51FE" w:rsidRPr="00BA3A56">
        <w:rPr>
          <w:bCs/>
        </w:rPr>
        <w:t xml:space="preserve">lõiget </w:t>
      </w:r>
      <w:r w:rsidR="00913F94" w:rsidRPr="00BA3A56">
        <w:rPr>
          <w:bCs/>
        </w:rPr>
        <w:t xml:space="preserve">2 </w:t>
      </w:r>
      <w:r w:rsidR="004C51FE" w:rsidRPr="00BA3A56">
        <w:rPr>
          <w:bCs/>
        </w:rPr>
        <w:t>selliselt, et</w:t>
      </w:r>
      <w:r w:rsidR="00913F94" w:rsidRPr="00BA3A56">
        <w:rPr>
          <w:bCs/>
        </w:rPr>
        <w:t xml:space="preserve"> maaparandusühistu tegevuse lõpetamisele </w:t>
      </w:r>
      <w:r w:rsidR="004C51FE" w:rsidRPr="00BA3A56">
        <w:rPr>
          <w:bCs/>
        </w:rPr>
        <w:t xml:space="preserve">kehtestatakse </w:t>
      </w:r>
      <w:r w:rsidR="00913F94" w:rsidRPr="00BA3A56">
        <w:rPr>
          <w:bCs/>
        </w:rPr>
        <w:t xml:space="preserve">samad põhimõtted kui ühistu </w:t>
      </w:r>
      <w:r w:rsidR="00C713D5" w:rsidRPr="00BA3A56">
        <w:rPr>
          <w:bCs/>
        </w:rPr>
        <w:t xml:space="preserve">asutamisele ehk </w:t>
      </w:r>
      <w:r w:rsidR="00C713D5" w:rsidRPr="00BA3A56">
        <w:t xml:space="preserve">üldkoosolekul on maaparandusühistu lõpetamise otsus vastu võetud, kui selle poolt on hääletanud maaparandusühistu põhiliikmed, kelle kinnisasjadel paikneb kokku üle poole maaparandussüsteemi maa-ala pindalast või üle poole </w:t>
      </w:r>
      <w:proofErr w:type="spellStart"/>
      <w:r w:rsidR="00C713D5" w:rsidRPr="00BA3A56">
        <w:t>ühiseesvoolu</w:t>
      </w:r>
      <w:proofErr w:type="spellEnd"/>
      <w:r w:rsidR="00C713D5" w:rsidRPr="00BA3A56">
        <w:t xml:space="preserve"> pikkusest. </w:t>
      </w:r>
    </w:p>
    <w:p w14:paraId="6173B2FB" w14:textId="77777777" w:rsidR="003B58A6" w:rsidRPr="00BA3A56" w:rsidRDefault="003B58A6" w:rsidP="008F370B">
      <w:pPr>
        <w:jc w:val="both"/>
      </w:pPr>
    </w:p>
    <w:p w14:paraId="1233E77F" w14:textId="02ADD291" w:rsidR="006C3242" w:rsidRPr="00BA3A56" w:rsidRDefault="000D0D89" w:rsidP="008F370B">
      <w:pPr>
        <w:jc w:val="both"/>
        <w:rPr>
          <w:bCs/>
        </w:rPr>
      </w:pPr>
      <w:r w:rsidRPr="00BA3A56">
        <w:rPr>
          <w:bCs/>
        </w:rPr>
        <w:t>Muudatuse vajadus tuleneb praktikast, kus maaparandusühistu</w:t>
      </w:r>
      <w:r w:rsidR="00635BD2" w:rsidRPr="00BA3A56">
        <w:rPr>
          <w:bCs/>
        </w:rPr>
        <w:t xml:space="preserve"> tegevust on peaaegu võimatu</w:t>
      </w:r>
      <w:r w:rsidRPr="00BA3A56">
        <w:rPr>
          <w:bCs/>
        </w:rPr>
        <w:t xml:space="preserve"> lõpeta</w:t>
      </w:r>
      <w:r w:rsidR="00635BD2" w:rsidRPr="00BA3A56">
        <w:rPr>
          <w:bCs/>
        </w:rPr>
        <w:t xml:space="preserve">da. </w:t>
      </w:r>
      <w:r w:rsidR="00913F94" w:rsidRPr="00BA3A56">
        <w:rPr>
          <w:bCs/>
        </w:rPr>
        <w:t>Kehtiva regulatsiooni kohaselt on ühistu tegevuse lõpetamise</w:t>
      </w:r>
      <w:r w:rsidR="000D6BC8" w:rsidRPr="00BA3A56">
        <w:rPr>
          <w:bCs/>
        </w:rPr>
        <w:t>ks vaja</w:t>
      </w:r>
      <w:r w:rsidR="00913F94" w:rsidRPr="00BA3A56">
        <w:rPr>
          <w:bCs/>
        </w:rPr>
        <w:t xml:space="preserve"> üldkoosolekul üle kahe kolmandiku </w:t>
      </w:r>
      <w:r w:rsidR="00635BD2" w:rsidRPr="00BA3A56">
        <w:rPr>
          <w:bCs/>
        </w:rPr>
        <w:t xml:space="preserve">kõigi maaparandusühistu </w:t>
      </w:r>
      <w:r w:rsidR="00913F94" w:rsidRPr="00BA3A56">
        <w:rPr>
          <w:bCs/>
        </w:rPr>
        <w:t>põhiliikmete poolthääl</w:t>
      </w:r>
      <w:r w:rsidR="000D6BC8" w:rsidRPr="00BA3A56">
        <w:rPr>
          <w:bCs/>
        </w:rPr>
        <w:t>i</w:t>
      </w:r>
      <w:r w:rsidR="00913F94" w:rsidRPr="00BA3A56">
        <w:rPr>
          <w:bCs/>
        </w:rPr>
        <w:t xml:space="preserve">. </w:t>
      </w:r>
      <w:r w:rsidR="00FF5566" w:rsidRPr="00BA3A56">
        <w:rPr>
          <w:bCs/>
        </w:rPr>
        <w:t>Põhiliikmete hääli arvestatakse õiendis põhimõttel</w:t>
      </w:r>
      <w:r w:rsidRPr="00BA3A56">
        <w:rPr>
          <w:bCs/>
        </w:rPr>
        <w:t xml:space="preserve">, </w:t>
      </w:r>
      <w:r w:rsidR="00FF5566" w:rsidRPr="00BA3A56">
        <w:rPr>
          <w:bCs/>
        </w:rPr>
        <w:t>et iga põhiliikme häälte arv sõltub tema hoiukohustuse</w:t>
      </w:r>
      <w:r w:rsidR="004424E1" w:rsidRPr="00BA3A56">
        <w:rPr>
          <w:bCs/>
        </w:rPr>
        <w:t xml:space="preserve"> osa</w:t>
      </w:r>
      <w:r w:rsidR="00FF5566" w:rsidRPr="00BA3A56">
        <w:rPr>
          <w:bCs/>
        </w:rPr>
        <w:t xml:space="preserve"> suurusest, kuid alla </w:t>
      </w:r>
      <w:r w:rsidR="0035461B" w:rsidRPr="00BA3A56">
        <w:rPr>
          <w:bCs/>
        </w:rPr>
        <w:t>ü</w:t>
      </w:r>
      <w:r w:rsidR="00C713D5" w:rsidRPr="00BA3A56">
        <w:rPr>
          <w:bCs/>
        </w:rPr>
        <w:t>he protsendi hoiuk</w:t>
      </w:r>
      <w:r w:rsidR="0035461B" w:rsidRPr="00BA3A56">
        <w:rPr>
          <w:bCs/>
        </w:rPr>
        <w:t>ohustus ümardatakse üheks, et</w:t>
      </w:r>
      <w:r w:rsidR="00635BD2" w:rsidRPr="00BA3A56">
        <w:rPr>
          <w:bCs/>
        </w:rPr>
        <w:t xml:space="preserve"> igal </w:t>
      </w:r>
      <w:r w:rsidR="00C77115" w:rsidRPr="00BA3A56">
        <w:rPr>
          <w:bCs/>
        </w:rPr>
        <w:t xml:space="preserve">maaparandusühistu </w:t>
      </w:r>
      <w:r w:rsidR="00635BD2" w:rsidRPr="00BA3A56">
        <w:rPr>
          <w:bCs/>
        </w:rPr>
        <w:t>põhiliikmel o</w:t>
      </w:r>
      <w:r w:rsidR="0035461B" w:rsidRPr="00BA3A56">
        <w:rPr>
          <w:bCs/>
        </w:rPr>
        <w:t>leks</w:t>
      </w:r>
      <w:r w:rsidR="00635BD2" w:rsidRPr="00BA3A56">
        <w:rPr>
          <w:bCs/>
        </w:rPr>
        <w:t xml:space="preserve"> vähemalt üks hääl</w:t>
      </w:r>
      <w:r w:rsidR="0035461B" w:rsidRPr="00BA3A56">
        <w:rPr>
          <w:bCs/>
        </w:rPr>
        <w:t>.</w:t>
      </w:r>
      <w:r w:rsidR="00317687" w:rsidRPr="00BA3A56">
        <w:rPr>
          <w:bCs/>
        </w:rPr>
        <w:t xml:space="preserve"> </w:t>
      </w:r>
      <w:r w:rsidR="006C3242" w:rsidRPr="00BA3A56">
        <w:rPr>
          <w:bCs/>
        </w:rPr>
        <w:t>Põhiliikme häälte arv sõltub tema</w:t>
      </w:r>
      <w:r w:rsidR="000D6BC8" w:rsidRPr="00BA3A56">
        <w:rPr>
          <w:bCs/>
        </w:rPr>
        <w:t>le kuuluva</w:t>
      </w:r>
      <w:r w:rsidR="006C3242" w:rsidRPr="00BA3A56">
        <w:rPr>
          <w:bCs/>
        </w:rPr>
        <w:t xml:space="preserve"> maaparandussüsteemi reguleeriva võrgu ja </w:t>
      </w:r>
      <w:proofErr w:type="spellStart"/>
      <w:r w:rsidR="006C3242" w:rsidRPr="00BA3A56">
        <w:rPr>
          <w:bCs/>
        </w:rPr>
        <w:t>ühiseesvoolu</w:t>
      </w:r>
      <w:proofErr w:type="spellEnd"/>
      <w:r w:rsidR="006C3242" w:rsidRPr="00BA3A56">
        <w:rPr>
          <w:bCs/>
        </w:rPr>
        <w:t xml:space="preserve"> hoiukohustuse osa suurusest.</w:t>
      </w:r>
      <w:r w:rsidR="00610A39" w:rsidRPr="00BA3A56">
        <w:rPr>
          <w:bCs/>
        </w:rPr>
        <w:t xml:space="preserve"> Näiteks, k</w:t>
      </w:r>
      <w:r w:rsidR="006C3242" w:rsidRPr="00BA3A56">
        <w:rPr>
          <w:bCs/>
        </w:rPr>
        <w:t xml:space="preserve">ui põhiliikmele kuulub 15% hoiukohustusest, siis on tal 15 häält. Sageli moodustavad ühistus </w:t>
      </w:r>
      <w:r w:rsidR="000D6BC8" w:rsidRPr="00BA3A56">
        <w:rPr>
          <w:bCs/>
        </w:rPr>
        <w:t xml:space="preserve">enamuse </w:t>
      </w:r>
      <w:r w:rsidR="006C3242" w:rsidRPr="00BA3A56">
        <w:rPr>
          <w:bCs/>
        </w:rPr>
        <w:t xml:space="preserve">väikemaaomanikud, kellele kuulub alla 1% maaparandussüsteemist ja </w:t>
      </w:r>
      <w:proofErr w:type="spellStart"/>
      <w:r w:rsidR="006C3242" w:rsidRPr="00BA3A56">
        <w:rPr>
          <w:bCs/>
        </w:rPr>
        <w:t>ühiseesvoolust</w:t>
      </w:r>
      <w:proofErr w:type="spellEnd"/>
      <w:r w:rsidR="000D6BC8" w:rsidRPr="00BA3A56">
        <w:rPr>
          <w:bCs/>
        </w:rPr>
        <w:t>.</w:t>
      </w:r>
      <w:r w:rsidR="006C3242" w:rsidRPr="00BA3A56">
        <w:rPr>
          <w:bCs/>
        </w:rPr>
        <w:t xml:space="preserve"> Sellisel juhul on põhiliikmel, kellele kuulub 0,0</w:t>
      </w:r>
      <w:r w:rsidR="00610A39" w:rsidRPr="00BA3A56">
        <w:rPr>
          <w:bCs/>
        </w:rPr>
        <w:t>1</w:t>
      </w:r>
      <w:r w:rsidR="006C3242" w:rsidRPr="00BA3A56">
        <w:rPr>
          <w:bCs/>
        </w:rPr>
        <w:t xml:space="preserve">% </w:t>
      </w:r>
      <w:r w:rsidR="000D6BC8" w:rsidRPr="00BA3A56">
        <w:rPr>
          <w:bCs/>
        </w:rPr>
        <w:t xml:space="preserve">hoiukohustusest samamoodi üks hääl kui põhiliikmel, kellele kuulub </w:t>
      </w:r>
      <w:r w:rsidR="006976DC" w:rsidRPr="00BA3A56">
        <w:rPr>
          <w:bCs/>
        </w:rPr>
        <w:t>1</w:t>
      </w:r>
      <w:r w:rsidR="006C3242" w:rsidRPr="00BA3A56">
        <w:rPr>
          <w:bCs/>
        </w:rPr>
        <w:t xml:space="preserve">% </w:t>
      </w:r>
      <w:r w:rsidR="000D6BC8" w:rsidRPr="00BA3A56">
        <w:rPr>
          <w:bCs/>
        </w:rPr>
        <w:t xml:space="preserve">hoiukohustusest, kuigi nende </w:t>
      </w:r>
      <w:r w:rsidR="004424E1" w:rsidRPr="00BA3A56">
        <w:rPr>
          <w:bCs/>
        </w:rPr>
        <w:t>hoiukohustuse</w:t>
      </w:r>
      <w:r w:rsidR="000D6BC8" w:rsidRPr="00BA3A56">
        <w:rPr>
          <w:bCs/>
        </w:rPr>
        <w:t xml:space="preserve"> osa suuruste vahe </w:t>
      </w:r>
      <w:r w:rsidR="00E00EF5" w:rsidRPr="00BA3A56">
        <w:rPr>
          <w:bCs/>
        </w:rPr>
        <w:t xml:space="preserve">on </w:t>
      </w:r>
      <w:r w:rsidR="00610A39" w:rsidRPr="00BA3A56">
        <w:rPr>
          <w:bCs/>
        </w:rPr>
        <w:t>saja</w:t>
      </w:r>
      <w:r w:rsidR="00E00EF5" w:rsidRPr="00BA3A56">
        <w:rPr>
          <w:bCs/>
        </w:rPr>
        <w:t>kordne</w:t>
      </w:r>
      <w:r w:rsidR="000D6BC8" w:rsidRPr="00BA3A56">
        <w:rPr>
          <w:bCs/>
        </w:rPr>
        <w:t>.</w:t>
      </w:r>
      <w:r w:rsidR="002548A2" w:rsidRPr="00BA3A56">
        <w:rPr>
          <w:bCs/>
        </w:rPr>
        <w:t xml:space="preserve"> Kui igal põhiliikmel oleks sama palju hääli, kui on tema hoiukohustuse osa suurus, siis </w:t>
      </w:r>
      <w:r w:rsidR="004424E1" w:rsidRPr="00BA3A56">
        <w:rPr>
          <w:bCs/>
        </w:rPr>
        <w:t xml:space="preserve">oleks </w:t>
      </w:r>
      <w:r w:rsidR="00C713D5" w:rsidRPr="00BA3A56">
        <w:rPr>
          <w:bCs/>
        </w:rPr>
        <w:t xml:space="preserve">ühistus </w:t>
      </w:r>
      <w:r w:rsidR="002548A2" w:rsidRPr="00BA3A56">
        <w:rPr>
          <w:bCs/>
        </w:rPr>
        <w:t xml:space="preserve">alati kokku 100 häält. Häälte ümardamisel täisarvuni tekib olukord, et </w:t>
      </w:r>
      <w:r w:rsidR="002548A2" w:rsidRPr="00BA3A56">
        <w:rPr>
          <w:bCs/>
        </w:rPr>
        <w:lastRenderedPageBreak/>
        <w:t xml:space="preserve">hääli on kokku </w:t>
      </w:r>
      <w:r w:rsidR="00557D0E" w:rsidRPr="00BA3A56">
        <w:rPr>
          <w:bCs/>
        </w:rPr>
        <w:t>näiteks 200. Maaomanik, kellele kuulub hoiukohustusest 15%</w:t>
      </w:r>
      <w:r w:rsidR="002B3381" w:rsidRPr="00BA3A56">
        <w:rPr>
          <w:bCs/>
        </w:rPr>
        <w:t>,</w:t>
      </w:r>
      <w:r w:rsidR="00C713D5" w:rsidRPr="00BA3A56">
        <w:rPr>
          <w:bCs/>
        </w:rPr>
        <w:t xml:space="preserve"> omab nüüd hääleõigust vaid 7,5</w:t>
      </w:r>
      <w:r w:rsidR="00557D0E" w:rsidRPr="00BA3A56">
        <w:rPr>
          <w:bCs/>
        </w:rPr>
        <w:t>% ja maaomanik, kellel oli hoiukohustusest 0,01%</w:t>
      </w:r>
      <w:r w:rsidR="00C713D5" w:rsidRPr="00BA3A56">
        <w:rPr>
          <w:bCs/>
        </w:rPr>
        <w:t xml:space="preserve"> </w:t>
      </w:r>
      <w:r w:rsidR="00557D0E" w:rsidRPr="00BA3A56">
        <w:rPr>
          <w:bCs/>
        </w:rPr>
        <w:t xml:space="preserve">omab hääleõigust 0,5%, </w:t>
      </w:r>
      <w:r w:rsidR="00C713D5" w:rsidRPr="00BA3A56">
        <w:rPr>
          <w:bCs/>
        </w:rPr>
        <w:t>(</w:t>
      </w:r>
      <w:r w:rsidR="006976DC" w:rsidRPr="00BA3A56">
        <w:rPr>
          <w:bCs/>
        </w:rPr>
        <w:t xml:space="preserve">tegelik hoiukohustuse </w:t>
      </w:r>
      <w:r w:rsidR="00C713D5" w:rsidRPr="00BA3A56">
        <w:rPr>
          <w:bCs/>
        </w:rPr>
        <w:t>erinevus</w:t>
      </w:r>
      <w:r w:rsidR="002B3381" w:rsidRPr="00BA3A56">
        <w:rPr>
          <w:bCs/>
        </w:rPr>
        <w:t xml:space="preserve"> </w:t>
      </w:r>
      <w:r w:rsidR="006976DC" w:rsidRPr="00BA3A56">
        <w:rPr>
          <w:bCs/>
        </w:rPr>
        <w:t>on 1500 korda, kuid</w:t>
      </w:r>
      <w:r w:rsidR="002B3381" w:rsidRPr="00BA3A56">
        <w:rPr>
          <w:bCs/>
        </w:rPr>
        <w:t xml:space="preserve"> peale ümardamist vaid 15 korda)</w:t>
      </w:r>
      <w:r w:rsidR="00557D0E" w:rsidRPr="00BA3A56">
        <w:rPr>
          <w:bCs/>
        </w:rPr>
        <w:t>.</w:t>
      </w:r>
      <w:r w:rsidR="00610A39" w:rsidRPr="00BA3A56">
        <w:rPr>
          <w:bCs/>
        </w:rPr>
        <w:t xml:space="preserve"> Sellised väikemaaomanikud ei ole üldkoosolekul osalemisest huvitatud. Juhul, kui suurmaaomanikud </w:t>
      </w:r>
      <w:r w:rsidR="00587A77" w:rsidRPr="00BA3A56">
        <w:rPr>
          <w:bCs/>
        </w:rPr>
        <w:t>soovivad ühistu tegevuse lõpetada, siis ühest küljest ei ole neil üldkoosolekul piisavalt hääleõigust ja teisest küljest ei kogune üldkoosolekule</w:t>
      </w:r>
      <w:r w:rsidR="002548A2" w:rsidRPr="00BA3A56">
        <w:rPr>
          <w:bCs/>
        </w:rPr>
        <w:t xml:space="preserve"> piisavalt põhiliikmeid, et ühis</w:t>
      </w:r>
      <w:r w:rsidR="00587A77" w:rsidRPr="00BA3A56">
        <w:rPr>
          <w:bCs/>
        </w:rPr>
        <w:t xml:space="preserve">tu tegevuse lõpetamiseks vajalik kvoorum kokku saada. </w:t>
      </w:r>
      <w:r w:rsidR="002B3381" w:rsidRPr="00BA3A56">
        <w:rPr>
          <w:bCs/>
        </w:rPr>
        <w:t>Muudatus võimaldab maaparandusühistu põhiliikmetel, kellele kuulub suurem osa maaparandussüsteemist</w:t>
      </w:r>
      <w:r w:rsidR="00F01426" w:rsidRPr="00BA3A56">
        <w:rPr>
          <w:bCs/>
        </w:rPr>
        <w:t>,</w:t>
      </w:r>
      <w:r w:rsidR="002B3381" w:rsidRPr="00BA3A56">
        <w:rPr>
          <w:bCs/>
        </w:rPr>
        <w:t xml:space="preserve"> </w:t>
      </w:r>
      <w:r w:rsidR="00327DA9" w:rsidRPr="00BA3A56">
        <w:rPr>
          <w:bCs/>
        </w:rPr>
        <w:t>otsustada</w:t>
      </w:r>
      <w:r w:rsidR="002B3381" w:rsidRPr="00BA3A56">
        <w:rPr>
          <w:bCs/>
        </w:rPr>
        <w:t xml:space="preserve"> ühistu </w:t>
      </w:r>
      <w:r w:rsidR="00327DA9" w:rsidRPr="00BA3A56">
        <w:rPr>
          <w:bCs/>
        </w:rPr>
        <w:t>tegevus lõpetada</w:t>
      </w:r>
      <w:r w:rsidR="002B3381" w:rsidRPr="00BA3A56">
        <w:rPr>
          <w:bCs/>
        </w:rPr>
        <w:t>.</w:t>
      </w:r>
    </w:p>
    <w:p w14:paraId="29605E7D" w14:textId="77777777" w:rsidR="0063685E" w:rsidRPr="00BA3A56" w:rsidRDefault="0063685E" w:rsidP="008F370B">
      <w:pPr>
        <w:jc w:val="both"/>
        <w:rPr>
          <w:bCs/>
        </w:rPr>
      </w:pPr>
    </w:p>
    <w:p w14:paraId="1044A836" w14:textId="1ACA5F33" w:rsidR="002C0EFF" w:rsidRPr="00BA3A56" w:rsidRDefault="005B6E89" w:rsidP="008F370B">
      <w:pPr>
        <w:jc w:val="both"/>
        <w:rPr>
          <w:b/>
          <w:bCs/>
        </w:rPr>
      </w:pPr>
      <w:r w:rsidRPr="00BA3A56">
        <w:rPr>
          <w:b/>
          <w:bCs/>
        </w:rPr>
        <w:t>3.9 Rakendussätted</w:t>
      </w:r>
    </w:p>
    <w:p w14:paraId="3B06F951" w14:textId="77777777" w:rsidR="00226B92" w:rsidRPr="00BA3A56" w:rsidRDefault="00226B92" w:rsidP="008F370B">
      <w:pPr>
        <w:jc w:val="both"/>
      </w:pPr>
    </w:p>
    <w:p w14:paraId="05635F9A" w14:textId="7D741EB3" w:rsidR="00276F54" w:rsidRPr="00BA3A56" w:rsidRDefault="00276F54" w:rsidP="008F370B">
      <w:pPr>
        <w:jc w:val="both"/>
      </w:pPr>
      <w:r w:rsidRPr="00BA3A56">
        <w:rPr>
          <w:b/>
          <w:bCs/>
        </w:rPr>
        <w:t>Eelnõu</w:t>
      </w:r>
      <w:r w:rsidRPr="00BA3A56" w:rsidDel="006230C7">
        <w:rPr>
          <w:b/>
          <w:bCs/>
        </w:rPr>
        <w:t xml:space="preserve"> </w:t>
      </w:r>
      <w:r w:rsidRPr="00BA3A56">
        <w:rPr>
          <w:b/>
          <w:bCs/>
        </w:rPr>
        <w:t xml:space="preserve">§ 1 punktiga </w:t>
      </w:r>
      <w:r w:rsidR="007E08C4" w:rsidRPr="00BA3A56">
        <w:rPr>
          <w:b/>
          <w:bCs/>
        </w:rPr>
        <w:t>8</w:t>
      </w:r>
      <w:r w:rsidR="00CF514B" w:rsidRPr="00BA3A56">
        <w:rPr>
          <w:b/>
          <w:bCs/>
        </w:rPr>
        <w:t>9</w:t>
      </w:r>
      <w:r w:rsidR="007E08C4" w:rsidRPr="00BA3A56">
        <w:rPr>
          <w:b/>
          <w:bCs/>
        </w:rPr>
        <w:t xml:space="preserve"> </w:t>
      </w:r>
      <w:r w:rsidRPr="00BA3A56">
        <w:t xml:space="preserve">täiendatakse </w:t>
      </w:r>
      <w:r w:rsidR="007309A0" w:rsidRPr="00BA3A56">
        <w:t>maaparandus</w:t>
      </w:r>
      <w:r w:rsidRPr="00BA3A56">
        <w:t xml:space="preserve">seadust </w:t>
      </w:r>
      <w:r w:rsidR="00CD2997" w:rsidRPr="00BA3A56">
        <w:t xml:space="preserve">rakendussätetega </w:t>
      </w:r>
      <w:r w:rsidR="000B0A1E" w:rsidRPr="00BA3A56">
        <w:t>(</w:t>
      </w:r>
      <w:r w:rsidRPr="00BA3A56">
        <w:t>§-d 110</w:t>
      </w:r>
      <w:r w:rsidRPr="00BA3A56">
        <w:rPr>
          <w:vertAlign w:val="superscript"/>
        </w:rPr>
        <w:t>1</w:t>
      </w:r>
      <w:r w:rsidRPr="00BA3A56">
        <w:t>–</w:t>
      </w:r>
      <w:r w:rsidR="00215336" w:rsidRPr="00BA3A56">
        <w:t>110</w:t>
      </w:r>
      <w:r w:rsidR="00215336" w:rsidRPr="00BA3A56">
        <w:rPr>
          <w:vertAlign w:val="superscript"/>
        </w:rPr>
        <w:t>5</w:t>
      </w:r>
      <w:r w:rsidR="000B0A1E" w:rsidRPr="00BA3A56">
        <w:t>)</w:t>
      </w:r>
      <w:r w:rsidRPr="00BA3A56">
        <w:t>.</w:t>
      </w:r>
    </w:p>
    <w:p w14:paraId="6CF6BE8B" w14:textId="77777777" w:rsidR="00294647" w:rsidRPr="00BA3A56" w:rsidRDefault="00294647" w:rsidP="008F370B">
      <w:pPr>
        <w:jc w:val="both"/>
      </w:pPr>
    </w:p>
    <w:p w14:paraId="36F7F063" w14:textId="6ACAC18B" w:rsidR="00276F54" w:rsidRPr="00BA3A56" w:rsidRDefault="007309A0" w:rsidP="008F370B">
      <w:pPr>
        <w:jc w:val="both"/>
      </w:pPr>
      <w:r w:rsidRPr="00BA3A56">
        <w:rPr>
          <w:b/>
        </w:rPr>
        <w:t xml:space="preserve">Paragrahvis </w:t>
      </w:r>
      <w:r w:rsidR="00276F54" w:rsidRPr="00BA3A56">
        <w:rPr>
          <w:b/>
        </w:rPr>
        <w:t>110</w:t>
      </w:r>
      <w:r w:rsidR="00276F54" w:rsidRPr="00BA3A56">
        <w:rPr>
          <w:b/>
          <w:vertAlign w:val="superscript"/>
        </w:rPr>
        <w:t>1</w:t>
      </w:r>
      <w:r w:rsidR="00F72426" w:rsidRPr="00BA3A56">
        <w:rPr>
          <w:vertAlign w:val="superscript"/>
        </w:rPr>
        <w:t xml:space="preserve"> </w:t>
      </w:r>
      <w:r w:rsidR="00F72426" w:rsidRPr="00BA3A56">
        <w:t>on sätestatud maaparandussüsteemide registrisse kantud üksiku veejuhtme reguleeriva võrguna käsitlemise kestus. Eelnõu § 1 punktis 2 kavandatud</w:t>
      </w:r>
      <w:r w:rsidRPr="00BA3A56">
        <w:t xml:space="preserve"> </w:t>
      </w:r>
      <w:r w:rsidR="00294647" w:rsidRPr="00BA3A56">
        <w:t xml:space="preserve">§ 4 lõike 1 muudatuse </w:t>
      </w:r>
      <w:r w:rsidR="00F72426" w:rsidRPr="00BA3A56">
        <w:t>kohaselt ei loeta enam üksikut veejuhet maaparandussüsteemiks</w:t>
      </w:r>
      <w:r w:rsidR="00FB0C69" w:rsidRPr="00BA3A56">
        <w:t xml:space="preserve"> (vt eelnõu § 1 punkti 2 juures toodud selgitusi)</w:t>
      </w:r>
      <w:r w:rsidR="00F72426" w:rsidRPr="00BA3A56">
        <w:t>.</w:t>
      </w:r>
      <w:r w:rsidR="00294647" w:rsidRPr="00BA3A56">
        <w:t xml:space="preserve"> Nimetatud veejuhe loetakse maaparandussüsteemiks kuni maaomanik taotleb selle maaparandussüsteemi andmete kustutamist maaparandussüsteemide registrist.</w:t>
      </w:r>
    </w:p>
    <w:p w14:paraId="5E232A48" w14:textId="77777777" w:rsidR="00294647" w:rsidRPr="00BA3A56" w:rsidRDefault="00294647" w:rsidP="008F370B">
      <w:pPr>
        <w:jc w:val="both"/>
      </w:pPr>
    </w:p>
    <w:p w14:paraId="15CDF00F" w14:textId="045334E2" w:rsidR="00276F54" w:rsidRPr="00BA3A56" w:rsidRDefault="00FB0C69" w:rsidP="00276F54">
      <w:pPr>
        <w:jc w:val="both"/>
      </w:pPr>
      <w:r w:rsidRPr="00BA3A56">
        <w:rPr>
          <w:b/>
        </w:rPr>
        <w:t>Paragrahvis</w:t>
      </w:r>
      <w:r w:rsidR="00276F54" w:rsidRPr="00BA3A56">
        <w:rPr>
          <w:b/>
          <w:bCs/>
        </w:rPr>
        <w:t xml:space="preserve"> 110</w:t>
      </w:r>
      <w:r w:rsidR="00276F54" w:rsidRPr="00BA3A56">
        <w:rPr>
          <w:b/>
          <w:bCs/>
          <w:vertAlign w:val="superscript"/>
        </w:rPr>
        <w:t>2</w:t>
      </w:r>
      <w:r w:rsidR="00F72426" w:rsidRPr="00BA3A56">
        <w:rPr>
          <w:vertAlign w:val="superscript"/>
        </w:rPr>
        <w:t xml:space="preserve"> </w:t>
      </w:r>
      <w:r w:rsidR="00F72426" w:rsidRPr="00BA3A56">
        <w:t xml:space="preserve">on sätestatud </w:t>
      </w:r>
      <w:r w:rsidR="00F72426" w:rsidRPr="00BA3A56">
        <w:rPr>
          <w:rFonts w:eastAsia="Aptos"/>
        </w:rPr>
        <w:t xml:space="preserve">avatud eesvoolu või kuivenduskraavi </w:t>
      </w:r>
      <w:r w:rsidR="00F72426" w:rsidRPr="00BA3A56">
        <w:t xml:space="preserve">lisavee juhtimise korral maaparandussüsteemi hoiukulude katmise kohustuse tekkimise aeg, kui lisavee juhtimine toimus juba enne </w:t>
      </w:r>
      <w:r w:rsidRPr="00BA3A56">
        <w:t>eelnõukohase</w:t>
      </w:r>
      <w:r w:rsidR="00F72426" w:rsidRPr="00BA3A56">
        <w:t xml:space="preserve"> seaduse jõustumist. Vastav kohustus tekib </w:t>
      </w:r>
      <w:r w:rsidRPr="00BA3A56">
        <w:t xml:space="preserve">eelnõukohase </w:t>
      </w:r>
      <w:r w:rsidR="00F72426" w:rsidRPr="00BA3A56">
        <w:t xml:space="preserve">seaduse jõustumise hetkest ega ole tagasiulatuv.  </w:t>
      </w:r>
      <w:r w:rsidRPr="00BA3A56">
        <w:t>Muudatus on seotud eelnõu § 1 punktis 71 toodud muudatusega.</w:t>
      </w:r>
    </w:p>
    <w:p w14:paraId="62F8BC97" w14:textId="77777777" w:rsidR="00F72426" w:rsidRPr="00BA3A56" w:rsidRDefault="00F72426" w:rsidP="00276F54">
      <w:pPr>
        <w:jc w:val="both"/>
      </w:pPr>
    </w:p>
    <w:p w14:paraId="4198CECB" w14:textId="07206BFE" w:rsidR="00276F54" w:rsidRPr="00BA3A56" w:rsidRDefault="00FB0C69" w:rsidP="00F60667">
      <w:pPr>
        <w:shd w:val="clear" w:color="auto" w:fill="FFFFFF"/>
        <w:jc w:val="both"/>
        <w:rPr>
          <w:rFonts w:eastAsia="Aptos"/>
          <w:color w:val="000000"/>
        </w:rPr>
      </w:pPr>
      <w:r w:rsidRPr="00BA3A56">
        <w:rPr>
          <w:b/>
        </w:rPr>
        <w:t>Paragrahvis</w:t>
      </w:r>
      <w:r w:rsidR="00276F54" w:rsidRPr="00BA3A56">
        <w:rPr>
          <w:b/>
          <w:bCs/>
        </w:rPr>
        <w:t xml:space="preserve"> 110</w:t>
      </w:r>
      <w:r w:rsidR="00276F54" w:rsidRPr="00BA3A56">
        <w:rPr>
          <w:b/>
          <w:bCs/>
          <w:vertAlign w:val="superscript"/>
        </w:rPr>
        <w:t>3</w:t>
      </w:r>
      <w:r w:rsidR="00D676B3" w:rsidRPr="00BA3A56">
        <w:t xml:space="preserve"> on antud võimalus juba tegutsevale vastutavale spetsialistile jätkata tegutsemist, kui tal ei ole </w:t>
      </w:r>
      <w:r w:rsidR="00D676B3" w:rsidRPr="00BA3A56">
        <w:rPr>
          <w:color w:val="000000" w:themeColor="text1"/>
        </w:rPr>
        <w:t>muudatuste jõustumise ajaks asjaomasel alal kolmeaastast töökogemust viimase 15 aasta jooksul. Selleks tuleb tal tegutseda katkematult kolm aastat alates vastutava spetsialistina tegutsema hakkamisest.</w:t>
      </w:r>
      <w:r w:rsidRPr="00BA3A56">
        <w:rPr>
          <w:color w:val="000000"/>
        </w:rPr>
        <w:t xml:space="preserve"> Vähem kui kolm aastat enne käesoleva seaduse § 36 lõigete 2 ja 3 muudatuste jõustumist vastutava spetsialistina tegutsemist alustanud isik, kellel ei ole nimetatud muudatuste jõustumise ajaks asjaomasel alal kolmeaastast töökogemust viimase 15 aasta jooksul, võib pärast nimetatud muudatuste jõustumist tegutsemist jätkata, kui ta tegutseb katkematult kolm aastat alates vastutava spetsialistina tegutsema hakkamisest.</w:t>
      </w:r>
    </w:p>
    <w:p w14:paraId="2AF828A8" w14:textId="77777777" w:rsidR="00D676B3" w:rsidRPr="00BA3A56" w:rsidRDefault="00D676B3" w:rsidP="00276F54">
      <w:pPr>
        <w:jc w:val="both"/>
      </w:pPr>
    </w:p>
    <w:p w14:paraId="3D11AEE5" w14:textId="01DB90FF" w:rsidR="00276F54" w:rsidRPr="00BA3A56" w:rsidRDefault="00FB0C69" w:rsidP="00276F54">
      <w:pPr>
        <w:jc w:val="both"/>
      </w:pPr>
      <w:r w:rsidRPr="00BA3A56">
        <w:rPr>
          <w:b/>
        </w:rPr>
        <w:t>Paragrahvis</w:t>
      </w:r>
      <w:r w:rsidR="00276F54" w:rsidRPr="00BA3A56">
        <w:rPr>
          <w:b/>
          <w:bCs/>
        </w:rPr>
        <w:t xml:space="preserve"> 110</w:t>
      </w:r>
      <w:r w:rsidR="00276F54" w:rsidRPr="00BA3A56">
        <w:rPr>
          <w:b/>
          <w:bCs/>
          <w:vertAlign w:val="superscript"/>
        </w:rPr>
        <w:t>4</w:t>
      </w:r>
      <w:r w:rsidR="00294647" w:rsidRPr="00BA3A56">
        <w:t xml:space="preserve"> on sätestatud maaparandushoiukava kehtivus, </w:t>
      </w:r>
      <w:proofErr w:type="spellStart"/>
      <w:r w:rsidR="00DF45F3" w:rsidRPr="00BA3A56">
        <w:t>MaRu</w:t>
      </w:r>
      <w:proofErr w:type="spellEnd"/>
      <w:r w:rsidR="00294647" w:rsidRPr="00BA3A56">
        <w:t xml:space="preserve"> kohustuse kestvus teha hoiukava täitmise üle järelevalvet ja maaparandusühistu kohustuse kestvus ühistu tegevuskava hoiukavaga kooskõlas hoidmisel. Kõigi nende tähtaeg on kuni maaparandushoiukava kehtetuks tunnistamiseni, kuid mitte kauem kui 2027. aasta 31. detsember.</w:t>
      </w:r>
    </w:p>
    <w:p w14:paraId="3E685A17" w14:textId="77777777" w:rsidR="00215336" w:rsidRPr="00BA3A56" w:rsidRDefault="00215336" w:rsidP="00276F54">
      <w:pPr>
        <w:jc w:val="both"/>
      </w:pPr>
    </w:p>
    <w:p w14:paraId="36CD26D1" w14:textId="5F563012" w:rsidR="00DC5F7B" w:rsidRPr="00BA3A56" w:rsidRDefault="00FB0C69" w:rsidP="00276F54">
      <w:pPr>
        <w:jc w:val="both"/>
        <w:rPr>
          <w:rFonts w:eastAsia="Aptos"/>
        </w:rPr>
      </w:pPr>
      <w:r w:rsidRPr="00BA3A56">
        <w:rPr>
          <w:b/>
        </w:rPr>
        <w:t>Paragrahvis</w:t>
      </w:r>
      <w:r w:rsidR="00215336" w:rsidRPr="00BA3A56">
        <w:rPr>
          <w:b/>
        </w:rPr>
        <w:t xml:space="preserve"> 110</w:t>
      </w:r>
      <w:r w:rsidR="00215336" w:rsidRPr="00BA3A56">
        <w:rPr>
          <w:b/>
          <w:vertAlign w:val="superscript"/>
        </w:rPr>
        <w:t>5</w:t>
      </w:r>
      <w:r w:rsidR="00215336" w:rsidRPr="00BA3A56">
        <w:t xml:space="preserve"> sätestatakse, et enne käesoleva paragrahvi jõustumist alustatud </w:t>
      </w:r>
      <w:r w:rsidR="00215336" w:rsidRPr="00BA3A56">
        <w:rPr>
          <w:rFonts w:eastAsia="Aptos"/>
        </w:rPr>
        <w:t>ehitus- ja kasutusloa ning maaparandussüsteemi mõjutava muu tegevuse kavandamise loa menetlusele ja loanõude rikkumisele kohaldatakse enne selle paragrahvi jõustumist kehtinud õigusnorme</w:t>
      </w:r>
      <w:r w:rsidRPr="00BA3A56">
        <w:rPr>
          <w:rFonts w:eastAsia="Aptos"/>
        </w:rPr>
        <w:t xml:space="preserve">. See tähendab, et </w:t>
      </w:r>
      <w:r w:rsidR="00CA5E41" w:rsidRPr="00BA3A56">
        <w:rPr>
          <w:rFonts w:eastAsia="Aptos"/>
        </w:rPr>
        <w:t>pooleliolev loamenetlus</w:t>
      </w:r>
      <w:r w:rsidR="00DC5F7B" w:rsidRPr="00BA3A56">
        <w:rPr>
          <w:rFonts w:eastAsia="Aptos"/>
        </w:rPr>
        <w:t xml:space="preserve"> (ehitusluba, kasutusluba)</w:t>
      </w:r>
      <w:r w:rsidR="00CA5E41" w:rsidRPr="00BA3A56">
        <w:rPr>
          <w:rFonts w:eastAsia="Aptos"/>
        </w:rPr>
        <w:t xml:space="preserve"> lõpetatakse seni kehtinud maaparandusseaduse sätete kohaselt. See tähendab ka näiteks seda, et kui ehitusluba on eelnõukohase seaduse jõustumise ajaks juba esitatud, siis ei saa seda poolelioleva menetluse ajal asendada ehitusteatisega. Asendamise lubamine tekitaks segadust nii loa taotlejas kui ka </w:t>
      </w:r>
      <w:proofErr w:type="spellStart"/>
      <w:r w:rsidR="00CA5E41" w:rsidRPr="00BA3A56">
        <w:rPr>
          <w:rFonts w:eastAsia="Aptos"/>
        </w:rPr>
        <w:t>MaRu-s</w:t>
      </w:r>
      <w:proofErr w:type="spellEnd"/>
      <w:r w:rsidR="00CA5E41" w:rsidRPr="00BA3A56">
        <w:rPr>
          <w:rFonts w:eastAsia="Aptos"/>
        </w:rPr>
        <w:t xml:space="preserve"> ning suure tõenäosusega menetlusaeg pikeneks. </w:t>
      </w:r>
      <w:r w:rsidR="00DC5F7B" w:rsidRPr="00BA3A56">
        <w:rPr>
          <w:rFonts w:eastAsia="Aptos"/>
        </w:rPr>
        <w:t>Ühtlasi tähendab eeltoodu seda, et kui eelnõukohase seaduse jõustumise ajaks on alustatud ehitusloa menetlusega, siis saab ehitise kasutusele võtmisest teavitada kasutusteatisega, kuna kasutusloa menetlus ei olnud veel eelnõukohase seaduse jõustumise ajaks</w:t>
      </w:r>
      <w:r w:rsidR="002060CD" w:rsidRPr="00BA3A56">
        <w:rPr>
          <w:rFonts w:eastAsia="Aptos"/>
        </w:rPr>
        <w:t xml:space="preserve"> </w:t>
      </w:r>
      <w:r w:rsidR="00D20170" w:rsidRPr="00BA3A56">
        <w:rPr>
          <w:rFonts w:eastAsia="Aptos"/>
        </w:rPr>
        <w:t>alanud.</w:t>
      </w:r>
    </w:p>
    <w:p w14:paraId="61933753" w14:textId="457D1E90" w:rsidR="00215336" w:rsidRPr="00BA3A56" w:rsidRDefault="006B2513" w:rsidP="00276F54">
      <w:pPr>
        <w:jc w:val="both"/>
      </w:pPr>
      <w:r w:rsidRPr="00BA3A56">
        <w:rPr>
          <w:rFonts w:eastAsia="Aptos"/>
        </w:rPr>
        <w:lastRenderedPageBreak/>
        <w:t>Sama kehtib ka varasema kooskõlastus- ja loamenetluse puhul, mis on seotud maaparandussüsteemi mõjutava muu tegevusega (n</w:t>
      </w:r>
      <w:r w:rsidR="00AD6202" w:rsidRPr="00BA3A56">
        <w:rPr>
          <w:rFonts w:eastAsia="Aptos"/>
        </w:rPr>
        <w:t>äi</w:t>
      </w:r>
      <w:r w:rsidRPr="00BA3A56">
        <w:rPr>
          <w:rFonts w:eastAsia="Aptos"/>
        </w:rPr>
        <w:t>t</w:t>
      </w:r>
      <w:r w:rsidR="00AD6202" w:rsidRPr="00BA3A56">
        <w:rPr>
          <w:rFonts w:eastAsia="Aptos"/>
        </w:rPr>
        <w:t>eks</w:t>
      </w:r>
      <w:r w:rsidRPr="00BA3A56">
        <w:rPr>
          <w:rFonts w:eastAsia="Aptos"/>
        </w:rPr>
        <w:t xml:space="preserve"> endine </w:t>
      </w:r>
      <w:proofErr w:type="spellStart"/>
      <w:r w:rsidRPr="00BA3A56">
        <w:rPr>
          <w:rFonts w:eastAsia="Aptos"/>
        </w:rPr>
        <w:t>MaaParS</w:t>
      </w:r>
      <w:proofErr w:type="spellEnd"/>
      <w:r w:rsidRPr="00BA3A56">
        <w:rPr>
          <w:rFonts w:eastAsia="Aptos"/>
        </w:rPr>
        <w:t xml:space="preserve">-i § 50). Ühtlasi rakendatakse </w:t>
      </w:r>
      <w:r w:rsidR="00A80F0F" w:rsidRPr="00BA3A56">
        <w:t xml:space="preserve">enne eelnõukohase seaduse jõustumist </w:t>
      </w:r>
      <w:r w:rsidR="00A80F0F" w:rsidRPr="00BA3A56">
        <w:rPr>
          <w:rFonts w:eastAsia="Aptos"/>
        </w:rPr>
        <w:t xml:space="preserve">loanõuete rikkumise korral </w:t>
      </w:r>
      <w:r w:rsidRPr="00BA3A56">
        <w:rPr>
          <w:rFonts w:eastAsia="Aptos"/>
        </w:rPr>
        <w:t>vastutussätteid</w:t>
      </w:r>
      <w:r w:rsidR="00A80F0F" w:rsidRPr="00BA3A56">
        <w:rPr>
          <w:rFonts w:eastAsia="Aptos"/>
        </w:rPr>
        <w:t xml:space="preserve"> sellisena</w:t>
      </w:r>
      <w:r w:rsidRPr="00BA3A56">
        <w:rPr>
          <w:rFonts w:eastAsia="Aptos"/>
        </w:rPr>
        <w:t xml:space="preserve">, </w:t>
      </w:r>
      <w:r w:rsidR="00A80F0F" w:rsidRPr="00BA3A56">
        <w:rPr>
          <w:rFonts w:eastAsia="Aptos"/>
        </w:rPr>
        <w:t xml:space="preserve">nagu nad </w:t>
      </w:r>
      <w:r w:rsidRPr="00BA3A56">
        <w:rPr>
          <w:rFonts w:eastAsia="Aptos"/>
        </w:rPr>
        <w:t>kehtisid enne eelnõukohase seaduse jõustumist. Vastutussätete sisu eelnõukohase seadusega ei muudetud</w:t>
      </w:r>
      <w:r w:rsidR="00A80F0F" w:rsidRPr="00BA3A56">
        <w:rPr>
          <w:rFonts w:eastAsia="Aptos"/>
        </w:rPr>
        <w:t xml:space="preserve"> ning rahatrahvide suurused jäid samaks</w:t>
      </w:r>
      <w:r w:rsidRPr="00BA3A56">
        <w:rPr>
          <w:rFonts w:eastAsia="Aptos"/>
        </w:rPr>
        <w:t>.</w:t>
      </w:r>
      <w:r w:rsidR="00CB2B54" w:rsidRPr="00BA3A56">
        <w:rPr>
          <w:rFonts w:eastAsia="Aptos"/>
        </w:rPr>
        <w:t xml:space="preserve"> Kuna </w:t>
      </w:r>
      <w:proofErr w:type="spellStart"/>
      <w:r w:rsidR="008B5FF8" w:rsidRPr="00BA3A56">
        <w:rPr>
          <w:rFonts w:eastAsia="Aptos"/>
        </w:rPr>
        <w:t>MaaParS</w:t>
      </w:r>
      <w:proofErr w:type="spellEnd"/>
      <w:r w:rsidR="008B5FF8" w:rsidRPr="00BA3A56">
        <w:rPr>
          <w:rFonts w:eastAsia="Aptos"/>
        </w:rPr>
        <w:t xml:space="preserve">-i §-st </w:t>
      </w:r>
      <w:r w:rsidR="00AC26F2" w:rsidRPr="00BA3A56">
        <w:rPr>
          <w:rFonts w:eastAsia="Aptos"/>
        </w:rPr>
        <w:t>92</w:t>
      </w:r>
      <w:r w:rsidR="00CB2B54" w:rsidRPr="00BA3A56">
        <w:rPr>
          <w:rFonts w:eastAsia="Aptos"/>
        </w:rPr>
        <w:t xml:space="preserve"> jäetakse välja viited kehtetuks tunnistatavatele </w:t>
      </w:r>
      <w:r w:rsidR="00AC26F2" w:rsidRPr="00BA3A56">
        <w:rPr>
          <w:rFonts w:eastAsia="Aptos"/>
        </w:rPr>
        <w:t>paragrahvidele</w:t>
      </w:r>
      <w:r w:rsidR="00CB2B54" w:rsidRPr="00BA3A56">
        <w:rPr>
          <w:rFonts w:eastAsia="Aptos"/>
        </w:rPr>
        <w:t xml:space="preserve">, siis </w:t>
      </w:r>
      <w:r w:rsidR="00EE666E" w:rsidRPr="00BA3A56">
        <w:rPr>
          <w:rFonts w:eastAsia="Aptos"/>
        </w:rPr>
        <w:t xml:space="preserve">on õigusselguse huvides oluline ka </w:t>
      </w:r>
      <w:r w:rsidR="00132756" w:rsidRPr="00BA3A56">
        <w:rPr>
          <w:rFonts w:eastAsia="Aptos"/>
        </w:rPr>
        <w:t>loanõuete rikkumisega</w:t>
      </w:r>
      <w:r w:rsidR="00EE666E" w:rsidRPr="00BA3A56">
        <w:rPr>
          <w:rFonts w:eastAsia="Aptos"/>
        </w:rPr>
        <w:t xml:space="preserve"> seonduv rakendussättes reguleerida.</w:t>
      </w:r>
    </w:p>
    <w:p w14:paraId="0CE6B102" w14:textId="77777777" w:rsidR="00B5799E" w:rsidRPr="00BA3A56" w:rsidRDefault="00B5799E" w:rsidP="008F370B">
      <w:pPr>
        <w:jc w:val="both"/>
        <w:rPr>
          <w:b/>
          <w:bCs/>
        </w:rPr>
      </w:pPr>
    </w:p>
    <w:p w14:paraId="2147C58E" w14:textId="77777777" w:rsidR="004E56A8" w:rsidRPr="00BA3A56" w:rsidRDefault="0032565A" w:rsidP="008F370B">
      <w:pPr>
        <w:jc w:val="both"/>
      </w:pPr>
      <w:r w:rsidRPr="00BA3A56">
        <w:rPr>
          <w:b/>
          <w:bCs/>
        </w:rPr>
        <w:t>Eelnõu</w:t>
      </w:r>
      <w:r w:rsidRPr="00BA3A56" w:rsidDel="006230C7">
        <w:rPr>
          <w:b/>
          <w:bCs/>
        </w:rPr>
        <w:t xml:space="preserve"> </w:t>
      </w:r>
      <w:r w:rsidRPr="00BA3A56">
        <w:rPr>
          <w:b/>
          <w:bCs/>
        </w:rPr>
        <w:t>§</w:t>
      </w:r>
      <w:r w:rsidR="00BF3092" w:rsidRPr="00BA3A56">
        <w:rPr>
          <w:b/>
          <w:bCs/>
        </w:rPr>
        <w:t>-ga</w:t>
      </w:r>
      <w:r w:rsidRPr="00BA3A56">
        <w:rPr>
          <w:b/>
          <w:bCs/>
        </w:rPr>
        <w:t xml:space="preserve"> 2 </w:t>
      </w:r>
      <w:r w:rsidR="004E56A8" w:rsidRPr="00BA3A56">
        <w:t>muudetakse keskkonnaseadustiku üldosa seadust.</w:t>
      </w:r>
    </w:p>
    <w:p w14:paraId="25016547" w14:textId="77777777" w:rsidR="004E56A8" w:rsidRPr="00BA3A56" w:rsidRDefault="004E56A8" w:rsidP="008F370B">
      <w:pPr>
        <w:jc w:val="both"/>
      </w:pPr>
    </w:p>
    <w:p w14:paraId="7956ECC1" w14:textId="286EB3C2" w:rsidR="00B5799E" w:rsidRPr="00BA3A56" w:rsidRDefault="00BF3092" w:rsidP="008F370B">
      <w:pPr>
        <w:jc w:val="both"/>
      </w:pPr>
      <w:proofErr w:type="spellStart"/>
      <w:r w:rsidRPr="00BA3A56">
        <w:rPr>
          <w:bCs/>
          <w:iCs/>
        </w:rPr>
        <w:t>KeÜS</w:t>
      </w:r>
      <w:r w:rsidR="00013F2F" w:rsidRPr="00BA3A56">
        <w:rPr>
          <w:bCs/>
          <w:iCs/>
        </w:rPr>
        <w:t>-i</w:t>
      </w:r>
      <w:proofErr w:type="spellEnd"/>
      <w:r w:rsidRPr="00BA3A56">
        <w:t xml:space="preserve"> § </w:t>
      </w:r>
      <w:r w:rsidR="008A5D8E" w:rsidRPr="00BA3A56">
        <w:t>38 lõikes</w:t>
      </w:r>
      <w:r w:rsidR="001A1039" w:rsidRPr="00BA3A56">
        <w:t>t</w:t>
      </w:r>
      <w:r w:rsidR="008A5D8E" w:rsidRPr="00BA3A56">
        <w:t xml:space="preserve"> 5 </w:t>
      </w:r>
      <w:r w:rsidR="00557C2D" w:rsidRPr="00BA3A56">
        <w:t xml:space="preserve">jäetakse </w:t>
      </w:r>
      <w:r w:rsidR="008A5D8E" w:rsidRPr="00BA3A56">
        <w:t xml:space="preserve">välja tekstiosa „või </w:t>
      </w:r>
      <w:r w:rsidR="009A50F2" w:rsidRPr="00BA3A56">
        <w:t>Maa- ja Ruumiameti</w:t>
      </w:r>
      <w:r w:rsidR="008A5D8E" w:rsidRPr="00BA3A56">
        <w:t>“.</w:t>
      </w:r>
      <w:r w:rsidR="00B5799E" w:rsidRPr="00BA3A56">
        <w:t xml:space="preserve"> </w:t>
      </w:r>
      <w:proofErr w:type="spellStart"/>
      <w:r w:rsidRPr="00BA3A56">
        <w:t>KeÜS-i</w:t>
      </w:r>
      <w:proofErr w:type="spellEnd"/>
      <w:r w:rsidR="00B5799E" w:rsidRPr="00BA3A56">
        <w:t xml:space="preserve"> § 38 l</w:t>
      </w:r>
      <w:r w:rsidRPr="00BA3A56">
        <w:t>õige</w:t>
      </w:r>
      <w:r w:rsidR="00B5799E" w:rsidRPr="00BA3A56">
        <w:t xml:space="preserve"> 5 sätestab isikud, kes on õigustatud andma </w:t>
      </w:r>
      <w:r w:rsidR="00211B28" w:rsidRPr="00BA3A56">
        <w:t xml:space="preserve">nõusoleku </w:t>
      </w:r>
      <w:r w:rsidR="00B5799E" w:rsidRPr="00BA3A56">
        <w:t xml:space="preserve">kallasraja tõkestamiseks, järgmiselt: „Kalda omanik või valdaja võib kallasrada tõkestada kohaliku omavalitsuse üksuse või </w:t>
      </w:r>
      <w:r w:rsidR="009A50F2" w:rsidRPr="00BA3A56">
        <w:t xml:space="preserve">Maa- ja Ruumiameti </w:t>
      </w:r>
      <w:r w:rsidR="00B5799E" w:rsidRPr="00BA3A56">
        <w:t>kirjalikul nõusolekul ja põhjendatud vajaduse korral, nagu seda on loomade karjatamine või maa kuivendamine, kuid ta peab tagama tõkkest üle- või läbipääsu kallasrada mööda liikumiseks.“.</w:t>
      </w:r>
    </w:p>
    <w:p w14:paraId="0FC49330" w14:textId="77777777" w:rsidR="00B5799E" w:rsidRPr="00BA3A56" w:rsidRDefault="00B5799E" w:rsidP="008F370B">
      <w:pPr>
        <w:jc w:val="both"/>
      </w:pPr>
    </w:p>
    <w:p w14:paraId="16C59789" w14:textId="4C1C44F9" w:rsidR="00B5799E" w:rsidRPr="00BA3A56" w:rsidRDefault="00780F04" w:rsidP="00D13826">
      <w:pPr>
        <w:autoSpaceDE/>
        <w:autoSpaceDN/>
        <w:spacing w:after="160"/>
        <w:jc w:val="both"/>
      </w:pPr>
      <w:r w:rsidRPr="00BA3A56">
        <w:t>Praktikas on o</w:t>
      </w:r>
      <w:r w:rsidR="00B5799E" w:rsidRPr="00BA3A56">
        <w:t xml:space="preserve">lukord, kus </w:t>
      </w:r>
      <w:r w:rsidR="00BF3092" w:rsidRPr="00BA3A56">
        <w:t>kohalik</w:t>
      </w:r>
      <w:r w:rsidR="00211B28" w:rsidRPr="00BA3A56">
        <w:t>u</w:t>
      </w:r>
      <w:r w:rsidR="00BF3092" w:rsidRPr="00BA3A56">
        <w:t xml:space="preserve"> omavalitsus</w:t>
      </w:r>
      <w:r w:rsidR="00211B28" w:rsidRPr="00BA3A56">
        <w:t>e üksus</w:t>
      </w:r>
      <w:r w:rsidR="00B5799E" w:rsidRPr="00BA3A56">
        <w:t xml:space="preserve"> ja </w:t>
      </w:r>
      <w:proofErr w:type="spellStart"/>
      <w:r w:rsidR="00DF45F3" w:rsidRPr="00BA3A56">
        <w:t>MaRu</w:t>
      </w:r>
      <w:proofErr w:type="spellEnd"/>
      <w:r w:rsidR="00BF3092" w:rsidRPr="00BA3A56">
        <w:t xml:space="preserve"> mõlemad</w:t>
      </w:r>
      <w:r w:rsidR="00B5799E" w:rsidRPr="00BA3A56">
        <w:t xml:space="preserve"> saavad nimetatud luba anda, tekitanud segadust. </w:t>
      </w:r>
      <w:proofErr w:type="spellStart"/>
      <w:r w:rsidR="00DF45F3" w:rsidRPr="00BA3A56">
        <w:t>MaRu</w:t>
      </w:r>
      <w:proofErr w:type="spellEnd"/>
      <w:r w:rsidR="00B5799E" w:rsidRPr="00BA3A56">
        <w:t xml:space="preserve"> on õigustatud tegelema ainult nende kuivenduskraavide ja eesvooludega, mis kuuluvad maaparandussüsteemide koosseisu. Teiste kraavidega tegelevad </w:t>
      </w:r>
      <w:r w:rsidR="00BF3092" w:rsidRPr="00BA3A56">
        <w:t>kohalikud omavalitsuse</w:t>
      </w:r>
      <w:r w:rsidR="00485D2B" w:rsidRPr="00BA3A56">
        <w:t xml:space="preserve"> üksused</w:t>
      </w:r>
      <w:r w:rsidR="00B5799E" w:rsidRPr="00BA3A56">
        <w:t xml:space="preserve">. Seetõttu ei ole sihtgrupile sageli selge, kes on pädev asutus konkreetse kraaviga tegelema. Teisalt tekib vajadus maaparandussüsteemil kallasrada tõkestada tavaliselt siis, kui maaparandussüsteemi ehitatakse või rekonstrueeritakse. Sellel juhul tagab </w:t>
      </w:r>
      <w:proofErr w:type="spellStart"/>
      <w:r w:rsidR="00DF45F3" w:rsidRPr="00BA3A56">
        <w:t>MaRu</w:t>
      </w:r>
      <w:proofErr w:type="spellEnd"/>
      <w:r w:rsidR="00B5799E" w:rsidRPr="00BA3A56">
        <w:t xml:space="preserve"> projekteerimistingimus</w:t>
      </w:r>
      <w:r w:rsidR="00D3666D" w:rsidRPr="00BA3A56">
        <w:t>t</w:t>
      </w:r>
      <w:r w:rsidR="00B5799E" w:rsidRPr="00BA3A56">
        <w:t xml:space="preserve">e andmisega kallasrajale kehtestatud nõuete täitmise </w:t>
      </w:r>
      <w:r w:rsidR="00A21CAA" w:rsidRPr="00BA3A56">
        <w:t xml:space="preserve">ehk </w:t>
      </w:r>
      <w:r w:rsidR="00B5799E" w:rsidRPr="00BA3A56">
        <w:t>tõkkest üle- või läbipääs</w:t>
      </w:r>
      <w:r w:rsidR="00A21CAA" w:rsidRPr="00BA3A56">
        <w:t>u</w:t>
      </w:r>
      <w:r w:rsidR="00B5799E" w:rsidRPr="00BA3A56">
        <w:t xml:space="preserve">, et kallasrajal saaks liigelda. Seega puudub </w:t>
      </w:r>
      <w:proofErr w:type="spellStart"/>
      <w:r w:rsidR="00DF45F3" w:rsidRPr="00BA3A56">
        <w:t>MaRu</w:t>
      </w:r>
      <w:r w:rsidR="00B5799E" w:rsidRPr="00BA3A56">
        <w:t>-l</w:t>
      </w:r>
      <w:proofErr w:type="spellEnd"/>
      <w:r w:rsidR="00B5799E" w:rsidRPr="00BA3A56">
        <w:t xml:space="preserve"> sisuline vajadus anda </w:t>
      </w:r>
      <w:proofErr w:type="spellStart"/>
      <w:r w:rsidR="00B5799E" w:rsidRPr="00BA3A56">
        <w:t>KeÜS</w:t>
      </w:r>
      <w:r w:rsidR="00A21CAA" w:rsidRPr="00BA3A56">
        <w:t>-</w:t>
      </w:r>
      <w:r w:rsidR="00B5799E" w:rsidRPr="00BA3A56">
        <w:t>i</w:t>
      </w:r>
      <w:proofErr w:type="spellEnd"/>
      <w:r w:rsidR="00B5799E" w:rsidRPr="00BA3A56">
        <w:t xml:space="preserve"> § 38 lg 5 alusel kirjalikku nõusolekut. Praktikas on </w:t>
      </w:r>
      <w:proofErr w:type="spellStart"/>
      <w:r w:rsidR="00DF45F3" w:rsidRPr="00BA3A56">
        <w:t>MaRu</w:t>
      </w:r>
      <w:proofErr w:type="spellEnd"/>
      <w:r w:rsidR="00B5799E" w:rsidRPr="00BA3A56">
        <w:t xml:space="preserve"> andnud viimastel aastatel üksnes mõne kallasraja tõkestamise </w:t>
      </w:r>
      <w:r w:rsidR="00BF3092" w:rsidRPr="00BA3A56">
        <w:t>nõusoleku</w:t>
      </w:r>
      <w:r w:rsidR="00BF3092" w:rsidRPr="00BA3A56">
        <w:rPr>
          <w:shd w:val="clear" w:color="auto" w:fill="FFFFFF"/>
        </w:rPr>
        <w:t xml:space="preserve"> </w:t>
      </w:r>
      <w:r w:rsidR="00B5799E" w:rsidRPr="00BA3A56">
        <w:rPr>
          <w:shd w:val="clear" w:color="auto" w:fill="FFFFFF"/>
        </w:rPr>
        <w:t>ja sedagi koos mingi</w:t>
      </w:r>
      <w:r w:rsidR="00B5799E" w:rsidRPr="00BA3A56">
        <w:t xml:space="preserve"> muu tegevuse kooskõlastamisega. </w:t>
      </w:r>
    </w:p>
    <w:p w14:paraId="35531A24" w14:textId="4B5496E2" w:rsidR="00B5799E" w:rsidRPr="00BA3A56" w:rsidRDefault="00B5799E" w:rsidP="00D13826">
      <w:pPr>
        <w:autoSpaceDE/>
        <w:autoSpaceDN/>
        <w:spacing w:after="160"/>
        <w:jc w:val="both"/>
      </w:pPr>
      <w:r w:rsidRPr="00BA3A56">
        <w:t xml:space="preserve">Kokkuvõttes saavutatakse muudatusega sihtgrupi suurem õigusselgus, kui kallasraja tõkestamiseks annab loa </w:t>
      </w:r>
      <w:r w:rsidR="00BF3092" w:rsidRPr="00BA3A56">
        <w:t>kohalik omavalitsus</w:t>
      </w:r>
      <w:r w:rsidRPr="00BA3A56">
        <w:t xml:space="preserve">. Pealegi suurendab kavandatav muudatus </w:t>
      </w:r>
      <w:r w:rsidR="00BF3092" w:rsidRPr="00BA3A56">
        <w:t>kohalike omavalitsuste</w:t>
      </w:r>
      <w:r w:rsidRPr="00BA3A56">
        <w:t xml:space="preserve"> otsustusõigust.</w:t>
      </w:r>
    </w:p>
    <w:p w14:paraId="59FB044A" w14:textId="1A8C7A00" w:rsidR="00905AB8" w:rsidRPr="00BA3A56" w:rsidRDefault="00905AB8" w:rsidP="00D13826">
      <w:pPr>
        <w:autoSpaceDE/>
        <w:autoSpaceDN/>
        <w:spacing w:after="160"/>
        <w:jc w:val="both"/>
      </w:pPr>
      <w:r w:rsidRPr="00BA3A56">
        <w:rPr>
          <w:b/>
        </w:rPr>
        <w:t>Eelnõu §-ga 3</w:t>
      </w:r>
      <w:r w:rsidRPr="00BA3A56">
        <w:t xml:space="preserve"> muudetakse veeseadust.</w:t>
      </w:r>
    </w:p>
    <w:p w14:paraId="7179C0B8" w14:textId="4E2D2F35" w:rsidR="00DE643F" w:rsidRPr="00476A08" w:rsidRDefault="00557C2D" w:rsidP="004B7176">
      <w:pPr>
        <w:autoSpaceDE/>
        <w:autoSpaceDN/>
        <w:spacing w:after="160"/>
        <w:jc w:val="both"/>
      </w:pPr>
      <w:r w:rsidRPr="00BA3A56">
        <w:t xml:space="preserve">Veeseaduse § 112 lõikest 5 jäetakse välja </w:t>
      </w:r>
      <w:r w:rsidR="000C2062" w:rsidRPr="00BA3A56">
        <w:t>tekstiosa</w:t>
      </w:r>
      <w:r w:rsidRPr="00BA3A56">
        <w:t xml:space="preserve"> „maaparandushoiukava,“. Veeseaduse § 112 lõikes 5 </w:t>
      </w:r>
      <w:r w:rsidR="00D16ADC" w:rsidRPr="00BA3A56">
        <w:t>on sätestatud, et üleujutusega seotud riskide m</w:t>
      </w:r>
      <w:r w:rsidRPr="00BA3A56">
        <w:t>aandamis</w:t>
      </w:r>
      <w:r w:rsidR="00D16ADC" w:rsidRPr="00BA3A56">
        <w:t xml:space="preserve">e </w:t>
      </w:r>
      <w:r w:rsidRPr="00BA3A56">
        <w:t xml:space="preserve">kavas kavandatud asjakohaste meetmete rakendamise vajadust võetakse arvesse veemajanduskava, maaparandushoiukava, planeeringute ning hädaolukorra riskianalüüside ja plaanide koostamisel. </w:t>
      </w:r>
      <w:r w:rsidR="00D16ADC" w:rsidRPr="00BA3A56">
        <w:t>Eelnõukohase seadusega loobutakse</w:t>
      </w:r>
      <w:r w:rsidR="00D16ADC" w:rsidRPr="00BA3A56" w:rsidDel="00D16ADC">
        <w:t xml:space="preserve"> </w:t>
      </w:r>
      <w:r w:rsidR="00D16ADC" w:rsidRPr="00BA3A56">
        <w:t>maaparandushoiukava</w:t>
      </w:r>
      <w:r w:rsidR="00055349" w:rsidRPr="00BA3A56">
        <w:rPr>
          <w:rStyle w:val="Allmrkuseviide"/>
        </w:rPr>
        <w:footnoteReference w:id="9"/>
      </w:r>
      <w:r w:rsidR="00D16ADC" w:rsidRPr="00BA3A56">
        <w:t xml:space="preserve"> koostamisest. Maaparandushoiukava on väga üldine planeerimise dokument, kus </w:t>
      </w:r>
      <w:r w:rsidR="00055349" w:rsidRPr="00BA3A56">
        <w:t>üleujutusega seotud riskide maandamise meetmetena on nimetatud</w:t>
      </w:r>
      <w:r w:rsidR="009E5F1B" w:rsidRPr="00BA3A56">
        <w:t xml:space="preserve"> üksnes maandamiskava</w:t>
      </w:r>
      <w:r w:rsidR="004C68D3" w:rsidRPr="00BA3A56">
        <w:rPr>
          <w:rStyle w:val="Allmrkuseviide"/>
        </w:rPr>
        <w:footnoteReference w:id="10"/>
      </w:r>
      <w:r w:rsidR="009E5F1B" w:rsidRPr="00BA3A56">
        <w:t xml:space="preserve"> meedet  „Maaparandussüsteemide korrashoid ja hooldus, et tagada liigvee äravool“. Maatulundusmaalt liigvee äravoolu tagamine ongi maaparanduse peamine eesmärk</w:t>
      </w:r>
      <w:r w:rsidR="00775C2B" w:rsidRPr="00BA3A56">
        <w:t xml:space="preserve"> ja ülesanne</w:t>
      </w:r>
      <w:r w:rsidR="009E5F1B" w:rsidRPr="00BA3A56">
        <w:t>,</w:t>
      </w:r>
      <w:r w:rsidR="00775C2B" w:rsidRPr="00BA3A56">
        <w:t xml:space="preserve"> ja seda tuleb teha maaparandusseaduse kohaselt. Sisuliselt on veeseaduse § 112 l</w:t>
      </w:r>
      <w:r w:rsidR="00FB0D19" w:rsidRPr="00BA3A56">
        <w:t>õikes</w:t>
      </w:r>
      <w:r w:rsidR="00775C2B" w:rsidRPr="00BA3A56">
        <w:t xml:space="preserve"> 5 </w:t>
      </w:r>
      <w:r w:rsidR="00FB0D19" w:rsidRPr="00BA3A56">
        <w:t>nimetatud asjakohased</w:t>
      </w:r>
      <w:r w:rsidR="00775C2B" w:rsidRPr="00BA3A56">
        <w:t xml:space="preserve"> meetmed  maaparandusseaduse ja selle alamaktide nõuded</w:t>
      </w:r>
      <w:r w:rsidR="009E5F1B" w:rsidRPr="00BA3A56">
        <w:t xml:space="preserve">, mis </w:t>
      </w:r>
      <w:r w:rsidR="00775C2B" w:rsidRPr="00BA3A56">
        <w:t>aitavad vähendada üleujutusriski.</w:t>
      </w:r>
      <w:r w:rsidR="0000365E" w:rsidRPr="00BA3A56">
        <w:t xml:space="preserve"> </w:t>
      </w:r>
      <w:r w:rsidR="009E5F1B" w:rsidRPr="00BA3A56" w:rsidDel="00775C2B">
        <w:t xml:space="preserve"> </w:t>
      </w:r>
      <w:proofErr w:type="spellStart"/>
      <w:r w:rsidR="008C156F" w:rsidRPr="00BA3A56">
        <w:t>MaRu</w:t>
      </w:r>
      <w:proofErr w:type="spellEnd"/>
      <w:r w:rsidR="008C156F" w:rsidRPr="00BA3A56">
        <w:t xml:space="preserve"> teeb maaparandushoiutöid eelkõige sellisetel riigi poolt korras</w:t>
      </w:r>
      <w:r w:rsidR="00775C2B" w:rsidRPr="00BA3A56">
        <w:t xml:space="preserve"> </w:t>
      </w:r>
      <w:r w:rsidR="008C156F" w:rsidRPr="00BA3A56">
        <w:t xml:space="preserve">hoitavatel </w:t>
      </w:r>
      <w:proofErr w:type="spellStart"/>
      <w:r w:rsidR="008C156F" w:rsidRPr="00BA3A56">
        <w:t>ühiseesvooludel</w:t>
      </w:r>
      <w:proofErr w:type="spellEnd"/>
      <w:r w:rsidR="008C156F" w:rsidRPr="00BA3A56">
        <w:t>, mille</w:t>
      </w:r>
      <w:r w:rsidR="00E706C7" w:rsidRPr="00BA3A56">
        <w:t xml:space="preserve">s on voolutakistusi (näiteks koprapais, vette langenud puu, truubi ette kogunenud oksarisu ja prügi) ja mille </w:t>
      </w:r>
      <w:r w:rsidR="008C156F" w:rsidRPr="00BA3A56">
        <w:t xml:space="preserve">toimimine on </w:t>
      </w:r>
      <w:r w:rsidR="005B57C4" w:rsidRPr="00BA3A56">
        <w:t xml:space="preserve">seetõttu </w:t>
      </w:r>
      <w:r w:rsidR="008C156F" w:rsidRPr="00BA3A56">
        <w:t xml:space="preserve">takistatud </w:t>
      </w:r>
      <w:r w:rsidR="00E706C7" w:rsidRPr="00BA3A56">
        <w:t>ning</w:t>
      </w:r>
      <w:r w:rsidR="008C156F" w:rsidRPr="00BA3A56">
        <w:t xml:space="preserve"> mi</w:t>
      </w:r>
      <w:r w:rsidR="00FB0D19" w:rsidRPr="00BA3A56">
        <w:t>lles voolutakistused</w:t>
      </w:r>
      <w:r w:rsidR="008C156F" w:rsidRPr="00BA3A56">
        <w:t xml:space="preserve"> võivad maatulundusmaal </w:t>
      </w:r>
      <w:r w:rsidR="008C156F" w:rsidRPr="00BA3A56">
        <w:lastRenderedPageBreak/>
        <w:t>põhjustada üleujutusi.</w:t>
      </w:r>
      <w:r w:rsidR="005B57C4" w:rsidRPr="00BA3A56">
        <w:t xml:space="preserve"> Teistel eesvooludel on hoiutööde tegemine, seeläbi maaparandussüsteemi toimimise tagamine ja ühtlasi ka maatulundusmaal üleujutuste vältimine maaomaniku kohustus. Maaparandussüsteem on projekteeritud selle arvestusega, et teatud perioodil </w:t>
      </w:r>
      <w:r w:rsidR="00ED4355" w:rsidRPr="00BA3A56">
        <w:t xml:space="preserve">(näiteks valingvihmade aegselt ja vahetult nende järgselt) </w:t>
      </w:r>
      <w:r w:rsidR="005B57C4" w:rsidRPr="00BA3A56">
        <w:t xml:space="preserve">võib vesi olla </w:t>
      </w:r>
      <w:r w:rsidR="00775C2B" w:rsidRPr="00BA3A56">
        <w:t xml:space="preserve">lühiajaliselt </w:t>
      </w:r>
      <w:r w:rsidR="005B57C4" w:rsidRPr="00BA3A56">
        <w:t xml:space="preserve">maapinnal. </w:t>
      </w:r>
      <w:r w:rsidR="00ED4355" w:rsidRPr="00BA3A56">
        <w:t xml:space="preserve">Kui maaparandussüsteemi juhitakse lisavett, mis ei pärine kuivendatud alalt, siis võib </w:t>
      </w:r>
      <w:r w:rsidR="0000365E" w:rsidRPr="00BA3A56">
        <w:t>see</w:t>
      </w:r>
      <w:r w:rsidR="00ED4355" w:rsidRPr="00BA3A56">
        <w:t xml:space="preserve"> </w:t>
      </w:r>
      <w:r w:rsidR="0000365E" w:rsidRPr="00BA3A56">
        <w:t xml:space="preserve">põhjustada </w:t>
      </w:r>
      <w:r w:rsidR="00ED4355" w:rsidRPr="00BA3A56">
        <w:t xml:space="preserve">maaparandussüsteemi </w:t>
      </w:r>
      <w:r w:rsidR="0000365E" w:rsidRPr="00BA3A56">
        <w:t>mitte</w:t>
      </w:r>
      <w:r w:rsidR="00ED4355" w:rsidRPr="00BA3A56">
        <w:t>toimim</w:t>
      </w:r>
      <w:r w:rsidR="0000365E" w:rsidRPr="00BA3A56">
        <w:t>is</w:t>
      </w:r>
      <w:r w:rsidR="00ED4355" w:rsidRPr="00BA3A56" w:rsidDel="0000365E">
        <w:t>e</w:t>
      </w:r>
      <w:r w:rsidR="00BC11F2" w:rsidRPr="00BA3A56">
        <w:t>, kahjustades maatulundusmaa kasutust (taimed hukkuvad)</w:t>
      </w:r>
      <w:r w:rsidR="00ED4355" w:rsidRPr="00BA3A56">
        <w:t>. Seetõttu üleujutuste maandamise</w:t>
      </w:r>
      <w:r w:rsidR="0000365E" w:rsidRPr="00BA3A56">
        <w:t xml:space="preserve"> eesmärgil peavad </w:t>
      </w:r>
      <w:r w:rsidR="00ED4355" w:rsidRPr="00BA3A56">
        <w:t>kõik isikud, kes juhivad maaparandussüsteemi eesvoolu lisavett, arvestama</w:t>
      </w:r>
      <w:r w:rsidR="0000365E" w:rsidRPr="00BA3A56">
        <w:t xml:space="preserve"> </w:t>
      </w:r>
      <w:r w:rsidR="00A80449" w:rsidRPr="00BA3A56">
        <w:t xml:space="preserve">maaparandussüsteemi toimimise </w:t>
      </w:r>
      <w:r w:rsidR="00FB0D19" w:rsidRPr="00BA3A56">
        <w:t>tagamisega</w:t>
      </w:r>
      <w:r w:rsidR="00A80449" w:rsidRPr="00BA3A56">
        <w:t xml:space="preserve"> ja vajaduse</w:t>
      </w:r>
      <w:r w:rsidR="00FB0D19" w:rsidRPr="00BA3A56">
        <w:t xml:space="preserve"> korral</w:t>
      </w:r>
      <w:r w:rsidR="00A80449" w:rsidRPr="00BA3A56">
        <w:t xml:space="preserve"> </w:t>
      </w:r>
      <w:r w:rsidR="00ED4355" w:rsidRPr="00BA3A56" w:rsidDel="0000365E">
        <w:t xml:space="preserve"> </w:t>
      </w:r>
      <w:r w:rsidR="00ED4355" w:rsidRPr="00BA3A56">
        <w:t>eesvool</w:t>
      </w:r>
      <w:r w:rsidR="0000365E" w:rsidRPr="00BA3A56">
        <w:t xml:space="preserve">u </w:t>
      </w:r>
      <w:r w:rsidR="00ED4355" w:rsidRPr="00BA3A56" w:rsidDel="0000365E">
        <w:t xml:space="preserve"> </w:t>
      </w:r>
      <w:r w:rsidR="00ED4355" w:rsidRPr="00BA3A56" w:rsidDel="00A80449">
        <w:t>rekonstrueeri</w:t>
      </w:r>
      <w:r w:rsidR="00A80449" w:rsidRPr="00BA3A56">
        <w:t>ma</w:t>
      </w:r>
      <w:r w:rsidR="0000365E" w:rsidRPr="00BA3A56">
        <w:t>, et täiendav liigvesi mahuks eesvoolu,</w:t>
      </w:r>
      <w:r w:rsidR="00ED4355" w:rsidRPr="00BA3A56">
        <w:t xml:space="preserve"> </w:t>
      </w:r>
      <w:r w:rsidR="00A80449" w:rsidRPr="00BA3A56">
        <w:t>ning</w:t>
      </w:r>
      <w:r w:rsidR="00ED4355" w:rsidRPr="00BA3A56">
        <w:t xml:space="preserve"> osale</w:t>
      </w:r>
      <w:r w:rsidR="00FB0D19" w:rsidRPr="00BA3A56">
        <w:t>m</w:t>
      </w:r>
      <w:r w:rsidR="00ED4355" w:rsidRPr="00BA3A56">
        <w:t xml:space="preserve">a selle eesvoolu hoiutööde kulude katmisel (vt </w:t>
      </w:r>
      <w:r w:rsidR="005039C9" w:rsidRPr="00BA3A56">
        <w:t xml:space="preserve">seletuskirja selgitused </w:t>
      </w:r>
      <w:r w:rsidR="00ED4355" w:rsidRPr="00BA3A56">
        <w:t xml:space="preserve">lisavee kohta eelnõu </w:t>
      </w:r>
      <w:r w:rsidR="00866B63" w:rsidRPr="00BA3A56">
        <w:t xml:space="preserve">§ 1 </w:t>
      </w:r>
      <w:r w:rsidR="00ED4355" w:rsidRPr="00BA3A56">
        <w:t>punktid</w:t>
      </w:r>
      <w:r w:rsidR="005039C9" w:rsidRPr="00BA3A56">
        <w:t>es</w:t>
      </w:r>
      <w:r w:rsidR="00ED4355" w:rsidRPr="00BA3A56">
        <w:t xml:space="preserve"> 62 ja 64–72). Kui endisele maaparandussüsteemiga maa-alale kavandatakse </w:t>
      </w:r>
      <w:r w:rsidR="0000365E" w:rsidRPr="00BA3A56">
        <w:t xml:space="preserve">aga </w:t>
      </w:r>
      <w:r w:rsidR="000A4AE4" w:rsidRPr="00BA3A56">
        <w:t xml:space="preserve">muud maakasutust (näiteks elamumaa või tööstusmaa), siis maatulundusmaale kavandatud </w:t>
      </w:r>
      <w:r w:rsidR="0000365E" w:rsidRPr="00BA3A56">
        <w:t xml:space="preserve">kuivendus </w:t>
      </w:r>
      <w:r w:rsidR="000A4AE4" w:rsidRPr="00BA3A56">
        <w:t>ei taga enam muutunud kasutusotstarbega maale vajalikku kuivendus</w:t>
      </w:r>
      <w:r w:rsidR="005C17EF" w:rsidRPr="00BA3A56">
        <w:t>t</w:t>
      </w:r>
      <w:r w:rsidR="00E702C1" w:rsidRPr="00BA3A56">
        <w:t xml:space="preserve"> </w:t>
      </w:r>
      <w:r w:rsidR="000A4AE4" w:rsidRPr="00BA3A56">
        <w:t xml:space="preserve">ehk seal on valingvihmade ajal üleujutuse oht. </w:t>
      </w:r>
      <w:r w:rsidR="00B813CD" w:rsidRPr="00BA3A56">
        <w:t xml:space="preserve">Seega tuleb </w:t>
      </w:r>
      <w:r w:rsidR="00DC6504" w:rsidRPr="00BA3A56">
        <w:t xml:space="preserve">seal üleujutuste vältimiseks </w:t>
      </w:r>
      <w:r w:rsidR="00B813CD" w:rsidRPr="00BA3A56">
        <w:t xml:space="preserve">alati </w:t>
      </w:r>
      <w:r w:rsidR="00AA6F29" w:rsidRPr="00BA3A56">
        <w:t xml:space="preserve">planeeringu ja ehitusprojektiga </w:t>
      </w:r>
      <w:r w:rsidR="00B813CD" w:rsidRPr="00BA3A56">
        <w:t xml:space="preserve">näha ette </w:t>
      </w:r>
      <w:r w:rsidR="006261E6" w:rsidRPr="00BA3A56">
        <w:t xml:space="preserve">uued </w:t>
      </w:r>
      <w:r w:rsidR="00B813CD" w:rsidRPr="00BA3A56">
        <w:t xml:space="preserve">pinnasevee ja sademevee </w:t>
      </w:r>
      <w:r w:rsidR="00186C03" w:rsidRPr="00BA3A56">
        <w:t xml:space="preserve">kogumise ning </w:t>
      </w:r>
      <w:r w:rsidR="00B813CD" w:rsidRPr="00BA3A56">
        <w:t>ärajuhtimise lahendused.</w:t>
      </w:r>
      <w:r w:rsidR="0000365E" w:rsidRPr="00BA3A56">
        <w:t xml:space="preserve"> Kokkuvõtvalt on veeseaduse</w:t>
      </w:r>
      <w:r w:rsidR="00DE468A" w:rsidRPr="00BA3A56">
        <w:t xml:space="preserve"> kohased</w:t>
      </w:r>
      <w:r w:rsidR="0000365E" w:rsidRPr="00BA3A56">
        <w:t xml:space="preserve"> </w:t>
      </w:r>
      <w:r w:rsidR="00DE468A" w:rsidRPr="00BA3A56">
        <w:t>üleujutusega seotud riskide maandamise</w:t>
      </w:r>
      <w:r w:rsidR="00DE468A" w:rsidRPr="00BA3A56" w:rsidDel="00DE468A">
        <w:t xml:space="preserve"> </w:t>
      </w:r>
      <w:r w:rsidR="0000365E" w:rsidRPr="00BA3A56">
        <w:t xml:space="preserve">meetmed tagatud </w:t>
      </w:r>
      <w:r w:rsidR="00A80449" w:rsidRPr="00BA3A56">
        <w:t xml:space="preserve">maaparandusseadusega ning maaparandushoiukavast loobumine ei too kaasa </w:t>
      </w:r>
      <w:r w:rsidR="00DE468A" w:rsidRPr="00BA3A56">
        <w:t xml:space="preserve">üleujutusega seotud riskide </w:t>
      </w:r>
      <w:r w:rsidR="00A80449" w:rsidRPr="00BA3A56">
        <w:t>maandamise põhimõttest loobumist maaparandussüsteemide korrashoiul ja hooldusel.</w:t>
      </w:r>
    </w:p>
    <w:p w14:paraId="4F783625" w14:textId="77777777" w:rsidR="002D6483" w:rsidRPr="00BA3A56" w:rsidRDefault="00A7710A" w:rsidP="008F370B">
      <w:pPr>
        <w:jc w:val="both"/>
        <w:rPr>
          <w:b/>
          <w:bCs/>
        </w:rPr>
      </w:pPr>
      <w:r w:rsidRPr="00BA3A56">
        <w:rPr>
          <w:b/>
          <w:bCs/>
        </w:rPr>
        <w:t>4</w:t>
      </w:r>
      <w:r w:rsidR="002D6483" w:rsidRPr="00BA3A56">
        <w:rPr>
          <w:b/>
          <w:bCs/>
        </w:rPr>
        <w:t xml:space="preserve">. Eelnõu </w:t>
      </w:r>
      <w:r w:rsidR="00F02537" w:rsidRPr="00BA3A56">
        <w:rPr>
          <w:b/>
          <w:bCs/>
        </w:rPr>
        <w:t>terminoloogia</w:t>
      </w:r>
    </w:p>
    <w:p w14:paraId="45725C91" w14:textId="759B2E8D" w:rsidR="00C7580D" w:rsidRPr="00BA3A56" w:rsidRDefault="007D4DB2" w:rsidP="002B7579">
      <w:pPr>
        <w:pStyle w:val="Default"/>
        <w:spacing w:before="240"/>
        <w:rPr>
          <w:color w:val="auto"/>
        </w:rPr>
      </w:pPr>
      <w:r w:rsidRPr="2C8150C6">
        <w:rPr>
          <w:color w:val="auto"/>
        </w:rPr>
        <w:t xml:space="preserve">Eelnõukohase seadusega täpsustatakse </w:t>
      </w:r>
      <w:r w:rsidR="00B547E2" w:rsidRPr="2C8150C6">
        <w:rPr>
          <w:color w:val="auto"/>
        </w:rPr>
        <w:t xml:space="preserve">järgmiste </w:t>
      </w:r>
      <w:r w:rsidRPr="2C8150C6">
        <w:rPr>
          <w:color w:val="auto"/>
        </w:rPr>
        <w:t>maaparandusseaduses kasutatava</w:t>
      </w:r>
      <w:r w:rsidR="00B547E2" w:rsidRPr="2C8150C6">
        <w:rPr>
          <w:color w:val="auto"/>
        </w:rPr>
        <w:t>te</w:t>
      </w:r>
      <w:r w:rsidRPr="2C8150C6">
        <w:rPr>
          <w:color w:val="auto"/>
        </w:rPr>
        <w:t xml:space="preserve"> </w:t>
      </w:r>
      <w:r w:rsidR="00B501B7" w:rsidRPr="2C8150C6">
        <w:rPr>
          <w:color w:val="auto"/>
        </w:rPr>
        <w:t>termin</w:t>
      </w:r>
      <w:r w:rsidR="00B547E2" w:rsidRPr="2C8150C6">
        <w:rPr>
          <w:color w:val="auto"/>
        </w:rPr>
        <w:t>ite sisu</w:t>
      </w:r>
      <w:commentRangeStart w:id="162"/>
      <w:ins w:id="163" w:author="Maarja-Liis Lall - JUSTDIGI" w:date="2026-02-25T20:01:00Z" w16du:dateUtc="2026-02-25T20:01:24Z">
        <w:r w:rsidR="0F8617EC" w:rsidRPr="2C8150C6">
          <w:rPr>
            <w:color w:val="auto"/>
          </w:rPr>
          <w:t>:</w:t>
        </w:r>
      </w:ins>
      <w:commentRangeEnd w:id="162"/>
      <w:r>
        <w:commentReference w:id="162"/>
      </w:r>
      <w:r w:rsidRPr="2C8150C6">
        <w:rPr>
          <w:color w:val="auto"/>
        </w:rPr>
        <w:t xml:space="preserve"> „maaparandussüsteem</w:t>
      </w:r>
      <w:r w:rsidR="002B7579" w:rsidRPr="2C8150C6">
        <w:rPr>
          <w:color w:val="auto"/>
        </w:rPr>
        <w:t>i rajatis</w:t>
      </w:r>
      <w:r w:rsidRPr="2C8150C6">
        <w:rPr>
          <w:color w:val="auto"/>
        </w:rPr>
        <w:t>“, „maaparandussüsteemi üldparameetrid“</w:t>
      </w:r>
      <w:r w:rsidR="002B7579" w:rsidRPr="2C8150C6">
        <w:rPr>
          <w:color w:val="auto"/>
        </w:rPr>
        <w:t xml:space="preserve">, </w:t>
      </w:r>
      <w:r w:rsidRPr="2C8150C6">
        <w:rPr>
          <w:color w:val="auto"/>
        </w:rPr>
        <w:t xml:space="preserve">„lisavesi“, </w:t>
      </w:r>
      <w:r w:rsidR="002B7579" w:rsidRPr="2C8150C6">
        <w:rPr>
          <w:color w:val="auto"/>
        </w:rPr>
        <w:t xml:space="preserve">ja </w:t>
      </w:r>
      <w:r w:rsidRPr="2C8150C6">
        <w:rPr>
          <w:color w:val="auto"/>
        </w:rPr>
        <w:t>„lisavett juhtiv isik“. Samuti lisatakse maaparandusseadusesse termin „üksikrajatis“</w:t>
      </w:r>
      <w:r w:rsidR="002B7579" w:rsidRPr="2C8150C6">
        <w:rPr>
          <w:color w:val="auto"/>
        </w:rPr>
        <w:t xml:space="preserve"> ning muudetakse termini „väikesüsteem“ sisu.</w:t>
      </w:r>
    </w:p>
    <w:p w14:paraId="6F26D5F2" w14:textId="44D2FEF1" w:rsidR="002B7579" w:rsidRPr="00BA3A56" w:rsidRDefault="002B7579" w:rsidP="008F370B">
      <w:pPr>
        <w:pStyle w:val="Default"/>
        <w:spacing w:before="240"/>
        <w:rPr>
          <w:color w:val="auto"/>
        </w:rPr>
      </w:pPr>
      <w:r w:rsidRPr="00BA3A56">
        <w:rPr>
          <w:b/>
          <w:bCs/>
          <w:color w:val="auto"/>
        </w:rPr>
        <w:t>Maaparandussüsteemi reguleeriv võrk</w:t>
      </w:r>
      <w:r w:rsidRPr="00BA3A56">
        <w:rPr>
          <w:color w:val="auto"/>
        </w:rPr>
        <w:t xml:space="preserve"> (edaspidi </w:t>
      </w:r>
      <w:r w:rsidRPr="00BA3A56">
        <w:rPr>
          <w:i/>
          <w:iCs/>
          <w:color w:val="auto"/>
        </w:rPr>
        <w:t>reguleeriv võrk</w:t>
      </w:r>
      <w:r w:rsidRPr="00BA3A56">
        <w:rPr>
          <w:color w:val="auto"/>
        </w:rPr>
        <w:t xml:space="preserve">) on eelkõige maatulundusmaal paiknev veejuhtmete võrk liigvee vastuvõtmiseks (edaspidi </w:t>
      </w:r>
      <w:r w:rsidRPr="00BA3A56">
        <w:rPr>
          <w:i/>
          <w:iCs/>
          <w:color w:val="auto"/>
        </w:rPr>
        <w:t>kuivendusvõrk</w:t>
      </w:r>
      <w:r w:rsidRPr="00BA3A56">
        <w:rPr>
          <w:color w:val="auto"/>
        </w:rPr>
        <w:t xml:space="preserve">) või vee jaotamiseks (edaspidi </w:t>
      </w:r>
      <w:r w:rsidRPr="00BA3A56">
        <w:rPr>
          <w:i/>
          <w:iCs/>
          <w:color w:val="auto"/>
        </w:rPr>
        <w:t>niisutusvõrk</w:t>
      </w:r>
      <w:r w:rsidRPr="00BA3A56">
        <w:rPr>
          <w:color w:val="auto"/>
        </w:rPr>
        <w:t>) või ühine võrk nii liigvee vastuvõtmiseks kui ka vee jaotamiseks (veerežiimi kahepoolse reguleerimise võrk)</w:t>
      </w:r>
      <w:r w:rsidR="00B547E2" w:rsidRPr="00BA3A56">
        <w:rPr>
          <w:color w:val="auto"/>
        </w:rPr>
        <w:t xml:space="preserve"> (eelnõu § 1 p 2)</w:t>
      </w:r>
      <w:r w:rsidRPr="00BA3A56">
        <w:rPr>
          <w:color w:val="auto"/>
        </w:rPr>
        <w:t>.</w:t>
      </w:r>
      <w:r w:rsidR="00B547E2" w:rsidRPr="00BA3A56">
        <w:rPr>
          <w:color w:val="auto"/>
        </w:rPr>
        <w:t xml:space="preserve"> </w:t>
      </w:r>
    </w:p>
    <w:p w14:paraId="7CA23180" w14:textId="376F6DF9" w:rsidR="002B7579" w:rsidRPr="00BA3A56" w:rsidRDefault="00B547E2" w:rsidP="002B7579">
      <w:pPr>
        <w:pStyle w:val="Default"/>
        <w:spacing w:before="240"/>
      </w:pPr>
      <w:r w:rsidRPr="00BA3A56">
        <w:rPr>
          <w:rFonts w:eastAsia="Calibri"/>
          <w:b/>
          <w:bCs/>
          <w:color w:val="auto"/>
        </w:rPr>
        <w:t xml:space="preserve">Maaparandussüsteemi </w:t>
      </w:r>
      <w:proofErr w:type="spellStart"/>
      <w:r w:rsidRPr="00BA3A56">
        <w:rPr>
          <w:rFonts w:eastAsia="Calibri"/>
          <w:b/>
          <w:bCs/>
          <w:color w:val="auto"/>
        </w:rPr>
        <w:t>üldparameetrid</w:t>
      </w:r>
      <w:proofErr w:type="spellEnd"/>
      <w:r w:rsidRPr="00BA3A56">
        <w:rPr>
          <w:rFonts w:eastAsia="Calibri"/>
          <w:color w:val="auto"/>
        </w:rPr>
        <w:t xml:space="preserve"> on eelkõige maaparandussüsteemi pindala, reguleeriva võrgu pikkus, kuivendus- või niisutusviis ning kuivendusintensiivsuse aste (eelnõu § 1 p 49).</w:t>
      </w:r>
    </w:p>
    <w:p w14:paraId="55D6116D" w14:textId="77777777" w:rsidR="00476A08" w:rsidRDefault="00476A08" w:rsidP="00B547E2">
      <w:pPr>
        <w:pStyle w:val="seadusetekst"/>
        <w:rPr>
          <w:b/>
          <w:bCs/>
          <w:szCs w:val="24"/>
        </w:rPr>
      </w:pPr>
    </w:p>
    <w:p w14:paraId="73BC05DC" w14:textId="3678DD7F" w:rsidR="00B501B7" w:rsidRPr="00BA3A56" w:rsidRDefault="00B501B7" w:rsidP="00B547E2">
      <w:pPr>
        <w:pStyle w:val="seadusetekst"/>
        <w:rPr>
          <w:szCs w:val="24"/>
        </w:rPr>
      </w:pPr>
      <w:r w:rsidRPr="00BA3A56">
        <w:rPr>
          <w:b/>
          <w:bCs/>
          <w:szCs w:val="24"/>
        </w:rPr>
        <w:t>Lisavesi</w:t>
      </w:r>
      <w:r w:rsidRPr="00BA3A56">
        <w:rPr>
          <w:szCs w:val="24"/>
        </w:rPr>
        <w:t xml:space="preserve"> </w:t>
      </w:r>
      <w:r w:rsidR="00B547E2" w:rsidRPr="00BA3A56">
        <w:rPr>
          <w:szCs w:val="24"/>
        </w:rPr>
        <w:t xml:space="preserve">on </w:t>
      </w:r>
      <w:r w:rsidR="00B547E2" w:rsidRPr="00BA3A56">
        <w:rPr>
          <w:rFonts w:eastAsia="Calibri"/>
          <w:szCs w:val="24"/>
        </w:rPr>
        <w:t xml:space="preserve">väljaspool maaparandussüsteemi koondatud vesi. See on </w:t>
      </w:r>
      <w:r w:rsidR="00F15E20" w:rsidRPr="00BA3A56">
        <w:rPr>
          <w:szCs w:val="24"/>
        </w:rPr>
        <w:t xml:space="preserve">maaparandussüsteemi suunatud vesi, mis pärineb muu maakasutusega maalt kui maatulundusmaa. </w:t>
      </w:r>
      <w:r w:rsidR="00F24571" w:rsidRPr="00BA3A56">
        <w:rPr>
          <w:szCs w:val="24"/>
        </w:rPr>
        <w:t>Lisavesi on h</w:t>
      </w:r>
      <w:r w:rsidR="00F15E20" w:rsidRPr="00BA3A56">
        <w:rPr>
          <w:szCs w:val="24"/>
        </w:rPr>
        <w:t>eitvesi, väljapool maaparandussüsteemi koondatud drenaaži- ja sademevesi ning muu maakasutusega (turbatootmise alad, karjäärid, teed jne) seotud vesi</w:t>
      </w:r>
      <w:r w:rsidR="00B547E2" w:rsidRPr="00BA3A56">
        <w:rPr>
          <w:szCs w:val="24"/>
        </w:rPr>
        <w:t xml:space="preserve"> (eelnõu § 1 p 62)</w:t>
      </w:r>
      <w:r w:rsidR="00527C30" w:rsidRPr="00BA3A56">
        <w:rPr>
          <w:szCs w:val="24"/>
        </w:rPr>
        <w:t>.</w:t>
      </w:r>
    </w:p>
    <w:p w14:paraId="6498F80E" w14:textId="52993390" w:rsidR="00B501B7" w:rsidRPr="00BA3A56" w:rsidRDefault="00B501B7" w:rsidP="00B547E2">
      <w:pPr>
        <w:pStyle w:val="Default"/>
        <w:spacing w:before="240"/>
        <w:rPr>
          <w:color w:val="auto"/>
        </w:rPr>
      </w:pPr>
      <w:r w:rsidRPr="00BA3A56">
        <w:rPr>
          <w:b/>
          <w:bCs/>
          <w:color w:val="auto"/>
        </w:rPr>
        <w:t>Lisave</w:t>
      </w:r>
      <w:r w:rsidR="00F15E20" w:rsidRPr="00BA3A56">
        <w:rPr>
          <w:b/>
          <w:bCs/>
          <w:color w:val="auto"/>
        </w:rPr>
        <w:t>tt</w:t>
      </w:r>
      <w:r w:rsidRPr="00BA3A56">
        <w:rPr>
          <w:b/>
          <w:bCs/>
          <w:color w:val="auto"/>
        </w:rPr>
        <w:t xml:space="preserve"> juhti</w:t>
      </w:r>
      <w:r w:rsidR="00F15E20" w:rsidRPr="00BA3A56">
        <w:rPr>
          <w:b/>
          <w:bCs/>
          <w:color w:val="auto"/>
        </w:rPr>
        <w:t>v isik</w:t>
      </w:r>
      <w:r w:rsidRPr="00BA3A56">
        <w:rPr>
          <w:color w:val="auto"/>
        </w:rPr>
        <w:t xml:space="preserve"> –</w:t>
      </w:r>
      <w:r w:rsidR="00341EE0" w:rsidRPr="00BA3A56">
        <w:rPr>
          <w:color w:val="auto"/>
        </w:rPr>
        <w:t xml:space="preserve"> </w:t>
      </w:r>
      <w:r w:rsidR="00F15E20" w:rsidRPr="00BA3A56">
        <w:rPr>
          <w:color w:val="auto"/>
        </w:rPr>
        <w:t>maaparandussüsteemi lisavett juhtiva rajatise omanik</w:t>
      </w:r>
      <w:r w:rsidR="00F24571" w:rsidRPr="00BA3A56">
        <w:rPr>
          <w:color w:val="auto"/>
        </w:rPr>
        <w:t xml:space="preserve">, kelleks on </w:t>
      </w:r>
      <w:r w:rsidR="002B7579" w:rsidRPr="00BA3A56">
        <w:rPr>
          <w:color w:val="auto"/>
        </w:rPr>
        <w:t>näiteks</w:t>
      </w:r>
      <w:r w:rsidR="00F24571" w:rsidRPr="00BA3A56">
        <w:rPr>
          <w:color w:val="auto"/>
        </w:rPr>
        <w:t xml:space="preserve"> </w:t>
      </w:r>
      <w:r w:rsidR="00341EE0" w:rsidRPr="00BA3A56">
        <w:rPr>
          <w:color w:val="auto"/>
        </w:rPr>
        <w:t>vee-ettevõtja, sademevee ärajuhtimise teenust pakkuv isik</w:t>
      </w:r>
      <w:r w:rsidR="00F24571" w:rsidRPr="00BA3A56">
        <w:rPr>
          <w:color w:val="auto"/>
        </w:rPr>
        <w:t xml:space="preserve"> või</w:t>
      </w:r>
      <w:r w:rsidR="00341EE0" w:rsidRPr="00BA3A56">
        <w:rPr>
          <w:color w:val="auto"/>
        </w:rPr>
        <w:t xml:space="preserve"> muu väljaspool ühisveevärgi ja -kanalisatsiooniseaduse kohaldamisala oleva vett ära juhtiva rajatise omanik</w:t>
      </w:r>
      <w:r w:rsidR="00B547E2" w:rsidRPr="00BA3A56">
        <w:rPr>
          <w:color w:val="auto"/>
        </w:rPr>
        <w:t xml:space="preserve"> (eelnõu § 1 p 66)</w:t>
      </w:r>
      <w:r w:rsidR="00341EE0" w:rsidRPr="00BA3A56">
        <w:rPr>
          <w:color w:val="auto"/>
        </w:rPr>
        <w:t>.</w:t>
      </w:r>
    </w:p>
    <w:p w14:paraId="11B31CF5" w14:textId="16C434BA" w:rsidR="006954C3" w:rsidRPr="00BA3A56" w:rsidRDefault="006954C3" w:rsidP="00B547E2">
      <w:pPr>
        <w:pStyle w:val="Default"/>
        <w:spacing w:before="240"/>
        <w:rPr>
          <w:color w:val="auto"/>
        </w:rPr>
      </w:pPr>
      <w:r w:rsidRPr="00BA3A56">
        <w:rPr>
          <w:b/>
          <w:bCs/>
          <w:color w:val="auto"/>
        </w:rPr>
        <w:t>Üksikrajatis</w:t>
      </w:r>
      <w:r w:rsidRPr="00BA3A56">
        <w:rPr>
          <w:color w:val="auto"/>
        </w:rPr>
        <w:t xml:space="preserve"> </w:t>
      </w:r>
      <w:r w:rsidR="00117C1D" w:rsidRPr="00BA3A56">
        <w:rPr>
          <w:rFonts w:eastAsia="Calibri"/>
          <w:color w:val="auto"/>
        </w:rPr>
        <w:t>on eraldiseisev maaparandussüsteemi rajatis, välja arvatud eesvool ja reguleeriv võrk, mis ei asu väikesüsteemil ega polderkuivendussüsteemil</w:t>
      </w:r>
      <w:r w:rsidR="00E00268" w:rsidRPr="00BA3A56">
        <w:rPr>
          <w:color w:val="auto"/>
        </w:rPr>
        <w:t>. N</w:t>
      </w:r>
      <w:r w:rsidRPr="00BA3A56">
        <w:rPr>
          <w:color w:val="auto"/>
        </w:rPr>
        <w:t>äiteks truup, drenaaži</w:t>
      </w:r>
      <w:r w:rsidR="00B31D82" w:rsidRPr="00BA3A56">
        <w:rPr>
          <w:color w:val="auto"/>
        </w:rPr>
        <w:t>armatuuri erinevad kaevud (sette</w:t>
      </w:r>
      <w:r w:rsidR="002049CB" w:rsidRPr="00BA3A56">
        <w:rPr>
          <w:color w:val="auto"/>
        </w:rPr>
        <w:noBreakHyphen/>
        <w:t xml:space="preserve">, </w:t>
      </w:r>
      <w:r w:rsidR="00B31D82" w:rsidRPr="00BA3A56">
        <w:rPr>
          <w:color w:val="auto"/>
        </w:rPr>
        <w:t>ühendus</w:t>
      </w:r>
      <w:r w:rsidR="00376286" w:rsidRPr="00BA3A56">
        <w:rPr>
          <w:color w:val="auto"/>
        </w:rPr>
        <w:t>-</w:t>
      </w:r>
      <w:r w:rsidR="002049CB" w:rsidRPr="00BA3A56">
        <w:rPr>
          <w:color w:val="auto"/>
        </w:rPr>
        <w:t>,</w:t>
      </w:r>
      <w:r w:rsidR="00B31D82" w:rsidRPr="00BA3A56">
        <w:rPr>
          <w:color w:val="auto"/>
        </w:rPr>
        <w:t xml:space="preserve"> astangu</w:t>
      </w:r>
      <w:r w:rsidR="00B31D82" w:rsidRPr="00BA3A56">
        <w:rPr>
          <w:color w:val="auto"/>
        </w:rPr>
        <w:noBreakHyphen/>
        <w:t>, kraavi-</w:t>
      </w:r>
      <w:r w:rsidR="002049CB" w:rsidRPr="00BA3A56">
        <w:rPr>
          <w:color w:val="auto"/>
        </w:rPr>
        <w:t>,</w:t>
      </w:r>
      <w:r w:rsidR="00B31D82" w:rsidRPr="00BA3A56">
        <w:rPr>
          <w:color w:val="auto"/>
        </w:rPr>
        <w:t xml:space="preserve"> neelu- või allikakaev), kraav, keskkonnakaitse</w:t>
      </w:r>
      <w:r w:rsidR="00376286" w:rsidRPr="00BA3A56">
        <w:rPr>
          <w:color w:val="auto"/>
        </w:rPr>
        <w:t xml:space="preserve">ks vajalik </w:t>
      </w:r>
      <w:r w:rsidR="00B31D82" w:rsidRPr="00BA3A56">
        <w:rPr>
          <w:color w:val="auto"/>
        </w:rPr>
        <w:t xml:space="preserve">rajatis või muu </w:t>
      </w:r>
      <w:r w:rsidR="00412317" w:rsidRPr="00BA3A56">
        <w:rPr>
          <w:color w:val="auto"/>
        </w:rPr>
        <w:t xml:space="preserve">eraldiseisev </w:t>
      </w:r>
      <w:r w:rsidR="00B31D82" w:rsidRPr="00BA3A56">
        <w:rPr>
          <w:color w:val="auto"/>
        </w:rPr>
        <w:t>rajatis</w:t>
      </w:r>
      <w:r w:rsidR="00412317" w:rsidRPr="00BA3A56">
        <w:rPr>
          <w:color w:val="auto"/>
        </w:rPr>
        <w:t xml:space="preserve"> (eelnõu § 1 p 5)</w:t>
      </w:r>
      <w:r w:rsidR="00B31D82" w:rsidRPr="00BA3A56">
        <w:rPr>
          <w:color w:val="auto"/>
        </w:rPr>
        <w:t>.</w:t>
      </w:r>
    </w:p>
    <w:p w14:paraId="67160400" w14:textId="1CD74556" w:rsidR="00412317" w:rsidRPr="00BA3A56" w:rsidRDefault="00412317" w:rsidP="00B547E2">
      <w:pPr>
        <w:pStyle w:val="Default"/>
        <w:spacing w:before="240"/>
        <w:rPr>
          <w:color w:val="auto"/>
        </w:rPr>
      </w:pPr>
      <w:r w:rsidRPr="00BA3A56">
        <w:rPr>
          <w:b/>
          <w:bCs/>
          <w:color w:val="auto"/>
        </w:rPr>
        <w:t xml:space="preserve">Väikesüsteem </w:t>
      </w:r>
      <w:r w:rsidRPr="00BA3A56">
        <w:rPr>
          <w:color w:val="auto"/>
        </w:rPr>
        <w:t>on maaparandussüsteem, mille maa-ala suurus ei ületa 50 hektarit (eelnõu § 1 p 1).</w:t>
      </w:r>
    </w:p>
    <w:p w14:paraId="32B0AED7" w14:textId="654264BB" w:rsidR="00B501B7" w:rsidRPr="00BA3A56" w:rsidRDefault="00B501B7" w:rsidP="008F370B">
      <w:pPr>
        <w:pStyle w:val="seadusetekst"/>
        <w:ind w:left="360"/>
        <w:rPr>
          <w:szCs w:val="24"/>
        </w:rPr>
      </w:pPr>
    </w:p>
    <w:p w14:paraId="07176A0F" w14:textId="77777777" w:rsidR="002D6483" w:rsidRPr="00BA3A56" w:rsidRDefault="00F02537" w:rsidP="008F370B">
      <w:pPr>
        <w:jc w:val="both"/>
        <w:rPr>
          <w:b/>
          <w:bCs/>
        </w:rPr>
      </w:pPr>
      <w:r w:rsidRPr="00BA3A56">
        <w:rPr>
          <w:b/>
          <w:bCs/>
        </w:rPr>
        <w:t>5</w:t>
      </w:r>
      <w:r w:rsidR="002D6483" w:rsidRPr="00BA3A56">
        <w:rPr>
          <w:b/>
          <w:bCs/>
        </w:rPr>
        <w:t xml:space="preserve">. </w:t>
      </w:r>
      <w:r w:rsidR="00B8155A" w:rsidRPr="00BA3A56">
        <w:rPr>
          <w:b/>
          <w:bCs/>
        </w:rPr>
        <w:t>Eelnõu vastav</w:t>
      </w:r>
      <w:r w:rsidRPr="00BA3A56">
        <w:rPr>
          <w:b/>
          <w:bCs/>
        </w:rPr>
        <w:t>us Euroopa Liidu õigusele</w:t>
      </w:r>
    </w:p>
    <w:p w14:paraId="284C638B" w14:textId="77777777" w:rsidR="002D6483" w:rsidRPr="00BA3A56" w:rsidRDefault="002D6483" w:rsidP="008F370B">
      <w:pPr>
        <w:jc w:val="both"/>
        <w:rPr>
          <w:b/>
          <w:bCs/>
        </w:rPr>
      </w:pPr>
    </w:p>
    <w:p w14:paraId="5A325D52" w14:textId="10675698" w:rsidR="00F02537" w:rsidRPr="00476A08" w:rsidRDefault="00455583" w:rsidP="00476A08">
      <w:pPr>
        <w:pStyle w:val="Tekst"/>
      </w:pPr>
      <w:r w:rsidRPr="00BA3A56">
        <w:t xml:space="preserve">Eelnõul ei ole puutumust Euroopa Liidu õigusega. </w:t>
      </w:r>
    </w:p>
    <w:p w14:paraId="5932FD30" w14:textId="77777777" w:rsidR="00F02537" w:rsidRPr="00BA3A56" w:rsidRDefault="00F02537" w:rsidP="008F370B">
      <w:pPr>
        <w:jc w:val="both"/>
        <w:rPr>
          <w:b/>
          <w:bCs/>
        </w:rPr>
      </w:pPr>
      <w:r w:rsidRPr="00BA3A56">
        <w:rPr>
          <w:b/>
        </w:rPr>
        <w:t xml:space="preserve">6. Seaduse </w:t>
      </w:r>
      <w:commentRangeStart w:id="164"/>
      <w:r w:rsidRPr="00BA3A56">
        <w:rPr>
          <w:b/>
        </w:rPr>
        <w:t>mõjud</w:t>
      </w:r>
      <w:commentRangeEnd w:id="164"/>
      <w:r w:rsidR="00411C34">
        <w:rPr>
          <w:rStyle w:val="Kommentaariviide"/>
        </w:rPr>
        <w:commentReference w:id="164"/>
      </w:r>
    </w:p>
    <w:p w14:paraId="1427F195" w14:textId="77777777" w:rsidR="00F02537" w:rsidRPr="00BA3A56" w:rsidRDefault="00F02537" w:rsidP="008F370B">
      <w:pPr>
        <w:jc w:val="both"/>
        <w:rPr>
          <w:b/>
          <w:bCs/>
        </w:rPr>
      </w:pPr>
    </w:p>
    <w:p w14:paraId="3140C961" w14:textId="06090AFE" w:rsidR="004076F1" w:rsidRPr="00BA3A56" w:rsidRDefault="0088745B" w:rsidP="008F370B">
      <w:pPr>
        <w:jc w:val="both"/>
      </w:pPr>
      <w:commentRangeStart w:id="165"/>
      <w:r w:rsidRPr="00BA3A56">
        <w:t>Eelnõukohase</w:t>
      </w:r>
      <w:commentRangeEnd w:id="165"/>
      <w:r w:rsidR="005409D6">
        <w:rPr>
          <w:rStyle w:val="Kommentaariviide"/>
        </w:rPr>
        <w:commentReference w:id="165"/>
      </w:r>
      <w:r w:rsidRPr="00BA3A56">
        <w:t xml:space="preserve"> seadusega </w:t>
      </w:r>
      <w:r w:rsidR="00B27574" w:rsidRPr="00BA3A56">
        <w:t xml:space="preserve">ei kaasne olulist </w:t>
      </w:r>
      <w:r w:rsidR="004076F1" w:rsidRPr="00BA3A56">
        <w:t>sotsiaal</w:t>
      </w:r>
      <w:r w:rsidRPr="00BA3A56">
        <w:t>set</w:t>
      </w:r>
      <w:r w:rsidR="004076F1" w:rsidRPr="00BA3A56">
        <w:t>, s</w:t>
      </w:r>
      <w:r w:rsidR="00E07644" w:rsidRPr="00BA3A56">
        <w:t>eal</w:t>
      </w:r>
      <w:r w:rsidR="004076F1" w:rsidRPr="00BA3A56">
        <w:t>h</w:t>
      </w:r>
      <w:r w:rsidR="00E07644" w:rsidRPr="00BA3A56">
        <w:t>ulgas</w:t>
      </w:r>
      <w:r w:rsidR="004076F1" w:rsidRPr="00BA3A56">
        <w:t xml:space="preserve"> demograafili</w:t>
      </w:r>
      <w:r w:rsidRPr="00BA3A56">
        <w:t>st</w:t>
      </w:r>
      <w:r w:rsidR="004076F1" w:rsidRPr="00BA3A56">
        <w:t xml:space="preserve"> mõju, mõju riigi julgeolekule ja välissuhetele, majandusele</w:t>
      </w:r>
      <w:r w:rsidR="00D073C4" w:rsidRPr="00BA3A56">
        <w:t>,</w:t>
      </w:r>
      <w:r w:rsidR="004076F1" w:rsidRPr="00BA3A56">
        <w:t xml:space="preserve"> elu- ja looduskeskkonnale, regionaalarengule, riigiasutuste</w:t>
      </w:r>
      <w:r w:rsidRPr="00BA3A56">
        <w:t>le</w:t>
      </w:r>
      <w:r w:rsidR="00B27574" w:rsidRPr="00BA3A56">
        <w:t xml:space="preserve">, sealhulgas </w:t>
      </w:r>
      <w:proofErr w:type="spellStart"/>
      <w:r w:rsidR="00B27574" w:rsidRPr="00BA3A56">
        <w:t>MaRu</w:t>
      </w:r>
      <w:r w:rsidRPr="00BA3A56">
        <w:t>-le</w:t>
      </w:r>
      <w:proofErr w:type="spellEnd"/>
      <w:r w:rsidR="004076F1" w:rsidRPr="00BA3A56">
        <w:t xml:space="preserve"> ja kohaliku omavalitsuse asutustele ning muu</w:t>
      </w:r>
      <w:r w:rsidRPr="00BA3A56">
        <w:t>d</w:t>
      </w:r>
      <w:r w:rsidR="004076F1" w:rsidRPr="00BA3A56">
        <w:t xml:space="preserve"> otse</w:t>
      </w:r>
      <w:r w:rsidRPr="00BA3A56">
        <w:t>st</w:t>
      </w:r>
      <w:r w:rsidR="004076F1" w:rsidRPr="00BA3A56">
        <w:t xml:space="preserve"> või kaud</w:t>
      </w:r>
      <w:r w:rsidRPr="00BA3A56">
        <w:t>set</w:t>
      </w:r>
      <w:r w:rsidR="004076F1" w:rsidRPr="00BA3A56">
        <w:t xml:space="preserve"> oluli</w:t>
      </w:r>
      <w:r w:rsidRPr="00BA3A56">
        <w:t>st</w:t>
      </w:r>
      <w:r w:rsidR="004076F1" w:rsidRPr="00BA3A56">
        <w:t xml:space="preserve"> mõju. </w:t>
      </w:r>
    </w:p>
    <w:p w14:paraId="5CD43324" w14:textId="77777777" w:rsidR="004076F1" w:rsidRPr="00BA3A56" w:rsidRDefault="004076F1" w:rsidP="008F370B">
      <w:pPr>
        <w:jc w:val="both"/>
      </w:pPr>
    </w:p>
    <w:p w14:paraId="193A8B42" w14:textId="6B6F87D7" w:rsidR="002D3726" w:rsidRPr="00BA3A56" w:rsidRDefault="00D073C4" w:rsidP="008F370B">
      <w:pPr>
        <w:jc w:val="both"/>
      </w:pPr>
      <w:r w:rsidRPr="00BA3A56">
        <w:t>Eelnõu</w:t>
      </w:r>
      <w:r w:rsidR="00C069C6" w:rsidRPr="00BA3A56">
        <w:t>kohase seadusega</w:t>
      </w:r>
      <w:r w:rsidRPr="00BA3A56">
        <w:t xml:space="preserve"> muudetakse </w:t>
      </w:r>
      <w:r w:rsidR="00C069C6" w:rsidRPr="00BA3A56">
        <w:t>peamiselt</w:t>
      </w:r>
      <w:r w:rsidRPr="00BA3A56">
        <w:t xml:space="preserve"> halduspraktikat ehitamiseks ja kasutamiseks lubade taotlemisel</w:t>
      </w:r>
      <w:r w:rsidR="00632C9B" w:rsidRPr="00BA3A56">
        <w:t>, samuti</w:t>
      </w:r>
      <w:r w:rsidRPr="00BA3A56">
        <w:t xml:space="preserve"> maaparandus</w:t>
      </w:r>
      <w:r w:rsidR="00016858" w:rsidRPr="00BA3A56">
        <w:t>s</w:t>
      </w:r>
      <w:r w:rsidRPr="00BA3A56">
        <w:t xml:space="preserve">üsteemi mõjutavale </w:t>
      </w:r>
      <w:r w:rsidR="00074BC2" w:rsidRPr="00BA3A56">
        <w:t xml:space="preserve">muule </w:t>
      </w:r>
      <w:r w:rsidRPr="00BA3A56">
        <w:t xml:space="preserve">tegevusele loa andmisel. </w:t>
      </w:r>
    </w:p>
    <w:p w14:paraId="0A8F6397" w14:textId="77777777" w:rsidR="002D3726" w:rsidRPr="00BA3A56" w:rsidRDefault="002D3726" w:rsidP="008F370B">
      <w:pPr>
        <w:jc w:val="both"/>
      </w:pPr>
    </w:p>
    <w:p w14:paraId="4EC11120" w14:textId="723FA7BC" w:rsidR="005C5E89" w:rsidRPr="00BA3A56" w:rsidRDefault="004076F1" w:rsidP="008F370B">
      <w:pPr>
        <w:jc w:val="both"/>
      </w:pPr>
      <w:commentRangeStart w:id="166"/>
      <w:r w:rsidRPr="00BA3A56">
        <w:t xml:space="preserve">Seaduse  eelnõule eelnes </w:t>
      </w:r>
      <w:r w:rsidR="001958BF" w:rsidRPr="00BA3A56">
        <w:t>VTK</w:t>
      </w:r>
      <w:r w:rsidRPr="00BA3A56">
        <w:t xml:space="preserve">, kus hinnati kavandatavate muudatuste ebasoovitavad mõjud erinevatele sihtgruppidele kas väikeseks või mõju puudus või oli mõju positiivne. </w:t>
      </w:r>
      <w:r w:rsidR="005C5E89" w:rsidRPr="00BA3A56">
        <w:t xml:space="preserve">Seaduse erinevused väljatöötamiskavatsusest on välja toodud </w:t>
      </w:r>
      <w:r w:rsidR="00A30EF1" w:rsidRPr="00BA3A56">
        <w:t>seletuskirja punktis</w:t>
      </w:r>
      <w:r w:rsidR="005C5E89" w:rsidRPr="00BA3A56">
        <w:t xml:space="preserve"> </w:t>
      </w:r>
      <w:r w:rsidR="002D3726" w:rsidRPr="00BA3A56">
        <w:t>2.</w:t>
      </w:r>
      <w:commentRangeStart w:id="167"/>
      <w:r w:rsidR="004E3823" w:rsidRPr="00BA3A56">
        <w:t>3</w:t>
      </w:r>
      <w:commentRangeEnd w:id="167"/>
      <w:r w:rsidR="0047561F">
        <w:rPr>
          <w:rStyle w:val="Kommentaariviide"/>
        </w:rPr>
        <w:commentReference w:id="167"/>
      </w:r>
      <w:r w:rsidR="002D3726" w:rsidRPr="00BA3A56">
        <w:t>.</w:t>
      </w:r>
      <w:commentRangeEnd w:id="166"/>
      <w:r w:rsidR="001003A6">
        <w:rPr>
          <w:rStyle w:val="Kommentaariviide"/>
        </w:rPr>
        <w:commentReference w:id="166"/>
      </w:r>
    </w:p>
    <w:p w14:paraId="7885E256" w14:textId="082DEF67" w:rsidR="00F30D02" w:rsidRPr="00BA3A56" w:rsidRDefault="00F30D02" w:rsidP="008F370B">
      <w:pPr>
        <w:jc w:val="both"/>
      </w:pPr>
    </w:p>
    <w:tbl>
      <w:tblPr>
        <w:tblStyle w:val="Kontuurtabel"/>
        <w:tblW w:w="9067" w:type="dxa"/>
        <w:tblLook w:val="04A0" w:firstRow="1" w:lastRow="0" w:firstColumn="1" w:lastColumn="0" w:noHBand="0" w:noVBand="1"/>
      </w:tblPr>
      <w:tblGrid>
        <w:gridCol w:w="4531"/>
        <w:gridCol w:w="4536"/>
      </w:tblGrid>
      <w:tr w:rsidR="00DC0BDA" w:rsidRPr="00BA3A56" w14:paraId="6B0B9153" w14:textId="77777777" w:rsidTr="00B83016">
        <w:tc>
          <w:tcPr>
            <w:tcW w:w="9067" w:type="dxa"/>
            <w:gridSpan w:val="2"/>
          </w:tcPr>
          <w:p w14:paraId="66B93AA4" w14:textId="36CCBC7E" w:rsidR="00C519EA" w:rsidRPr="00BA3A56" w:rsidRDefault="00C519EA" w:rsidP="008F370B">
            <w:pPr>
              <w:jc w:val="both"/>
              <w:rPr>
                <w:b/>
                <w:bCs/>
              </w:rPr>
            </w:pPr>
            <w:r w:rsidRPr="00BA3A56">
              <w:rPr>
                <w:b/>
                <w:bCs/>
              </w:rPr>
              <w:t>6.1 Keskkonna</w:t>
            </w:r>
            <w:r w:rsidR="000557EE" w:rsidRPr="00BA3A56">
              <w:rPr>
                <w:b/>
                <w:bCs/>
              </w:rPr>
              <w:t xml:space="preserve"> katseks </w:t>
            </w:r>
            <w:r w:rsidRPr="00BA3A56">
              <w:rPr>
                <w:b/>
                <w:bCs/>
              </w:rPr>
              <w:t xml:space="preserve">meetme </w:t>
            </w:r>
            <w:r w:rsidR="000557EE" w:rsidRPr="00BA3A56">
              <w:rPr>
                <w:b/>
                <w:bCs/>
              </w:rPr>
              <w:t xml:space="preserve">rakendamise </w:t>
            </w:r>
            <w:r w:rsidRPr="00BA3A56">
              <w:rPr>
                <w:b/>
                <w:bCs/>
              </w:rPr>
              <w:t xml:space="preserve">vajaduse määramine </w:t>
            </w:r>
            <w:commentRangeStart w:id="168"/>
            <w:r w:rsidRPr="00BA3A56">
              <w:rPr>
                <w:b/>
                <w:bCs/>
              </w:rPr>
              <w:t>projekteerimistingimustes</w:t>
            </w:r>
            <w:commentRangeEnd w:id="168"/>
            <w:r w:rsidR="006B62D9">
              <w:rPr>
                <w:rStyle w:val="Kommentaariviide"/>
              </w:rPr>
              <w:commentReference w:id="168"/>
            </w:r>
            <w:r w:rsidRPr="00BA3A56">
              <w:rPr>
                <w:b/>
                <w:bCs/>
              </w:rPr>
              <w:t xml:space="preserve"> </w:t>
            </w:r>
          </w:p>
        </w:tc>
      </w:tr>
      <w:tr w:rsidR="00DC0BDA" w:rsidRPr="00BA3A56" w14:paraId="7A7F72D3" w14:textId="77777777" w:rsidTr="00B83016">
        <w:tc>
          <w:tcPr>
            <w:tcW w:w="9067" w:type="dxa"/>
            <w:gridSpan w:val="2"/>
          </w:tcPr>
          <w:p w14:paraId="35D2FEA3" w14:textId="4EEAE536" w:rsidR="00C519EA" w:rsidRPr="00BA3A56" w:rsidRDefault="00C519EA" w:rsidP="008F370B">
            <w:pPr>
              <w:jc w:val="both"/>
            </w:pPr>
            <w:r w:rsidRPr="00BA3A56">
              <w:rPr>
                <w:b/>
                <w:bCs/>
              </w:rPr>
              <w:t>6.1.1</w:t>
            </w:r>
            <w:r w:rsidRPr="00BA3A56">
              <w:t xml:space="preserve"> </w:t>
            </w:r>
            <w:r w:rsidRPr="00BA3A56">
              <w:rPr>
                <w:b/>
                <w:bCs/>
              </w:rPr>
              <w:t>Mõju majandusele:</w:t>
            </w:r>
            <w:r w:rsidRPr="00BA3A56">
              <w:t xml:space="preserve"> ettevõtlusele, halduskoormus</w:t>
            </w:r>
            <w:r w:rsidR="00035006" w:rsidRPr="00BA3A56">
              <w:t>ele</w:t>
            </w:r>
            <w:r w:rsidRPr="00BA3A56">
              <w:t>, põllu- ja metsamajandusele.</w:t>
            </w:r>
          </w:p>
        </w:tc>
      </w:tr>
      <w:tr w:rsidR="00DC0BDA" w:rsidRPr="00BA3A56" w14:paraId="6E4ADD22" w14:textId="77777777" w:rsidTr="00B83016">
        <w:tc>
          <w:tcPr>
            <w:tcW w:w="9067" w:type="dxa"/>
            <w:gridSpan w:val="2"/>
            <w:tcBorders>
              <w:bottom w:val="single" w:sz="4" w:space="0" w:color="auto"/>
            </w:tcBorders>
          </w:tcPr>
          <w:p w14:paraId="06651107" w14:textId="0FC2C413" w:rsidR="00C519EA" w:rsidRPr="00BA3A56" w:rsidRDefault="00C519EA" w:rsidP="008F370B">
            <w:pPr>
              <w:jc w:val="both"/>
            </w:pPr>
            <w:r w:rsidRPr="00BA3A56">
              <w:t>Sihtrühm: maaparandussüsteemide omanikud</w:t>
            </w:r>
          </w:p>
        </w:tc>
      </w:tr>
      <w:tr w:rsidR="00DC0BDA" w:rsidRPr="00BA3A56" w14:paraId="5D10A621" w14:textId="77777777" w:rsidTr="00B83016">
        <w:tc>
          <w:tcPr>
            <w:tcW w:w="9067" w:type="dxa"/>
            <w:gridSpan w:val="2"/>
            <w:tcBorders>
              <w:bottom w:val="nil"/>
            </w:tcBorders>
          </w:tcPr>
          <w:p w14:paraId="491245E8" w14:textId="3F597765" w:rsidR="00BE357C" w:rsidRPr="00BA3A56" w:rsidRDefault="00BE357C" w:rsidP="008F370B">
            <w:pPr>
              <w:jc w:val="both"/>
            </w:pPr>
            <w:r w:rsidRPr="00BA3A56">
              <w:t>Avaldatav mõju: Maaparandussüsteemi omanikel tuleb maaparandus</w:t>
            </w:r>
            <w:r w:rsidR="00016858" w:rsidRPr="00BA3A56">
              <w:t>s</w:t>
            </w:r>
            <w:r w:rsidRPr="00BA3A56">
              <w:t>üsteemi ehitamisel arvestada täiendavate töödega ja kuludega, mis ei ole otseselt vajalikud maaparandussüsteemi toimimiseks.</w:t>
            </w:r>
          </w:p>
        </w:tc>
      </w:tr>
      <w:tr w:rsidR="00DC0BDA" w:rsidRPr="00BA3A56" w14:paraId="4B574C55" w14:textId="77777777" w:rsidTr="00B83016">
        <w:tc>
          <w:tcPr>
            <w:tcW w:w="9067" w:type="dxa"/>
            <w:gridSpan w:val="2"/>
            <w:tcBorders>
              <w:bottom w:val="nil"/>
            </w:tcBorders>
          </w:tcPr>
          <w:p w14:paraId="62C21973" w14:textId="4618E66E" w:rsidR="00BE357C" w:rsidRPr="00BA3A56" w:rsidRDefault="00BE357C" w:rsidP="008F370B">
            <w:pPr>
              <w:jc w:val="both"/>
            </w:pPr>
            <w:r w:rsidRPr="00BA3A56">
              <w:t>Mõju olulisus</w:t>
            </w:r>
          </w:p>
        </w:tc>
      </w:tr>
      <w:tr w:rsidR="00DC0BDA" w:rsidRPr="00BA3A56" w14:paraId="3C8B7C02" w14:textId="77777777" w:rsidTr="00B83016">
        <w:trPr>
          <w:trHeight w:val="282"/>
        </w:trPr>
        <w:tc>
          <w:tcPr>
            <w:tcW w:w="4531" w:type="dxa"/>
          </w:tcPr>
          <w:p w14:paraId="6F1846DF" w14:textId="563350FA" w:rsidR="00BE357C" w:rsidRPr="00BA3A56" w:rsidRDefault="00BE357C" w:rsidP="008F370B">
            <w:pPr>
              <w:jc w:val="both"/>
            </w:pPr>
            <w:r w:rsidRPr="00BA3A56">
              <w:t>Ulatus: väike.</w:t>
            </w:r>
          </w:p>
        </w:tc>
        <w:tc>
          <w:tcPr>
            <w:tcW w:w="4536" w:type="dxa"/>
          </w:tcPr>
          <w:p w14:paraId="1163CBBB" w14:textId="34992B62" w:rsidR="00BE357C" w:rsidRPr="00BA3A56" w:rsidRDefault="00BE357C" w:rsidP="008F370B">
            <w:pPr>
              <w:jc w:val="both"/>
            </w:pPr>
            <w:r w:rsidRPr="00BA3A56">
              <w:t xml:space="preserve">Sihtrühma suurus: väike, </w:t>
            </w:r>
            <w:r w:rsidR="00303F4C" w:rsidRPr="00BA3A56">
              <w:t>100</w:t>
            </w:r>
            <w:r w:rsidR="00941802" w:rsidRPr="00BA3A56">
              <w:t>–</w:t>
            </w:r>
            <w:r w:rsidR="00303F4C" w:rsidRPr="00BA3A56">
              <w:t xml:space="preserve">200 </w:t>
            </w:r>
            <w:r w:rsidRPr="00BA3A56">
              <w:t>maaparandus</w:t>
            </w:r>
            <w:r w:rsidR="00016858" w:rsidRPr="00BA3A56">
              <w:t>s</w:t>
            </w:r>
            <w:r w:rsidRPr="00BA3A56">
              <w:t xml:space="preserve">üsteemi </w:t>
            </w:r>
            <w:r w:rsidR="00303F4C" w:rsidRPr="00BA3A56">
              <w:t xml:space="preserve">omanikku. </w:t>
            </w:r>
          </w:p>
        </w:tc>
      </w:tr>
      <w:tr w:rsidR="00DC0BDA" w:rsidRPr="00BA3A56" w14:paraId="43D2A762" w14:textId="77777777" w:rsidTr="00B83016">
        <w:trPr>
          <w:trHeight w:val="282"/>
        </w:trPr>
        <w:tc>
          <w:tcPr>
            <w:tcW w:w="4531" w:type="dxa"/>
          </w:tcPr>
          <w:p w14:paraId="4E211F9C" w14:textId="11B82A71" w:rsidR="00BE357C" w:rsidRPr="00BA3A56" w:rsidRDefault="00BE357C" w:rsidP="008F370B">
            <w:pPr>
              <w:jc w:val="both"/>
            </w:pPr>
            <w:r w:rsidRPr="00BA3A56">
              <w:t xml:space="preserve">Sagedus: väike, ühekordne tegevus, sest omanik osaleb </w:t>
            </w:r>
            <w:r w:rsidR="00362859" w:rsidRPr="00BA3A56">
              <w:t xml:space="preserve">ehitusprotsessis </w:t>
            </w:r>
            <w:r w:rsidRPr="00BA3A56">
              <w:t>valdavalt väga harva või isegi ühekordselt.</w:t>
            </w:r>
          </w:p>
        </w:tc>
        <w:tc>
          <w:tcPr>
            <w:tcW w:w="4536" w:type="dxa"/>
          </w:tcPr>
          <w:p w14:paraId="67C67711" w14:textId="10B28F9D" w:rsidR="00BE357C" w:rsidRPr="00BA3A56" w:rsidRDefault="00BE357C" w:rsidP="008F370B">
            <w:pPr>
              <w:jc w:val="both"/>
            </w:pPr>
            <w:r w:rsidRPr="00BA3A56">
              <w:t>Ebasoovitavate mõjude risk: väike, positiivne mõju.</w:t>
            </w:r>
          </w:p>
        </w:tc>
      </w:tr>
    </w:tbl>
    <w:p w14:paraId="036C3D23" w14:textId="77777777" w:rsidR="00C519EA" w:rsidRPr="00BA3A56" w:rsidRDefault="00C519EA" w:rsidP="008F370B">
      <w:pPr>
        <w:jc w:val="both"/>
        <w:rPr>
          <w:b/>
          <w:bCs/>
        </w:rPr>
      </w:pPr>
    </w:p>
    <w:tbl>
      <w:tblPr>
        <w:tblStyle w:val="Kontuurtabel"/>
        <w:tblW w:w="9067" w:type="dxa"/>
        <w:tblLook w:val="04A0" w:firstRow="1" w:lastRow="0" w:firstColumn="1" w:lastColumn="0" w:noHBand="0" w:noVBand="1"/>
      </w:tblPr>
      <w:tblGrid>
        <w:gridCol w:w="4531"/>
        <w:gridCol w:w="4536"/>
      </w:tblGrid>
      <w:tr w:rsidR="00DC0BDA" w:rsidRPr="00BA3A56" w14:paraId="35B821EA" w14:textId="77777777" w:rsidTr="00B83016">
        <w:tc>
          <w:tcPr>
            <w:tcW w:w="9067" w:type="dxa"/>
            <w:gridSpan w:val="2"/>
          </w:tcPr>
          <w:p w14:paraId="6A7215B8" w14:textId="1D430D08" w:rsidR="00C519EA" w:rsidRPr="00BA3A56" w:rsidRDefault="00C519EA" w:rsidP="008F370B">
            <w:pPr>
              <w:jc w:val="both"/>
            </w:pPr>
            <w:r w:rsidRPr="00BA3A56">
              <w:rPr>
                <w:b/>
                <w:bCs/>
              </w:rPr>
              <w:t>6.1.2</w:t>
            </w:r>
            <w:r w:rsidRPr="00BA3A56">
              <w:t xml:space="preserve"> </w:t>
            </w:r>
            <w:r w:rsidRPr="00BA3A56">
              <w:rPr>
                <w:b/>
                <w:bCs/>
              </w:rPr>
              <w:t>Mõju keskkonnale:</w:t>
            </w:r>
            <w:r w:rsidRPr="00BA3A56">
              <w:t xml:space="preserve"> </w:t>
            </w:r>
            <w:commentRangeStart w:id="169"/>
            <w:r w:rsidRPr="00BA3A56">
              <w:t>avalikud teenused.</w:t>
            </w:r>
            <w:commentRangeEnd w:id="169"/>
            <w:r w:rsidR="00A750E2">
              <w:rPr>
                <w:rStyle w:val="Kommentaariviide"/>
              </w:rPr>
              <w:commentReference w:id="169"/>
            </w:r>
          </w:p>
        </w:tc>
      </w:tr>
      <w:tr w:rsidR="00DC0BDA" w:rsidRPr="00BA3A56" w14:paraId="54462CC1" w14:textId="77777777" w:rsidTr="00B83016">
        <w:tc>
          <w:tcPr>
            <w:tcW w:w="9067" w:type="dxa"/>
            <w:gridSpan w:val="2"/>
            <w:tcBorders>
              <w:bottom w:val="single" w:sz="4" w:space="0" w:color="auto"/>
            </w:tcBorders>
          </w:tcPr>
          <w:p w14:paraId="73F9E153" w14:textId="055F72B0" w:rsidR="00C519EA" w:rsidRPr="00BA3A56" w:rsidRDefault="00C519EA" w:rsidP="008F370B">
            <w:pPr>
              <w:jc w:val="both"/>
            </w:pPr>
            <w:r w:rsidRPr="00BA3A56">
              <w:t>Sihtrühm: maaparandussüsteemi omanikud</w:t>
            </w:r>
          </w:p>
        </w:tc>
      </w:tr>
      <w:tr w:rsidR="00DC0BDA" w:rsidRPr="00BA3A56" w14:paraId="7C1EE911" w14:textId="77777777" w:rsidTr="00B83016">
        <w:tc>
          <w:tcPr>
            <w:tcW w:w="9067" w:type="dxa"/>
            <w:gridSpan w:val="2"/>
            <w:tcBorders>
              <w:bottom w:val="nil"/>
            </w:tcBorders>
          </w:tcPr>
          <w:p w14:paraId="232FCED8" w14:textId="6140DCF5" w:rsidR="00C519EA" w:rsidRPr="00BA3A56" w:rsidRDefault="00C519EA" w:rsidP="008F370B">
            <w:pPr>
              <w:jc w:val="both"/>
            </w:pPr>
            <w:r w:rsidRPr="00BA3A56">
              <w:t>Avaldatav mõju: Muudatus tehakse eesmärgiga säästa looduskeskkonda nii maaparandussüsteemi ehitamise aegselt kui järgselt, mistõttu mõju looduskeskkonnale on positiivne.</w:t>
            </w:r>
            <w:r w:rsidR="0017704F" w:rsidRPr="00BA3A56">
              <w:t xml:space="preserve"> </w:t>
            </w:r>
          </w:p>
        </w:tc>
      </w:tr>
      <w:tr w:rsidR="00DC0BDA" w:rsidRPr="00BA3A56" w14:paraId="59048851" w14:textId="77777777" w:rsidTr="00B83016">
        <w:tc>
          <w:tcPr>
            <w:tcW w:w="9067" w:type="dxa"/>
            <w:gridSpan w:val="2"/>
            <w:tcBorders>
              <w:bottom w:val="nil"/>
            </w:tcBorders>
          </w:tcPr>
          <w:p w14:paraId="48E01EA5" w14:textId="77777777" w:rsidR="00C519EA" w:rsidRPr="00BA3A56" w:rsidRDefault="00C519EA" w:rsidP="008F370B">
            <w:pPr>
              <w:jc w:val="both"/>
            </w:pPr>
            <w:r w:rsidRPr="00BA3A56">
              <w:t>Mõju olulisus</w:t>
            </w:r>
          </w:p>
        </w:tc>
      </w:tr>
      <w:tr w:rsidR="00DC0BDA" w:rsidRPr="00BA3A56" w14:paraId="5214A3D8" w14:textId="77777777" w:rsidTr="00B83016">
        <w:trPr>
          <w:trHeight w:val="282"/>
        </w:trPr>
        <w:tc>
          <w:tcPr>
            <w:tcW w:w="4531" w:type="dxa"/>
          </w:tcPr>
          <w:p w14:paraId="1DEE663E" w14:textId="1BFBE46F" w:rsidR="00C519EA" w:rsidRPr="00BA3A56" w:rsidRDefault="00C519EA" w:rsidP="008F370B">
            <w:pPr>
              <w:jc w:val="both"/>
            </w:pPr>
            <w:r w:rsidRPr="00BA3A56">
              <w:t xml:space="preserve">Ulatus: </w:t>
            </w:r>
            <w:r w:rsidR="0017704F" w:rsidRPr="00BA3A56">
              <w:t>väike</w:t>
            </w:r>
            <w:r w:rsidRPr="00BA3A56">
              <w:t>.</w:t>
            </w:r>
          </w:p>
        </w:tc>
        <w:tc>
          <w:tcPr>
            <w:tcW w:w="4536" w:type="dxa"/>
          </w:tcPr>
          <w:p w14:paraId="5DD511B1" w14:textId="53C38FD3" w:rsidR="00C519EA" w:rsidRPr="00BA3A56" w:rsidRDefault="00C519EA" w:rsidP="008F370B">
            <w:pPr>
              <w:jc w:val="both"/>
            </w:pPr>
            <w:r w:rsidRPr="00BA3A56">
              <w:t xml:space="preserve">Sihtrühma suurus: </w:t>
            </w:r>
            <w:r w:rsidR="0017704F" w:rsidRPr="00BA3A56">
              <w:t xml:space="preserve">väike, </w:t>
            </w:r>
            <w:r w:rsidR="00303F4C" w:rsidRPr="00BA3A56">
              <w:t>100</w:t>
            </w:r>
            <w:r w:rsidR="00941802" w:rsidRPr="00BA3A56">
              <w:t>–</w:t>
            </w:r>
            <w:r w:rsidR="00303F4C" w:rsidRPr="00BA3A56">
              <w:t xml:space="preserve">200 </w:t>
            </w:r>
            <w:r w:rsidR="0017704F" w:rsidRPr="00BA3A56">
              <w:t>maaparandus</w:t>
            </w:r>
            <w:r w:rsidR="00016858" w:rsidRPr="00BA3A56">
              <w:t>s</w:t>
            </w:r>
            <w:r w:rsidR="0017704F" w:rsidRPr="00BA3A56">
              <w:t xml:space="preserve">üsteemi </w:t>
            </w:r>
            <w:r w:rsidR="00755683" w:rsidRPr="00BA3A56">
              <w:t xml:space="preserve">omanikku. </w:t>
            </w:r>
          </w:p>
        </w:tc>
      </w:tr>
      <w:tr w:rsidR="00DC0BDA" w:rsidRPr="00BA3A56" w14:paraId="6AD70ABD" w14:textId="77777777" w:rsidTr="00B83016">
        <w:trPr>
          <w:trHeight w:val="282"/>
        </w:trPr>
        <w:tc>
          <w:tcPr>
            <w:tcW w:w="4531" w:type="dxa"/>
          </w:tcPr>
          <w:p w14:paraId="7CDE6890" w14:textId="77777777" w:rsidR="00C519EA" w:rsidRPr="00BA3A56" w:rsidRDefault="00C519EA" w:rsidP="008F370B">
            <w:pPr>
              <w:jc w:val="both"/>
            </w:pPr>
            <w:r w:rsidRPr="00BA3A56">
              <w:t>Sagedus: väike, ühekordne tegevus.</w:t>
            </w:r>
          </w:p>
        </w:tc>
        <w:tc>
          <w:tcPr>
            <w:tcW w:w="4536" w:type="dxa"/>
          </w:tcPr>
          <w:p w14:paraId="7B5E4702" w14:textId="77777777" w:rsidR="00C519EA" w:rsidRPr="00BA3A56" w:rsidRDefault="00C519EA" w:rsidP="008F370B">
            <w:pPr>
              <w:jc w:val="both"/>
            </w:pPr>
            <w:r w:rsidRPr="00BA3A56">
              <w:t>Ebasoovitavate mõjude risk: väike, positiivne mõju.</w:t>
            </w:r>
          </w:p>
        </w:tc>
      </w:tr>
    </w:tbl>
    <w:p w14:paraId="56C3EDF8" w14:textId="77777777" w:rsidR="00C519EA" w:rsidRPr="00BA3A56" w:rsidRDefault="00C519EA" w:rsidP="008F370B">
      <w:pPr>
        <w:jc w:val="both"/>
        <w:rPr>
          <w:b/>
          <w:bCs/>
        </w:rPr>
      </w:pPr>
    </w:p>
    <w:tbl>
      <w:tblPr>
        <w:tblStyle w:val="Kontuurtabel"/>
        <w:tblW w:w="9067" w:type="dxa"/>
        <w:tblLook w:val="04A0" w:firstRow="1" w:lastRow="0" w:firstColumn="1" w:lastColumn="0" w:noHBand="0" w:noVBand="1"/>
      </w:tblPr>
      <w:tblGrid>
        <w:gridCol w:w="4531"/>
        <w:gridCol w:w="4536"/>
      </w:tblGrid>
      <w:tr w:rsidR="00DC0BDA" w:rsidRPr="00BA3A56" w14:paraId="0E60AE09" w14:textId="77777777" w:rsidTr="00B83016">
        <w:tc>
          <w:tcPr>
            <w:tcW w:w="9067" w:type="dxa"/>
            <w:gridSpan w:val="2"/>
          </w:tcPr>
          <w:p w14:paraId="4C665F3E" w14:textId="7DC31674" w:rsidR="00C519EA" w:rsidRPr="00BA3A56" w:rsidRDefault="00C519EA" w:rsidP="008F370B">
            <w:pPr>
              <w:jc w:val="both"/>
            </w:pPr>
            <w:r w:rsidRPr="00BA3A56">
              <w:rPr>
                <w:b/>
                <w:bCs/>
              </w:rPr>
              <w:t>6.1.3</w:t>
            </w:r>
            <w:r w:rsidRPr="00BA3A56">
              <w:t xml:space="preserve"> </w:t>
            </w:r>
            <w:r w:rsidRPr="00BA3A56">
              <w:rPr>
                <w:b/>
                <w:bCs/>
              </w:rPr>
              <w:t>Mõju riigiasutuse korraldusele, kuludele ja tuludele:</w:t>
            </w:r>
            <w:r w:rsidRPr="00BA3A56">
              <w:t xml:space="preserve"> avalikud </w:t>
            </w:r>
            <w:commentRangeStart w:id="170"/>
            <w:r w:rsidRPr="00BA3A56">
              <w:t>teenused</w:t>
            </w:r>
            <w:commentRangeEnd w:id="170"/>
            <w:r w:rsidR="00A410C9">
              <w:rPr>
                <w:rStyle w:val="Kommentaariviide"/>
              </w:rPr>
              <w:commentReference w:id="170"/>
            </w:r>
            <w:r w:rsidRPr="00BA3A56">
              <w:t>.</w:t>
            </w:r>
          </w:p>
        </w:tc>
      </w:tr>
      <w:tr w:rsidR="00DC0BDA" w:rsidRPr="00BA3A56" w14:paraId="01256E2B" w14:textId="77777777" w:rsidTr="00B83016">
        <w:tc>
          <w:tcPr>
            <w:tcW w:w="9067" w:type="dxa"/>
            <w:gridSpan w:val="2"/>
            <w:tcBorders>
              <w:bottom w:val="single" w:sz="4" w:space="0" w:color="auto"/>
            </w:tcBorders>
          </w:tcPr>
          <w:p w14:paraId="2E0140F3" w14:textId="0514D1E3" w:rsidR="00C519EA" w:rsidRPr="00BA3A56" w:rsidRDefault="00C519EA" w:rsidP="008F370B">
            <w:pPr>
              <w:jc w:val="both"/>
            </w:pPr>
            <w:r w:rsidRPr="00BA3A56">
              <w:t xml:space="preserve">Sihtrühm: </w:t>
            </w:r>
            <w:proofErr w:type="spellStart"/>
            <w:r w:rsidR="00DF45F3" w:rsidRPr="00BA3A56">
              <w:t>MaRu</w:t>
            </w:r>
            <w:proofErr w:type="spellEnd"/>
          </w:p>
        </w:tc>
      </w:tr>
      <w:tr w:rsidR="00DC0BDA" w:rsidRPr="00BA3A56" w14:paraId="609E3C77" w14:textId="77777777" w:rsidTr="00B83016">
        <w:tc>
          <w:tcPr>
            <w:tcW w:w="9067" w:type="dxa"/>
            <w:gridSpan w:val="2"/>
            <w:tcBorders>
              <w:bottom w:val="nil"/>
            </w:tcBorders>
          </w:tcPr>
          <w:p w14:paraId="14000A77" w14:textId="340CCDD4" w:rsidR="00C519EA" w:rsidRPr="00BA3A56" w:rsidRDefault="00C519EA" w:rsidP="008F370B">
            <w:pPr>
              <w:jc w:val="both"/>
            </w:pPr>
            <w:r w:rsidRPr="00BA3A56">
              <w:t xml:space="preserve">Avaldatav mõju: </w:t>
            </w:r>
            <w:proofErr w:type="spellStart"/>
            <w:r w:rsidR="00DF45F3" w:rsidRPr="00BA3A56">
              <w:t>MaRu</w:t>
            </w:r>
            <w:r w:rsidR="00BE357C" w:rsidRPr="00BA3A56">
              <w:t>-l</w:t>
            </w:r>
            <w:proofErr w:type="spellEnd"/>
            <w:r w:rsidR="00BE357C" w:rsidRPr="00BA3A56">
              <w:t xml:space="preserve"> tuleb määrata keskkonnameetme vajadus projekteerimistingimustes, et projekteerija saaks juba projekteerimisel sellega arvestada. Arvestades projekteerimistingimuste taotluste arvu, ei mõjuta see oluliselt </w:t>
            </w:r>
            <w:proofErr w:type="spellStart"/>
            <w:r w:rsidR="00DF45F3" w:rsidRPr="00BA3A56">
              <w:t>MaRu</w:t>
            </w:r>
            <w:proofErr w:type="spellEnd"/>
            <w:r w:rsidR="00BE357C" w:rsidRPr="00BA3A56">
              <w:t xml:space="preserve"> töökoormust.</w:t>
            </w:r>
          </w:p>
        </w:tc>
      </w:tr>
      <w:tr w:rsidR="00DC0BDA" w:rsidRPr="00BA3A56" w14:paraId="767FFA42" w14:textId="77777777" w:rsidTr="00B83016">
        <w:tc>
          <w:tcPr>
            <w:tcW w:w="9067" w:type="dxa"/>
            <w:gridSpan w:val="2"/>
            <w:tcBorders>
              <w:bottom w:val="nil"/>
            </w:tcBorders>
          </w:tcPr>
          <w:p w14:paraId="31828047" w14:textId="77777777" w:rsidR="00C519EA" w:rsidRPr="00BA3A56" w:rsidRDefault="00C519EA" w:rsidP="008F370B">
            <w:pPr>
              <w:jc w:val="both"/>
            </w:pPr>
            <w:r w:rsidRPr="00BA3A56">
              <w:lastRenderedPageBreak/>
              <w:t>Mõju olulisus</w:t>
            </w:r>
          </w:p>
        </w:tc>
      </w:tr>
      <w:tr w:rsidR="00DC0BDA" w:rsidRPr="00BA3A56" w14:paraId="34F28683" w14:textId="77777777" w:rsidTr="00B83016">
        <w:trPr>
          <w:trHeight w:val="282"/>
        </w:trPr>
        <w:tc>
          <w:tcPr>
            <w:tcW w:w="4531" w:type="dxa"/>
          </w:tcPr>
          <w:p w14:paraId="26B0A758" w14:textId="64F72B1D" w:rsidR="00BE357C" w:rsidRPr="00BA3A56" w:rsidRDefault="00BE357C" w:rsidP="008F370B">
            <w:pPr>
              <w:jc w:val="both"/>
            </w:pPr>
            <w:r w:rsidRPr="00BA3A56">
              <w:t>Ulatus: väike.</w:t>
            </w:r>
          </w:p>
        </w:tc>
        <w:tc>
          <w:tcPr>
            <w:tcW w:w="4536" w:type="dxa"/>
          </w:tcPr>
          <w:p w14:paraId="6210AE10" w14:textId="7C4455D0" w:rsidR="00BE357C" w:rsidRPr="00BA3A56" w:rsidRDefault="00BE357C" w:rsidP="008F370B">
            <w:pPr>
              <w:jc w:val="both"/>
            </w:pPr>
            <w:r w:rsidRPr="00BA3A56">
              <w:t xml:space="preserve">Sihtrühma suurus: väike, </w:t>
            </w:r>
            <w:r w:rsidR="00EA7D27" w:rsidRPr="00BA3A56">
              <w:t xml:space="preserve">u </w:t>
            </w:r>
            <w:r w:rsidR="00953229" w:rsidRPr="00BA3A56">
              <w:t>kümme</w:t>
            </w:r>
            <w:r w:rsidR="00EA7D27" w:rsidRPr="00BA3A56">
              <w:t xml:space="preserve"> ametnikku</w:t>
            </w:r>
            <w:r w:rsidR="00755683" w:rsidRPr="00BA3A56">
              <w:t>.</w:t>
            </w:r>
            <w:r w:rsidR="00EA7D27" w:rsidRPr="00BA3A56">
              <w:t xml:space="preserve"> </w:t>
            </w:r>
          </w:p>
        </w:tc>
      </w:tr>
      <w:tr w:rsidR="00DC0BDA" w:rsidRPr="00BA3A56" w14:paraId="7D8B7D7B" w14:textId="77777777" w:rsidTr="00B83016">
        <w:trPr>
          <w:trHeight w:val="282"/>
        </w:trPr>
        <w:tc>
          <w:tcPr>
            <w:tcW w:w="4531" w:type="dxa"/>
          </w:tcPr>
          <w:p w14:paraId="571F1C3E" w14:textId="649D0605" w:rsidR="00BE357C" w:rsidRPr="00BA3A56" w:rsidRDefault="00BE357C" w:rsidP="008F370B">
            <w:pPr>
              <w:jc w:val="both"/>
            </w:pPr>
            <w:r w:rsidRPr="00BA3A56">
              <w:t xml:space="preserve">Sagedus: väike, u </w:t>
            </w:r>
            <w:r w:rsidR="00475D9C" w:rsidRPr="00BA3A56">
              <w:t>2</w:t>
            </w:r>
            <w:r w:rsidR="005A4B9D" w:rsidRPr="00BA3A56">
              <w:t xml:space="preserve">0 </w:t>
            </w:r>
            <w:r w:rsidRPr="00BA3A56">
              <w:t>projekteerimistingimust aastas.</w:t>
            </w:r>
          </w:p>
        </w:tc>
        <w:tc>
          <w:tcPr>
            <w:tcW w:w="4536" w:type="dxa"/>
          </w:tcPr>
          <w:p w14:paraId="5F8B4964" w14:textId="5CD0131A" w:rsidR="00BE357C" w:rsidRPr="00BA3A56" w:rsidRDefault="00BE357C" w:rsidP="008F370B">
            <w:pPr>
              <w:jc w:val="both"/>
            </w:pPr>
            <w:r w:rsidRPr="00BA3A56">
              <w:t>Ebasoovitavate mõjude risk: väike, positiivne mõju.</w:t>
            </w:r>
          </w:p>
        </w:tc>
      </w:tr>
    </w:tbl>
    <w:p w14:paraId="1EABA2EE" w14:textId="77777777" w:rsidR="00C519EA" w:rsidRPr="00BA3A56" w:rsidRDefault="00C519EA" w:rsidP="008F370B">
      <w:pPr>
        <w:jc w:val="both"/>
        <w:rPr>
          <w:b/>
          <w:bCs/>
        </w:rPr>
      </w:pPr>
    </w:p>
    <w:p w14:paraId="656FFB3B" w14:textId="6E7CFC35" w:rsidR="0017704F" w:rsidRPr="00BA3A56" w:rsidRDefault="0017704F" w:rsidP="008F370B">
      <w:pPr>
        <w:jc w:val="both"/>
      </w:pPr>
      <w:r w:rsidRPr="00BA3A56">
        <w:rPr>
          <w:rFonts w:eastAsia="Calibri"/>
        </w:rPr>
        <w:t xml:space="preserve">Mõju ulatus </w:t>
      </w:r>
      <w:r w:rsidRPr="00BA3A56">
        <w:t xml:space="preserve">ja ebasoovitavate mõjude kaasnemise risk </w:t>
      </w:r>
      <w:r w:rsidRPr="00BA3A56">
        <w:rPr>
          <w:rFonts w:eastAsia="Calibri"/>
        </w:rPr>
        <w:t xml:space="preserve">on väike, sest juba täna kasutatakse kekskonnasäästlikke lahendusi maaparandussüsteemi ehitamisel. </w:t>
      </w:r>
      <w:r w:rsidR="00A77B4F" w:rsidRPr="00BA3A56">
        <w:t>Projekteerimistingimuste taotluste arv kattub ehitusloa taotluste arvuga.</w:t>
      </w:r>
      <w:r w:rsidR="00A77B4F" w:rsidRPr="00BA3A56">
        <w:rPr>
          <w:rFonts w:eastAsia="Calibri"/>
        </w:rPr>
        <w:t xml:space="preserve"> </w:t>
      </w:r>
      <w:r w:rsidRPr="00BA3A56">
        <w:rPr>
          <w:rFonts w:eastAsia="Calibri"/>
        </w:rPr>
        <w:t>A</w:t>
      </w:r>
      <w:r w:rsidRPr="00BA3A56">
        <w:t>rvestades ehitusloa</w:t>
      </w:r>
      <w:r w:rsidR="00381979" w:rsidRPr="00BA3A56">
        <w:t>ga seotud haldusaktide</w:t>
      </w:r>
      <w:r w:rsidR="0079308B" w:rsidRPr="00BA3A56">
        <w:t xml:space="preserve"> </w:t>
      </w:r>
      <w:r w:rsidRPr="00BA3A56">
        <w:t>arvu</w:t>
      </w:r>
      <w:r w:rsidR="0079308B" w:rsidRPr="00BA3A56">
        <w:t xml:space="preserve"> (vt tabel 8), millest valdava enamuse moodustab ehitusloa andmine,</w:t>
      </w:r>
      <w:r w:rsidRPr="00BA3A56">
        <w:t xml:space="preserve"> </w:t>
      </w:r>
      <w:proofErr w:type="spellStart"/>
      <w:r w:rsidR="00DF45F3" w:rsidRPr="00BA3A56">
        <w:t>MaRu</w:t>
      </w:r>
      <w:proofErr w:type="spellEnd"/>
      <w:r w:rsidRPr="00BA3A56">
        <w:t xml:space="preserve"> töökoormus oluliselt ei suurene.</w:t>
      </w:r>
      <w:r w:rsidR="00A77B4F" w:rsidRPr="00BA3A56">
        <w:t xml:space="preserve"> </w:t>
      </w:r>
    </w:p>
    <w:p w14:paraId="4FBF615A" w14:textId="1405EB84" w:rsidR="0017704F" w:rsidRPr="00BA3A56" w:rsidRDefault="0017704F" w:rsidP="008F370B">
      <w:pPr>
        <w:tabs>
          <w:tab w:val="left" w:pos="284"/>
        </w:tabs>
        <w:autoSpaceDE/>
        <w:ind w:right="-284"/>
        <w:jc w:val="both"/>
        <w:rPr>
          <w:rFonts w:eastAsia="Calibri"/>
        </w:rPr>
      </w:pPr>
    </w:p>
    <w:p w14:paraId="21E53CC8" w14:textId="5DBF35F3" w:rsidR="0017704F" w:rsidRPr="00BA3A56" w:rsidRDefault="0017704F" w:rsidP="00D13826">
      <w:pPr>
        <w:jc w:val="both"/>
      </w:pPr>
      <w:r w:rsidRPr="00BA3A56">
        <w:t>Tänapäeval on maaparandussüsteemide ehitamise maht väga väike. Suurim süsteemide valdaja</w:t>
      </w:r>
      <w:r w:rsidR="00A601F1" w:rsidRPr="00BA3A56">
        <w:t xml:space="preserve"> on </w:t>
      </w:r>
      <w:r w:rsidR="002C06CB" w:rsidRPr="00BA3A56">
        <w:t xml:space="preserve">Riigimetsa Majandamise Keskus (edaspidi </w:t>
      </w:r>
      <w:r w:rsidRPr="00BA3A56">
        <w:rPr>
          <w:i/>
        </w:rPr>
        <w:t>RMK</w:t>
      </w:r>
      <w:r w:rsidR="002C06CB" w:rsidRPr="00BA3A56">
        <w:t>)</w:t>
      </w:r>
      <w:r w:rsidR="00A601F1" w:rsidRPr="00BA3A56">
        <w:t>, kelle valduses on üle poole kuivendatud</w:t>
      </w:r>
      <w:r w:rsidR="001E6848" w:rsidRPr="00BA3A56">
        <w:t xml:space="preserve"> metsamaast</w:t>
      </w:r>
      <w:r w:rsidR="00A601F1" w:rsidRPr="00BA3A56">
        <w:t xml:space="preserve">. RMK </w:t>
      </w:r>
      <w:r w:rsidRPr="00BA3A56">
        <w:t>on võtnud eesmärgiks, et enam süsteeme ei ehita</w:t>
      </w:r>
      <w:r w:rsidR="00A601F1" w:rsidRPr="00BA3A56">
        <w:t xml:space="preserve"> ehk uusi süsteeme ei raja ega olemasolevaid süsteeme ei rekonstrueeri</w:t>
      </w:r>
      <w:r w:rsidRPr="00BA3A56">
        <w:t xml:space="preserve">. RMK põhimõte on edaspidi süsteemid korras hoida maaparandushoiuga. Seega on </w:t>
      </w:r>
      <w:r w:rsidR="0065320E" w:rsidRPr="00BA3A56">
        <w:t xml:space="preserve">mõjude hindamisel </w:t>
      </w:r>
      <w:r w:rsidRPr="00BA3A56">
        <w:t xml:space="preserve">mõistlik </w:t>
      </w:r>
      <w:r w:rsidR="00714FB9" w:rsidRPr="00BA3A56">
        <w:t xml:space="preserve">ehitusprotsessis </w:t>
      </w:r>
      <w:r w:rsidRPr="00BA3A56">
        <w:t xml:space="preserve">käsitleda </w:t>
      </w:r>
      <w:r w:rsidR="0065320E" w:rsidRPr="00BA3A56">
        <w:t xml:space="preserve">maaparandussüsteemi omanike </w:t>
      </w:r>
      <w:r w:rsidRPr="00BA3A56">
        <w:t xml:space="preserve">sihtrühmana </w:t>
      </w:r>
      <w:r w:rsidR="0065320E" w:rsidRPr="00BA3A56">
        <w:t>era</w:t>
      </w:r>
      <w:r w:rsidR="00303F4C" w:rsidRPr="00BA3A56">
        <w:t>omandis oleva maaparandus</w:t>
      </w:r>
      <w:r w:rsidRPr="00BA3A56">
        <w:t>süsteemi</w:t>
      </w:r>
      <w:r w:rsidR="00303F4C" w:rsidRPr="00BA3A56">
        <w:t xml:space="preserve"> </w:t>
      </w:r>
      <w:r w:rsidRPr="00BA3A56">
        <w:t xml:space="preserve">omanikke. Tabelist </w:t>
      </w:r>
      <w:r w:rsidR="00EE1E99" w:rsidRPr="00BA3A56">
        <w:t xml:space="preserve">8 </w:t>
      </w:r>
      <w:r w:rsidRPr="00BA3A56">
        <w:t>nähtub, et ehituslubade</w:t>
      </w:r>
      <w:r w:rsidR="00381979" w:rsidRPr="00BA3A56">
        <w:t>ga</w:t>
      </w:r>
      <w:r w:rsidRPr="00BA3A56">
        <w:t xml:space="preserve"> seotud </w:t>
      </w:r>
      <w:r w:rsidR="00381979" w:rsidRPr="00BA3A56">
        <w:t>haldusaktide</w:t>
      </w:r>
      <w:r w:rsidRPr="00BA3A56">
        <w:t xml:space="preserve"> koguarv aastatel 2019–</w:t>
      </w:r>
      <w:r w:rsidR="00F9262F" w:rsidRPr="00BA3A56">
        <w:t xml:space="preserve">2024 </w:t>
      </w:r>
      <w:r w:rsidRPr="00BA3A56">
        <w:t xml:space="preserve">on pidevas languses ja vähenenud </w:t>
      </w:r>
      <w:r w:rsidR="00F9262F" w:rsidRPr="00BA3A56">
        <w:t xml:space="preserve">kuue </w:t>
      </w:r>
      <w:r w:rsidRPr="00BA3A56">
        <w:t xml:space="preserve">aastaga </w:t>
      </w:r>
      <w:r w:rsidR="00F9262F" w:rsidRPr="00BA3A56">
        <w:t>kolm korda</w:t>
      </w:r>
      <w:r w:rsidRPr="00BA3A56">
        <w:t xml:space="preserve">. </w:t>
      </w:r>
    </w:p>
    <w:p w14:paraId="72598E9C" w14:textId="77777777" w:rsidR="0017704F" w:rsidRPr="00BA3A56" w:rsidRDefault="0017704F" w:rsidP="008F370B">
      <w:pPr>
        <w:jc w:val="both"/>
      </w:pPr>
    </w:p>
    <w:p w14:paraId="70C0DB39" w14:textId="0B86F817" w:rsidR="0017704F" w:rsidRPr="00BA3A56" w:rsidRDefault="0017704F" w:rsidP="008F370B">
      <w:pPr>
        <w:jc w:val="both"/>
      </w:pPr>
      <w:r w:rsidRPr="00BA3A56">
        <w:t xml:space="preserve">Sihtrühma suurus on väike. Näiteks 2023. aastal tehti 51 ehitusloa toimingut, millest 32 </w:t>
      </w:r>
      <w:r w:rsidR="00A51666" w:rsidRPr="00BA3A56">
        <w:t xml:space="preserve">(63%) </w:t>
      </w:r>
      <w:r w:rsidRPr="00BA3A56">
        <w:t xml:space="preserve">puhul oli taotlejaks RMK ja 19 </w:t>
      </w:r>
      <w:r w:rsidR="00A51666" w:rsidRPr="00BA3A56">
        <w:t xml:space="preserve">(37%) </w:t>
      </w:r>
      <w:r w:rsidRPr="00BA3A56">
        <w:t xml:space="preserve">puhul muud maaparandussüsteemi omanikud. Kui arvestada, et </w:t>
      </w:r>
      <w:r w:rsidR="00303F4C" w:rsidRPr="00BA3A56">
        <w:t>eraomandis oleva maaparandussüsteemi ehitamiseks</w:t>
      </w:r>
      <w:r w:rsidR="00475D9C" w:rsidRPr="00BA3A56">
        <w:t xml:space="preserve"> esitatakse</w:t>
      </w:r>
      <w:r w:rsidR="00A51666" w:rsidRPr="00BA3A56">
        <w:t xml:space="preserve"> </w:t>
      </w:r>
      <w:r w:rsidR="00475D9C" w:rsidRPr="00BA3A56">
        <w:t>20</w:t>
      </w:r>
      <w:r w:rsidR="00A51666" w:rsidRPr="00BA3A56">
        <w:t xml:space="preserve"> </w:t>
      </w:r>
      <w:r w:rsidR="00475D9C" w:rsidRPr="00BA3A56">
        <w:t>projekteerimistingimuste taotlust</w:t>
      </w:r>
      <w:r w:rsidR="00A51666" w:rsidRPr="00BA3A56">
        <w:t xml:space="preserve"> </w:t>
      </w:r>
      <w:r w:rsidR="00475D9C" w:rsidRPr="00BA3A56">
        <w:t xml:space="preserve">aastas keskmiselt </w:t>
      </w:r>
      <w:r w:rsidR="00A51666" w:rsidRPr="00BA3A56">
        <w:t xml:space="preserve"> </w:t>
      </w:r>
      <w:r w:rsidRPr="00BA3A56">
        <w:t xml:space="preserve">viie katastriüksuse rekonstrueerimiseks, millel võib olla nii üks </w:t>
      </w:r>
      <w:r w:rsidR="003311D6" w:rsidRPr="00BA3A56">
        <w:t xml:space="preserve">maaomanik </w:t>
      </w:r>
      <w:r w:rsidRPr="00BA3A56">
        <w:t xml:space="preserve">kui ka </w:t>
      </w:r>
      <w:r w:rsidR="008074EB" w:rsidRPr="00BA3A56">
        <w:t>mitu maaomanikku</w:t>
      </w:r>
      <w:r w:rsidRPr="00BA3A56">
        <w:t xml:space="preserve">, siis moodustavad sihtrühma </w:t>
      </w:r>
      <w:r w:rsidR="00303F4C" w:rsidRPr="00BA3A56">
        <w:t>100</w:t>
      </w:r>
      <w:r w:rsidR="003311D6" w:rsidRPr="00BA3A56">
        <w:t>–</w:t>
      </w:r>
      <w:r w:rsidR="00303F4C" w:rsidRPr="00BA3A56">
        <w:t>200</w:t>
      </w:r>
      <w:r w:rsidR="00475D9C" w:rsidRPr="00BA3A56">
        <w:t xml:space="preserve"> </w:t>
      </w:r>
      <w:r w:rsidRPr="00BA3A56">
        <w:t>maaomanikku</w:t>
      </w:r>
      <w:r w:rsidR="00303F4C" w:rsidRPr="00BA3A56">
        <w:t>.</w:t>
      </w:r>
      <w:r w:rsidRPr="00BA3A56">
        <w:t xml:space="preserve"> </w:t>
      </w:r>
    </w:p>
    <w:p w14:paraId="1D7C0ECD" w14:textId="77777777" w:rsidR="0017704F" w:rsidRPr="00BA3A56" w:rsidRDefault="0017704F" w:rsidP="008F370B">
      <w:pPr>
        <w:tabs>
          <w:tab w:val="left" w:pos="284"/>
        </w:tabs>
        <w:autoSpaceDE/>
        <w:ind w:right="-284"/>
        <w:jc w:val="both"/>
        <w:rPr>
          <w:rFonts w:eastAsia="Calibri"/>
        </w:rPr>
      </w:pPr>
      <w:bookmarkStart w:id="171" w:name="_Hlk209708872"/>
    </w:p>
    <w:p w14:paraId="6BD8CD52" w14:textId="53E85189" w:rsidR="0017704F" w:rsidRPr="00BA3A56" w:rsidRDefault="0017704F" w:rsidP="006A0E70">
      <w:pPr>
        <w:jc w:val="both"/>
        <w:rPr>
          <w:b/>
          <w:bCs/>
        </w:rPr>
      </w:pPr>
      <w:r w:rsidRPr="00BA3A56">
        <w:rPr>
          <w:b/>
          <w:bCs/>
        </w:rPr>
        <w:t>T</w:t>
      </w:r>
      <w:r w:rsidR="006A0E70" w:rsidRPr="00BA3A56">
        <w:rPr>
          <w:b/>
          <w:bCs/>
        </w:rPr>
        <w:t>ABEL</w:t>
      </w:r>
      <w:r w:rsidRPr="00BA3A56">
        <w:rPr>
          <w:b/>
          <w:bCs/>
        </w:rPr>
        <w:t xml:space="preserve"> </w:t>
      </w:r>
      <w:r w:rsidR="00EE1E99" w:rsidRPr="00BA3A56">
        <w:rPr>
          <w:b/>
          <w:bCs/>
        </w:rPr>
        <w:t xml:space="preserve">8 </w:t>
      </w:r>
      <w:r w:rsidRPr="00BA3A56">
        <w:rPr>
          <w:b/>
          <w:bCs/>
        </w:rPr>
        <w:t>Ehitusloa</w:t>
      </w:r>
      <w:r w:rsidR="00381979" w:rsidRPr="00BA3A56">
        <w:rPr>
          <w:b/>
          <w:bCs/>
        </w:rPr>
        <w:t>ga seotud</w:t>
      </w:r>
      <w:r w:rsidRPr="00BA3A56">
        <w:rPr>
          <w:b/>
          <w:bCs/>
        </w:rPr>
        <w:t xml:space="preserve"> </w:t>
      </w:r>
      <w:r w:rsidR="00381979" w:rsidRPr="00BA3A56">
        <w:rPr>
          <w:b/>
          <w:bCs/>
        </w:rPr>
        <w:t xml:space="preserve">haldusaktid </w:t>
      </w:r>
      <w:r w:rsidRPr="00BA3A56">
        <w:rPr>
          <w:b/>
          <w:bCs/>
        </w:rPr>
        <w:t>ja korrastatud maaparandussüsteemide pind aastatel</w:t>
      </w:r>
      <w:r w:rsidR="008A0602" w:rsidRPr="00BA3A56">
        <w:rPr>
          <w:b/>
          <w:bCs/>
        </w:rPr>
        <w:t xml:space="preserve"> </w:t>
      </w:r>
      <w:r w:rsidRPr="00BA3A56">
        <w:rPr>
          <w:b/>
          <w:bCs/>
        </w:rPr>
        <w:t>2019</w:t>
      </w:r>
      <w:bookmarkStart w:id="172" w:name="_Hlk218763109"/>
      <w:r w:rsidR="008A0602" w:rsidRPr="00BA3A56">
        <w:t>–</w:t>
      </w:r>
      <w:bookmarkEnd w:id="172"/>
      <w:r w:rsidRPr="00BA3A56">
        <w:rPr>
          <w:b/>
          <w:bCs/>
        </w:rPr>
        <w:t>202</w:t>
      </w:r>
      <w:r w:rsidR="008A0602" w:rsidRPr="00BA3A56">
        <w:rPr>
          <w:b/>
          <w:bCs/>
        </w:rPr>
        <w:t>4</w:t>
      </w:r>
      <w:r w:rsidRPr="00BA3A56">
        <w:rPr>
          <w:b/>
          <w:bCs/>
        </w:rPr>
        <w:t xml:space="preserve"> </w:t>
      </w: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1"/>
        <w:gridCol w:w="896"/>
        <w:gridCol w:w="897"/>
        <w:gridCol w:w="897"/>
        <w:gridCol w:w="896"/>
        <w:gridCol w:w="897"/>
        <w:gridCol w:w="897"/>
      </w:tblGrid>
      <w:tr w:rsidR="008A0602" w:rsidRPr="00BA3A56" w14:paraId="43F1551A" w14:textId="47E5431D" w:rsidTr="008A0602">
        <w:trPr>
          <w:trHeight w:val="600"/>
        </w:trPr>
        <w:tc>
          <w:tcPr>
            <w:tcW w:w="3681" w:type="dxa"/>
            <w:noWrap/>
            <w:vAlign w:val="center"/>
            <w:hideMark/>
          </w:tcPr>
          <w:p w14:paraId="7749A7B7" w14:textId="77777777" w:rsidR="008A0602" w:rsidRPr="00BA3A56" w:rsidRDefault="008A0602" w:rsidP="008F370B">
            <w:pPr>
              <w:autoSpaceDE/>
              <w:autoSpaceDN/>
              <w:jc w:val="center"/>
              <w:rPr>
                <w:b/>
                <w:bCs/>
                <w:lang w:eastAsia="et-EE"/>
              </w:rPr>
            </w:pPr>
            <w:r w:rsidRPr="00BA3A56">
              <w:rPr>
                <w:b/>
                <w:bCs/>
                <w:lang w:eastAsia="et-EE"/>
              </w:rPr>
              <w:t>aasta</w:t>
            </w:r>
          </w:p>
        </w:tc>
        <w:tc>
          <w:tcPr>
            <w:tcW w:w="896" w:type="dxa"/>
            <w:noWrap/>
            <w:vAlign w:val="center"/>
            <w:hideMark/>
          </w:tcPr>
          <w:p w14:paraId="5FB40B18" w14:textId="77777777" w:rsidR="008A0602" w:rsidRPr="00BA3A56" w:rsidRDefault="008A0602" w:rsidP="008F370B">
            <w:pPr>
              <w:autoSpaceDE/>
              <w:autoSpaceDN/>
              <w:jc w:val="center"/>
              <w:rPr>
                <w:b/>
                <w:bCs/>
                <w:lang w:eastAsia="et-EE"/>
              </w:rPr>
            </w:pPr>
            <w:r w:rsidRPr="00BA3A56">
              <w:rPr>
                <w:b/>
                <w:bCs/>
                <w:lang w:eastAsia="et-EE"/>
              </w:rPr>
              <w:t>2019</w:t>
            </w:r>
          </w:p>
        </w:tc>
        <w:tc>
          <w:tcPr>
            <w:tcW w:w="897" w:type="dxa"/>
            <w:noWrap/>
            <w:vAlign w:val="center"/>
            <w:hideMark/>
          </w:tcPr>
          <w:p w14:paraId="191A7C0D" w14:textId="77777777" w:rsidR="008A0602" w:rsidRPr="00BA3A56" w:rsidRDefault="008A0602" w:rsidP="008F370B">
            <w:pPr>
              <w:autoSpaceDE/>
              <w:autoSpaceDN/>
              <w:jc w:val="center"/>
              <w:rPr>
                <w:b/>
                <w:bCs/>
                <w:lang w:eastAsia="et-EE"/>
              </w:rPr>
            </w:pPr>
            <w:r w:rsidRPr="00BA3A56">
              <w:rPr>
                <w:b/>
                <w:bCs/>
                <w:lang w:eastAsia="et-EE"/>
              </w:rPr>
              <w:t>2020</w:t>
            </w:r>
          </w:p>
        </w:tc>
        <w:tc>
          <w:tcPr>
            <w:tcW w:w="897" w:type="dxa"/>
            <w:noWrap/>
            <w:vAlign w:val="center"/>
            <w:hideMark/>
          </w:tcPr>
          <w:p w14:paraId="2815BA84" w14:textId="77777777" w:rsidR="008A0602" w:rsidRPr="00BA3A56" w:rsidRDefault="008A0602" w:rsidP="008F370B">
            <w:pPr>
              <w:autoSpaceDE/>
              <w:autoSpaceDN/>
              <w:jc w:val="center"/>
              <w:rPr>
                <w:b/>
                <w:bCs/>
                <w:lang w:eastAsia="et-EE"/>
              </w:rPr>
            </w:pPr>
            <w:r w:rsidRPr="00BA3A56">
              <w:rPr>
                <w:b/>
                <w:bCs/>
                <w:lang w:eastAsia="et-EE"/>
              </w:rPr>
              <w:t>2021</w:t>
            </w:r>
          </w:p>
        </w:tc>
        <w:tc>
          <w:tcPr>
            <w:tcW w:w="896" w:type="dxa"/>
            <w:noWrap/>
            <w:vAlign w:val="center"/>
            <w:hideMark/>
          </w:tcPr>
          <w:p w14:paraId="64A131D8" w14:textId="77777777" w:rsidR="008A0602" w:rsidRPr="00BA3A56" w:rsidRDefault="008A0602" w:rsidP="008F370B">
            <w:pPr>
              <w:autoSpaceDE/>
              <w:autoSpaceDN/>
              <w:jc w:val="center"/>
              <w:rPr>
                <w:b/>
                <w:bCs/>
                <w:lang w:eastAsia="et-EE"/>
              </w:rPr>
            </w:pPr>
            <w:r w:rsidRPr="00BA3A56">
              <w:rPr>
                <w:b/>
                <w:bCs/>
                <w:lang w:eastAsia="et-EE"/>
              </w:rPr>
              <w:t>2022</w:t>
            </w:r>
          </w:p>
        </w:tc>
        <w:tc>
          <w:tcPr>
            <w:tcW w:w="897" w:type="dxa"/>
            <w:noWrap/>
            <w:vAlign w:val="center"/>
            <w:hideMark/>
          </w:tcPr>
          <w:p w14:paraId="170207C9" w14:textId="77777777" w:rsidR="008A0602" w:rsidRPr="00BA3A56" w:rsidRDefault="008A0602" w:rsidP="008F370B">
            <w:pPr>
              <w:autoSpaceDE/>
              <w:autoSpaceDN/>
              <w:jc w:val="center"/>
              <w:rPr>
                <w:b/>
                <w:bCs/>
                <w:lang w:eastAsia="et-EE"/>
              </w:rPr>
            </w:pPr>
            <w:r w:rsidRPr="00BA3A56">
              <w:rPr>
                <w:b/>
                <w:bCs/>
                <w:lang w:eastAsia="et-EE"/>
              </w:rPr>
              <w:t>2023</w:t>
            </w:r>
          </w:p>
        </w:tc>
        <w:tc>
          <w:tcPr>
            <w:tcW w:w="897" w:type="dxa"/>
            <w:vAlign w:val="center"/>
          </w:tcPr>
          <w:p w14:paraId="414C9A75" w14:textId="1952E2A7" w:rsidR="008A0602" w:rsidRPr="00BA3A56" w:rsidRDefault="008A0602" w:rsidP="008A0602">
            <w:pPr>
              <w:autoSpaceDE/>
              <w:autoSpaceDN/>
              <w:jc w:val="center"/>
              <w:rPr>
                <w:b/>
                <w:bCs/>
                <w:lang w:eastAsia="et-EE"/>
              </w:rPr>
            </w:pPr>
            <w:r w:rsidRPr="00BA3A56">
              <w:rPr>
                <w:b/>
                <w:bCs/>
                <w:lang w:eastAsia="et-EE"/>
              </w:rPr>
              <w:t>2024</w:t>
            </w:r>
          </w:p>
        </w:tc>
      </w:tr>
      <w:tr w:rsidR="008A0602" w:rsidRPr="00BA3A56" w14:paraId="283B6270" w14:textId="7B84D032" w:rsidTr="008A0602">
        <w:trPr>
          <w:trHeight w:val="900"/>
        </w:trPr>
        <w:tc>
          <w:tcPr>
            <w:tcW w:w="3681" w:type="dxa"/>
            <w:vAlign w:val="center"/>
            <w:hideMark/>
          </w:tcPr>
          <w:p w14:paraId="1C5AB14C" w14:textId="4215235B" w:rsidR="008A0602" w:rsidRPr="00BA3A56" w:rsidRDefault="008A0602" w:rsidP="008F370B">
            <w:pPr>
              <w:autoSpaceDE/>
              <w:autoSpaceDN/>
              <w:rPr>
                <w:lang w:eastAsia="et-EE"/>
              </w:rPr>
            </w:pPr>
            <w:r w:rsidRPr="00BA3A56">
              <w:rPr>
                <w:lang w:eastAsia="et-EE"/>
              </w:rPr>
              <w:t xml:space="preserve">Ehitusloa andmine või andmisest keeldumine, kehtetuks tunnistamine </w:t>
            </w:r>
          </w:p>
        </w:tc>
        <w:tc>
          <w:tcPr>
            <w:tcW w:w="896" w:type="dxa"/>
            <w:noWrap/>
            <w:vAlign w:val="center"/>
            <w:hideMark/>
          </w:tcPr>
          <w:p w14:paraId="5E5064D5" w14:textId="77777777" w:rsidR="008A0602" w:rsidRPr="00BA3A56" w:rsidRDefault="008A0602" w:rsidP="008F370B">
            <w:pPr>
              <w:autoSpaceDE/>
              <w:autoSpaceDN/>
              <w:jc w:val="center"/>
              <w:rPr>
                <w:lang w:eastAsia="et-EE"/>
              </w:rPr>
            </w:pPr>
            <w:r w:rsidRPr="00BA3A56">
              <w:rPr>
                <w:lang w:eastAsia="et-EE"/>
              </w:rPr>
              <w:t>102</w:t>
            </w:r>
          </w:p>
        </w:tc>
        <w:tc>
          <w:tcPr>
            <w:tcW w:w="897" w:type="dxa"/>
            <w:noWrap/>
            <w:vAlign w:val="center"/>
            <w:hideMark/>
          </w:tcPr>
          <w:p w14:paraId="4D39305F" w14:textId="77777777" w:rsidR="008A0602" w:rsidRPr="00BA3A56" w:rsidRDefault="008A0602" w:rsidP="008F370B">
            <w:pPr>
              <w:autoSpaceDE/>
              <w:autoSpaceDN/>
              <w:jc w:val="center"/>
              <w:rPr>
                <w:lang w:eastAsia="et-EE"/>
              </w:rPr>
            </w:pPr>
            <w:r w:rsidRPr="00BA3A56">
              <w:rPr>
                <w:lang w:eastAsia="et-EE"/>
              </w:rPr>
              <w:t>104</w:t>
            </w:r>
          </w:p>
        </w:tc>
        <w:tc>
          <w:tcPr>
            <w:tcW w:w="897" w:type="dxa"/>
            <w:noWrap/>
            <w:vAlign w:val="center"/>
            <w:hideMark/>
          </w:tcPr>
          <w:p w14:paraId="2601830E" w14:textId="77777777" w:rsidR="008A0602" w:rsidRPr="00BA3A56" w:rsidRDefault="008A0602" w:rsidP="008F370B">
            <w:pPr>
              <w:autoSpaceDE/>
              <w:autoSpaceDN/>
              <w:jc w:val="center"/>
              <w:rPr>
                <w:lang w:eastAsia="et-EE"/>
              </w:rPr>
            </w:pPr>
            <w:r w:rsidRPr="00BA3A56">
              <w:rPr>
                <w:lang w:eastAsia="et-EE"/>
              </w:rPr>
              <w:t>95</w:t>
            </w:r>
          </w:p>
        </w:tc>
        <w:tc>
          <w:tcPr>
            <w:tcW w:w="896" w:type="dxa"/>
            <w:noWrap/>
            <w:vAlign w:val="center"/>
            <w:hideMark/>
          </w:tcPr>
          <w:p w14:paraId="230D820F" w14:textId="77777777" w:rsidR="008A0602" w:rsidRPr="00BA3A56" w:rsidRDefault="008A0602" w:rsidP="008F370B">
            <w:pPr>
              <w:autoSpaceDE/>
              <w:autoSpaceDN/>
              <w:jc w:val="center"/>
              <w:rPr>
                <w:lang w:eastAsia="et-EE"/>
              </w:rPr>
            </w:pPr>
            <w:r w:rsidRPr="00BA3A56">
              <w:rPr>
                <w:lang w:eastAsia="et-EE"/>
              </w:rPr>
              <w:t>84</w:t>
            </w:r>
          </w:p>
        </w:tc>
        <w:tc>
          <w:tcPr>
            <w:tcW w:w="897" w:type="dxa"/>
            <w:noWrap/>
            <w:vAlign w:val="center"/>
            <w:hideMark/>
          </w:tcPr>
          <w:p w14:paraId="58434859" w14:textId="77777777" w:rsidR="008A0602" w:rsidRPr="00BA3A56" w:rsidRDefault="008A0602" w:rsidP="008F370B">
            <w:pPr>
              <w:autoSpaceDE/>
              <w:autoSpaceDN/>
              <w:jc w:val="center"/>
              <w:rPr>
                <w:lang w:eastAsia="et-EE"/>
              </w:rPr>
            </w:pPr>
            <w:r w:rsidRPr="00BA3A56">
              <w:rPr>
                <w:lang w:eastAsia="et-EE"/>
              </w:rPr>
              <w:t>51</w:t>
            </w:r>
          </w:p>
        </w:tc>
        <w:tc>
          <w:tcPr>
            <w:tcW w:w="897" w:type="dxa"/>
            <w:vAlign w:val="center"/>
          </w:tcPr>
          <w:p w14:paraId="31340573" w14:textId="4417EFF2" w:rsidR="008A0602" w:rsidRPr="00BA3A56" w:rsidRDefault="008A0602" w:rsidP="008A0602">
            <w:pPr>
              <w:autoSpaceDE/>
              <w:autoSpaceDN/>
              <w:jc w:val="center"/>
              <w:rPr>
                <w:lang w:eastAsia="et-EE"/>
              </w:rPr>
            </w:pPr>
            <w:r w:rsidRPr="00BA3A56">
              <w:rPr>
                <w:lang w:eastAsia="et-EE"/>
              </w:rPr>
              <w:t>34</w:t>
            </w:r>
          </w:p>
        </w:tc>
      </w:tr>
      <w:tr w:rsidR="008A0602" w:rsidRPr="00BA3A56" w14:paraId="229945BE" w14:textId="2E6BAB4F" w:rsidTr="008A0602">
        <w:trPr>
          <w:trHeight w:val="900"/>
        </w:trPr>
        <w:tc>
          <w:tcPr>
            <w:tcW w:w="3681" w:type="dxa"/>
            <w:vAlign w:val="center"/>
            <w:hideMark/>
          </w:tcPr>
          <w:p w14:paraId="093C2FF1" w14:textId="77777777" w:rsidR="008A0602" w:rsidRPr="00BA3A56" w:rsidRDefault="008A0602" w:rsidP="008F370B">
            <w:pPr>
              <w:autoSpaceDE/>
              <w:autoSpaceDN/>
              <w:rPr>
                <w:lang w:eastAsia="et-EE"/>
              </w:rPr>
            </w:pPr>
            <w:r w:rsidRPr="00BA3A56">
              <w:rPr>
                <w:lang w:eastAsia="et-EE"/>
              </w:rPr>
              <w:t>Korrastatud maaparandussüsteemide pind hektarites</w:t>
            </w:r>
          </w:p>
        </w:tc>
        <w:tc>
          <w:tcPr>
            <w:tcW w:w="896" w:type="dxa"/>
            <w:noWrap/>
            <w:vAlign w:val="center"/>
            <w:hideMark/>
          </w:tcPr>
          <w:p w14:paraId="6507EE71" w14:textId="77777777" w:rsidR="008A0602" w:rsidRPr="00BA3A56" w:rsidRDefault="008A0602" w:rsidP="008F370B">
            <w:pPr>
              <w:autoSpaceDE/>
              <w:autoSpaceDN/>
              <w:jc w:val="center"/>
              <w:rPr>
                <w:lang w:eastAsia="et-EE"/>
              </w:rPr>
            </w:pPr>
            <w:r w:rsidRPr="00BA3A56">
              <w:rPr>
                <w:lang w:eastAsia="et-EE"/>
              </w:rPr>
              <w:t>27 271</w:t>
            </w:r>
          </w:p>
        </w:tc>
        <w:tc>
          <w:tcPr>
            <w:tcW w:w="897" w:type="dxa"/>
            <w:noWrap/>
            <w:vAlign w:val="center"/>
            <w:hideMark/>
          </w:tcPr>
          <w:p w14:paraId="7C53403C" w14:textId="77777777" w:rsidR="008A0602" w:rsidRPr="00BA3A56" w:rsidRDefault="008A0602" w:rsidP="008F370B">
            <w:pPr>
              <w:autoSpaceDE/>
              <w:autoSpaceDN/>
              <w:jc w:val="center"/>
              <w:rPr>
                <w:lang w:eastAsia="et-EE"/>
              </w:rPr>
            </w:pPr>
            <w:r w:rsidRPr="00BA3A56">
              <w:rPr>
                <w:lang w:eastAsia="et-EE"/>
              </w:rPr>
              <w:t>24 411</w:t>
            </w:r>
          </w:p>
        </w:tc>
        <w:tc>
          <w:tcPr>
            <w:tcW w:w="897" w:type="dxa"/>
            <w:noWrap/>
            <w:vAlign w:val="center"/>
            <w:hideMark/>
          </w:tcPr>
          <w:p w14:paraId="20D4402D" w14:textId="77777777" w:rsidR="008A0602" w:rsidRPr="00BA3A56" w:rsidRDefault="008A0602" w:rsidP="008F370B">
            <w:pPr>
              <w:autoSpaceDE/>
              <w:autoSpaceDN/>
              <w:jc w:val="center"/>
              <w:rPr>
                <w:lang w:eastAsia="et-EE"/>
              </w:rPr>
            </w:pPr>
            <w:r w:rsidRPr="00BA3A56">
              <w:rPr>
                <w:lang w:eastAsia="et-EE"/>
              </w:rPr>
              <w:t>22 966</w:t>
            </w:r>
          </w:p>
        </w:tc>
        <w:tc>
          <w:tcPr>
            <w:tcW w:w="896" w:type="dxa"/>
            <w:noWrap/>
            <w:vAlign w:val="center"/>
            <w:hideMark/>
          </w:tcPr>
          <w:p w14:paraId="09AEB3ED" w14:textId="77777777" w:rsidR="008A0602" w:rsidRPr="00BA3A56" w:rsidRDefault="008A0602" w:rsidP="008F370B">
            <w:pPr>
              <w:autoSpaceDE/>
              <w:autoSpaceDN/>
              <w:jc w:val="center"/>
              <w:rPr>
                <w:lang w:eastAsia="et-EE"/>
              </w:rPr>
            </w:pPr>
            <w:r w:rsidRPr="00BA3A56">
              <w:rPr>
                <w:lang w:eastAsia="et-EE"/>
              </w:rPr>
              <w:t>19 329</w:t>
            </w:r>
          </w:p>
        </w:tc>
        <w:tc>
          <w:tcPr>
            <w:tcW w:w="897" w:type="dxa"/>
            <w:noWrap/>
            <w:vAlign w:val="center"/>
            <w:hideMark/>
          </w:tcPr>
          <w:p w14:paraId="0E3939B5" w14:textId="16273225" w:rsidR="008A0602" w:rsidRPr="00BA3A56" w:rsidRDefault="008A0602" w:rsidP="008F370B">
            <w:pPr>
              <w:autoSpaceDE/>
              <w:autoSpaceDN/>
              <w:jc w:val="center"/>
              <w:rPr>
                <w:lang w:eastAsia="et-EE"/>
              </w:rPr>
            </w:pPr>
            <w:r w:rsidRPr="00BA3A56">
              <w:rPr>
                <w:lang w:eastAsia="et-EE"/>
              </w:rPr>
              <w:t>17 879</w:t>
            </w:r>
          </w:p>
        </w:tc>
        <w:tc>
          <w:tcPr>
            <w:tcW w:w="897" w:type="dxa"/>
            <w:vAlign w:val="center"/>
          </w:tcPr>
          <w:p w14:paraId="7397BE87" w14:textId="6B37477B" w:rsidR="008A0602" w:rsidRPr="00BA3A56" w:rsidRDefault="008A0602" w:rsidP="008A0602">
            <w:pPr>
              <w:autoSpaceDE/>
              <w:autoSpaceDN/>
              <w:jc w:val="center"/>
              <w:rPr>
                <w:lang w:eastAsia="et-EE"/>
              </w:rPr>
            </w:pPr>
            <w:r w:rsidRPr="00BA3A56">
              <w:rPr>
                <w:lang w:eastAsia="et-EE"/>
              </w:rPr>
              <w:t>17318</w:t>
            </w:r>
          </w:p>
        </w:tc>
      </w:tr>
      <w:bookmarkEnd w:id="171"/>
    </w:tbl>
    <w:p w14:paraId="345EFBDF" w14:textId="77777777" w:rsidR="0017704F" w:rsidRPr="00BA3A56" w:rsidRDefault="0017704F" w:rsidP="008F370B">
      <w:pPr>
        <w:jc w:val="both"/>
        <w:rPr>
          <w:b/>
          <w:bCs/>
        </w:rPr>
      </w:pPr>
    </w:p>
    <w:p w14:paraId="56092C48" w14:textId="1386AD55" w:rsidR="001847AD" w:rsidRPr="00BA3A56" w:rsidRDefault="001847AD" w:rsidP="008F370B">
      <w:pPr>
        <w:jc w:val="both"/>
        <w:rPr>
          <w:b/>
          <w:bCs/>
        </w:rPr>
      </w:pPr>
      <w:r w:rsidRPr="00BA3A56">
        <w:t>Muudatuse eesmärk on seaduses selgemalt välja tuua, millega tuleb vastavates ehitamist puudutavates etappides arvestada ja tagada seeläbi maaparandussüsteemi toimimine ja ehitamine looduskeskkonda säästvalt. Samas juba täna sisuliselt järgitakse keskkonnamõju osa ehitusprojektides ja ehitamisel, mistõttu muudatuse mõju sihtrühmale, majandusele ja riigiasutustele on väike. Looduskeskkonnale on mõju positiivne.</w:t>
      </w:r>
    </w:p>
    <w:p w14:paraId="56ED6246" w14:textId="77777777" w:rsidR="00EC58C5" w:rsidRPr="00BA3A56" w:rsidRDefault="00EC58C5" w:rsidP="008F370B">
      <w:pPr>
        <w:jc w:val="both"/>
      </w:pPr>
    </w:p>
    <w:tbl>
      <w:tblPr>
        <w:tblStyle w:val="Kontuurtabel"/>
        <w:tblW w:w="9067" w:type="dxa"/>
        <w:tblLook w:val="04A0" w:firstRow="1" w:lastRow="0" w:firstColumn="1" w:lastColumn="0" w:noHBand="0" w:noVBand="1"/>
      </w:tblPr>
      <w:tblGrid>
        <w:gridCol w:w="4531"/>
        <w:gridCol w:w="4536"/>
      </w:tblGrid>
      <w:tr w:rsidR="00DC0BDA" w:rsidRPr="00BA3A56" w14:paraId="40AF9E8F" w14:textId="77777777" w:rsidTr="00606FC0">
        <w:tc>
          <w:tcPr>
            <w:tcW w:w="9067" w:type="dxa"/>
            <w:gridSpan w:val="2"/>
          </w:tcPr>
          <w:p w14:paraId="4A79E0BD" w14:textId="4AC44B9C" w:rsidR="0064634D" w:rsidRPr="00BA3A56" w:rsidRDefault="0064634D" w:rsidP="008F370B">
            <w:pPr>
              <w:jc w:val="both"/>
              <w:rPr>
                <w:b/>
                <w:bCs/>
              </w:rPr>
            </w:pPr>
            <w:r w:rsidRPr="00BA3A56">
              <w:rPr>
                <w:b/>
                <w:bCs/>
              </w:rPr>
              <w:t xml:space="preserve">6.2 Väikesüsteemi määratluse lihtsustamine ja väikesüsteemil maaparandussüsteemi mõjutava muu </w:t>
            </w:r>
            <w:r w:rsidR="00C47424" w:rsidRPr="00BA3A56">
              <w:rPr>
                <w:b/>
                <w:bCs/>
              </w:rPr>
              <w:t xml:space="preserve">tegevusega alustamiseks nõusoleku saamise nõude üksnes väikesüsteemi eesvoolu kaitsevööndi suhtes </w:t>
            </w:r>
            <w:commentRangeStart w:id="173"/>
            <w:r w:rsidR="00C47424" w:rsidRPr="00BA3A56">
              <w:rPr>
                <w:b/>
                <w:bCs/>
              </w:rPr>
              <w:t>kehtestamine</w:t>
            </w:r>
            <w:commentRangeEnd w:id="173"/>
            <w:r w:rsidR="00D54541">
              <w:rPr>
                <w:rStyle w:val="Kommentaariviide"/>
              </w:rPr>
              <w:commentReference w:id="173"/>
            </w:r>
          </w:p>
        </w:tc>
      </w:tr>
      <w:tr w:rsidR="00DC0BDA" w:rsidRPr="00BA3A56" w14:paraId="5E2E0D06" w14:textId="77777777" w:rsidTr="00606FC0">
        <w:tc>
          <w:tcPr>
            <w:tcW w:w="9067" w:type="dxa"/>
            <w:gridSpan w:val="2"/>
          </w:tcPr>
          <w:p w14:paraId="2C629D01" w14:textId="582F2688" w:rsidR="0064634D" w:rsidRPr="00BA3A56" w:rsidRDefault="0064634D" w:rsidP="008F370B">
            <w:pPr>
              <w:jc w:val="both"/>
            </w:pPr>
            <w:r w:rsidRPr="00BA3A56">
              <w:rPr>
                <w:b/>
                <w:bCs/>
              </w:rPr>
              <w:t>6.2.1</w:t>
            </w:r>
            <w:r w:rsidRPr="00BA3A56">
              <w:t xml:space="preserve"> </w:t>
            </w:r>
            <w:r w:rsidRPr="00BA3A56">
              <w:rPr>
                <w:b/>
                <w:bCs/>
              </w:rPr>
              <w:t>Mõju majandusele:</w:t>
            </w:r>
            <w:r w:rsidRPr="00BA3A56">
              <w:t xml:space="preserve"> ettevõtlusele, halduskoormus</w:t>
            </w:r>
            <w:r w:rsidR="00C47424" w:rsidRPr="00BA3A56">
              <w:t>ele</w:t>
            </w:r>
            <w:r w:rsidRPr="00BA3A56">
              <w:t>, põllu- ja metsamajandusele.</w:t>
            </w:r>
          </w:p>
        </w:tc>
      </w:tr>
      <w:tr w:rsidR="00DC0BDA" w:rsidRPr="00BA3A56" w14:paraId="1E984321" w14:textId="77777777" w:rsidTr="00606FC0">
        <w:tc>
          <w:tcPr>
            <w:tcW w:w="9067" w:type="dxa"/>
            <w:gridSpan w:val="2"/>
            <w:tcBorders>
              <w:bottom w:val="single" w:sz="4" w:space="0" w:color="auto"/>
            </w:tcBorders>
          </w:tcPr>
          <w:p w14:paraId="27B67AF8" w14:textId="77777777" w:rsidR="0064634D" w:rsidRPr="00BA3A56" w:rsidRDefault="0064634D" w:rsidP="008F370B">
            <w:pPr>
              <w:jc w:val="both"/>
            </w:pPr>
            <w:r w:rsidRPr="00BA3A56">
              <w:t>Sihtrühm: maaparanduse väikesüsteemi omanikud</w:t>
            </w:r>
          </w:p>
        </w:tc>
      </w:tr>
      <w:tr w:rsidR="00DC0BDA" w:rsidRPr="00BA3A56" w14:paraId="7C28A5F7" w14:textId="77777777" w:rsidTr="00606FC0">
        <w:tc>
          <w:tcPr>
            <w:tcW w:w="9067" w:type="dxa"/>
            <w:gridSpan w:val="2"/>
            <w:tcBorders>
              <w:bottom w:val="nil"/>
            </w:tcBorders>
          </w:tcPr>
          <w:p w14:paraId="525403F5" w14:textId="340C2097" w:rsidR="0064634D" w:rsidRPr="00BA3A56" w:rsidRDefault="0064634D" w:rsidP="008F370B">
            <w:pPr>
              <w:jc w:val="both"/>
            </w:pPr>
            <w:r w:rsidRPr="00BA3A56">
              <w:lastRenderedPageBreak/>
              <w:t>Avaldatav mõju: määratlus on arusaadavam, väikesüsteemi määratlus ei sõltu omanike ega kinnisasjade arvust. Muudatusega muutuvad osad n</w:t>
            </w:r>
            <w:r w:rsidR="00C47424" w:rsidRPr="00BA3A56">
              <w:t>-</w:t>
            </w:r>
            <w:r w:rsidRPr="00BA3A56">
              <w:t xml:space="preserve">ö suured süsteemid väikesüsteemideks, millele on ehitamiseks loamenetlus oluliselt lihtsam. Väikesüsteem võib asuda mitme omaniku maal, mistõttu tuleb neil kavandatavad maaparandussüsteemi mõjutavad muud tegevused omavahel kooskõlastada, ilma </w:t>
            </w:r>
            <w:proofErr w:type="spellStart"/>
            <w:r w:rsidR="00DF45F3" w:rsidRPr="00BA3A56">
              <w:t>MaRu</w:t>
            </w:r>
            <w:proofErr w:type="spellEnd"/>
            <w:r w:rsidRPr="00BA3A56">
              <w:t xml:space="preserve"> sekkumiseta.</w:t>
            </w:r>
          </w:p>
        </w:tc>
      </w:tr>
      <w:tr w:rsidR="00DC0BDA" w:rsidRPr="00BA3A56" w14:paraId="02F27648" w14:textId="77777777" w:rsidTr="00606FC0">
        <w:tc>
          <w:tcPr>
            <w:tcW w:w="9067" w:type="dxa"/>
            <w:gridSpan w:val="2"/>
            <w:tcBorders>
              <w:bottom w:val="nil"/>
            </w:tcBorders>
          </w:tcPr>
          <w:p w14:paraId="3E73FE60" w14:textId="77777777" w:rsidR="0064634D" w:rsidRPr="00BA3A56" w:rsidRDefault="0064634D" w:rsidP="008F370B">
            <w:pPr>
              <w:jc w:val="both"/>
            </w:pPr>
            <w:r w:rsidRPr="00BA3A56">
              <w:t>Mõju olulisus</w:t>
            </w:r>
          </w:p>
        </w:tc>
      </w:tr>
      <w:tr w:rsidR="00DC0BDA" w:rsidRPr="00BA3A56" w14:paraId="0861D686" w14:textId="77777777" w:rsidTr="00606FC0">
        <w:trPr>
          <w:trHeight w:val="282"/>
        </w:trPr>
        <w:tc>
          <w:tcPr>
            <w:tcW w:w="4531" w:type="dxa"/>
          </w:tcPr>
          <w:p w14:paraId="2AB04D9F" w14:textId="77777777" w:rsidR="0064634D" w:rsidRPr="00BA3A56" w:rsidRDefault="0064634D" w:rsidP="008F370B">
            <w:pPr>
              <w:jc w:val="both"/>
            </w:pPr>
            <w:r w:rsidRPr="00BA3A56">
              <w:t>Ulatus: väike.</w:t>
            </w:r>
          </w:p>
        </w:tc>
        <w:tc>
          <w:tcPr>
            <w:tcW w:w="4536" w:type="dxa"/>
          </w:tcPr>
          <w:p w14:paraId="489E9FB6" w14:textId="77777777" w:rsidR="0064634D" w:rsidRPr="00BA3A56" w:rsidRDefault="0064634D" w:rsidP="008F370B">
            <w:pPr>
              <w:jc w:val="both"/>
            </w:pPr>
            <w:r w:rsidRPr="00BA3A56">
              <w:t>Sihtrühma suurus: väike.</w:t>
            </w:r>
          </w:p>
        </w:tc>
      </w:tr>
      <w:tr w:rsidR="00DC0BDA" w:rsidRPr="00BA3A56" w14:paraId="61D910B9" w14:textId="77777777" w:rsidTr="00606FC0">
        <w:trPr>
          <w:trHeight w:val="282"/>
        </w:trPr>
        <w:tc>
          <w:tcPr>
            <w:tcW w:w="4531" w:type="dxa"/>
          </w:tcPr>
          <w:p w14:paraId="2C6F7825" w14:textId="77777777" w:rsidR="0064634D" w:rsidRPr="00BA3A56" w:rsidRDefault="0064634D" w:rsidP="008F370B">
            <w:pPr>
              <w:jc w:val="both"/>
            </w:pPr>
            <w:r w:rsidRPr="00BA3A56">
              <w:t>Sagedus: väike, ühekordne tegevus.</w:t>
            </w:r>
          </w:p>
        </w:tc>
        <w:tc>
          <w:tcPr>
            <w:tcW w:w="4536" w:type="dxa"/>
          </w:tcPr>
          <w:p w14:paraId="4B60F663" w14:textId="77777777" w:rsidR="0064634D" w:rsidRPr="00BA3A56" w:rsidRDefault="0064634D" w:rsidP="008F370B">
            <w:pPr>
              <w:jc w:val="both"/>
            </w:pPr>
            <w:r w:rsidRPr="00BA3A56">
              <w:t>Ebasoovitavate mõjude risk: väike.</w:t>
            </w:r>
          </w:p>
        </w:tc>
      </w:tr>
    </w:tbl>
    <w:p w14:paraId="5F638476" w14:textId="77777777" w:rsidR="0064634D" w:rsidRPr="00BA3A56" w:rsidRDefault="0064634D" w:rsidP="008F370B">
      <w:pPr>
        <w:jc w:val="both"/>
        <w:rPr>
          <w:b/>
          <w:bCs/>
        </w:rPr>
      </w:pPr>
    </w:p>
    <w:tbl>
      <w:tblPr>
        <w:tblStyle w:val="Kontuurtabel"/>
        <w:tblW w:w="9067" w:type="dxa"/>
        <w:tblLook w:val="04A0" w:firstRow="1" w:lastRow="0" w:firstColumn="1" w:lastColumn="0" w:noHBand="0" w:noVBand="1"/>
      </w:tblPr>
      <w:tblGrid>
        <w:gridCol w:w="4531"/>
        <w:gridCol w:w="4536"/>
      </w:tblGrid>
      <w:tr w:rsidR="00DC0BDA" w:rsidRPr="00BA3A56" w14:paraId="5B9DA888" w14:textId="77777777" w:rsidTr="00606FC0">
        <w:tc>
          <w:tcPr>
            <w:tcW w:w="9067" w:type="dxa"/>
            <w:gridSpan w:val="2"/>
          </w:tcPr>
          <w:p w14:paraId="07DD9B5B" w14:textId="77777777" w:rsidR="0064634D" w:rsidRPr="00BA3A56" w:rsidRDefault="0064634D" w:rsidP="008F370B">
            <w:pPr>
              <w:jc w:val="both"/>
            </w:pPr>
            <w:r w:rsidRPr="00BA3A56">
              <w:rPr>
                <w:b/>
                <w:bCs/>
              </w:rPr>
              <w:t>6.2.3</w:t>
            </w:r>
            <w:r w:rsidRPr="00BA3A56">
              <w:t xml:space="preserve"> </w:t>
            </w:r>
            <w:r w:rsidRPr="00BA3A56">
              <w:rPr>
                <w:b/>
                <w:bCs/>
              </w:rPr>
              <w:t>Mõju riigiasutuse korraldusele, kuludele ja tuludele:</w:t>
            </w:r>
            <w:r w:rsidRPr="00BA3A56">
              <w:t xml:space="preserve"> avalikud teenused.</w:t>
            </w:r>
          </w:p>
        </w:tc>
      </w:tr>
      <w:tr w:rsidR="00DC0BDA" w:rsidRPr="00BA3A56" w14:paraId="11093612" w14:textId="77777777" w:rsidTr="00606FC0">
        <w:tc>
          <w:tcPr>
            <w:tcW w:w="9067" w:type="dxa"/>
            <w:gridSpan w:val="2"/>
            <w:tcBorders>
              <w:bottom w:val="single" w:sz="4" w:space="0" w:color="auto"/>
            </w:tcBorders>
          </w:tcPr>
          <w:p w14:paraId="4A574545" w14:textId="5441984C" w:rsidR="0064634D" w:rsidRPr="00BA3A56" w:rsidRDefault="0064634D" w:rsidP="008F370B">
            <w:pPr>
              <w:jc w:val="both"/>
            </w:pPr>
            <w:r w:rsidRPr="00BA3A56">
              <w:t xml:space="preserve">Sihtrühm: </w:t>
            </w:r>
            <w:proofErr w:type="spellStart"/>
            <w:r w:rsidR="00DF45F3" w:rsidRPr="00BA3A56">
              <w:t>MaRu</w:t>
            </w:r>
            <w:proofErr w:type="spellEnd"/>
          </w:p>
        </w:tc>
      </w:tr>
      <w:tr w:rsidR="00DC0BDA" w:rsidRPr="00BA3A56" w14:paraId="3064394E" w14:textId="77777777" w:rsidTr="00606FC0">
        <w:tc>
          <w:tcPr>
            <w:tcW w:w="9067" w:type="dxa"/>
            <w:gridSpan w:val="2"/>
            <w:tcBorders>
              <w:bottom w:val="nil"/>
            </w:tcBorders>
          </w:tcPr>
          <w:p w14:paraId="296C0763" w14:textId="737C6E8D" w:rsidR="0064634D" w:rsidRPr="00BA3A56" w:rsidRDefault="0064634D" w:rsidP="008F370B">
            <w:pPr>
              <w:jc w:val="both"/>
            </w:pPr>
            <w:r w:rsidRPr="00BA3A56">
              <w:t xml:space="preserve">Avaldatav mõju: Väikesüsteemi mõiste on üheselt arusaadav ja ei muutu omanike muutumisega või maatoimingute tegemisega. </w:t>
            </w:r>
            <w:proofErr w:type="spellStart"/>
            <w:r w:rsidR="00DF45F3" w:rsidRPr="00BA3A56">
              <w:t>MaRu</w:t>
            </w:r>
            <w:proofErr w:type="spellEnd"/>
            <w:r w:rsidRPr="00BA3A56">
              <w:t xml:space="preserve"> saab kaardipäringuid automatiseerida. Järelevalve kohustus väikesüsteemidel toimuva maaparandussüsteemi mõjutava muu tegevuse üle kaob.</w:t>
            </w:r>
          </w:p>
        </w:tc>
      </w:tr>
      <w:tr w:rsidR="00DC0BDA" w:rsidRPr="00BA3A56" w14:paraId="1C2288CE" w14:textId="77777777" w:rsidTr="00606FC0">
        <w:tc>
          <w:tcPr>
            <w:tcW w:w="9067" w:type="dxa"/>
            <w:gridSpan w:val="2"/>
            <w:tcBorders>
              <w:bottom w:val="nil"/>
            </w:tcBorders>
          </w:tcPr>
          <w:p w14:paraId="0FF74519" w14:textId="77777777" w:rsidR="0064634D" w:rsidRPr="00BA3A56" w:rsidRDefault="0064634D" w:rsidP="008F370B">
            <w:pPr>
              <w:jc w:val="both"/>
            </w:pPr>
            <w:r w:rsidRPr="00BA3A56">
              <w:t>Mõju olulisus</w:t>
            </w:r>
          </w:p>
        </w:tc>
      </w:tr>
      <w:tr w:rsidR="00DC0BDA" w:rsidRPr="00BA3A56" w14:paraId="635C73A9" w14:textId="77777777" w:rsidTr="00606FC0">
        <w:trPr>
          <w:trHeight w:val="282"/>
        </w:trPr>
        <w:tc>
          <w:tcPr>
            <w:tcW w:w="4531" w:type="dxa"/>
          </w:tcPr>
          <w:p w14:paraId="73E70D91" w14:textId="77777777" w:rsidR="0064634D" w:rsidRPr="00BA3A56" w:rsidRDefault="0064634D" w:rsidP="008F370B">
            <w:pPr>
              <w:jc w:val="both"/>
            </w:pPr>
            <w:r w:rsidRPr="00BA3A56">
              <w:t>Ulatus: keskmine.</w:t>
            </w:r>
          </w:p>
        </w:tc>
        <w:tc>
          <w:tcPr>
            <w:tcW w:w="4536" w:type="dxa"/>
          </w:tcPr>
          <w:p w14:paraId="02005F80" w14:textId="77777777" w:rsidR="0064634D" w:rsidRPr="00BA3A56" w:rsidRDefault="0064634D" w:rsidP="008F370B">
            <w:pPr>
              <w:jc w:val="both"/>
            </w:pPr>
            <w:r w:rsidRPr="00BA3A56">
              <w:t>Sihtrühma suurus: väike, u 15 ametnikku</w:t>
            </w:r>
          </w:p>
        </w:tc>
      </w:tr>
      <w:tr w:rsidR="0064634D" w:rsidRPr="00BA3A56" w14:paraId="71CC6485" w14:textId="77777777" w:rsidTr="00606FC0">
        <w:trPr>
          <w:trHeight w:val="282"/>
        </w:trPr>
        <w:tc>
          <w:tcPr>
            <w:tcW w:w="4531" w:type="dxa"/>
          </w:tcPr>
          <w:p w14:paraId="6CCE0325" w14:textId="77777777" w:rsidR="0064634D" w:rsidRPr="00BA3A56" w:rsidRDefault="0064634D" w:rsidP="008F370B">
            <w:pPr>
              <w:jc w:val="both"/>
            </w:pPr>
            <w:r w:rsidRPr="00BA3A56">
              <w:t>Sagedus: keskmine.</w:t>
            </w:r>
          </w:p>
        </w:tc>
        <w:tc>
          <w:tcPr>
            <w:tcW w:w="4536" w:type="dxa"/>
          </w:tcPr>
          <w:p w14:paraId="365B90BD" w14:textId="05E5C0AA" w:rsidR="0064634D" w:rsidRPr="00BA3A56" w:rsidRDefault="0064634D" w:rsidP="008F370B">
            <w:pPr>
              <w:jc w:val="both"/>
            </w:pPr>
            <w:r w:rsidRPr="00BA3A56">
              <w:t>Ebasoovitavate mõjude risk: väike.</w:t>
            </w:r>
          </w:p>
        </w:tc>
      </w:tr>
    </w:tbl>
    <w:p w14:paraId="4939358E" w14:textId="77777777" w:rsidR="0064634D" w:rsidRPr="00BA3A56" w:rsidRDefault="0064634D" w:rsidP="008F370B">
      <w:pPr>
        <w:jc w:val="both"/>
      </w:pPr>
    </w:p>
    <w:p w14:paraId="32C87083" w14:textId="7B5DEC63" w:rsidR="0064634D" w:rsidRPr="00BA3A56" w:rsidRDefault="0064634D" w:rsidP="008F370B">
      <w:pPr>
        <w:jc w:val="both"/>
      </w:pPr>
      <w:r w:rsidRPr="00BA3A56">
        <w:t>Meie hinnangul on negatiivsete mõjude avaldumise risk väike, kuid teatud juhtudel võib tekkida olukord, kus kahjustatakse teist maaomandit. Omanikke võib olla rohkem kui üks, mistõttu neil võib tekkida tööde koordineerimisel erinevaid arusaamu. Samas see ei erine n</w:t>
      </w:r>
      <w:r w:rsidR="00C47424" w:rsidRPr="00BA3A56">
        <w:t>-</w:t>
      </w:r>
      <w:r w:rsidRPr="00BA3A56">
        <w:t xml:space="preserve">ö suurest süsteemist, kus omanikel tuleb samuti enne ehitamise kavandamist omavahelised kokkulepped saavutada. Sellised kuni 50 hektaril asuvad süsteemid on väikesed ja mitme omaniku korral jaotuvad omanike vahel veel väiksemateks osadeks, mistõttu üks omanik ei saa oluliselt teisi mõjutada. Väikesüsteemil </w:t>
      </w:r>
      <w:proofErr w:type="spellStart"/>
      <w:r w:rsidR="00DF45F3" w:rsidRPr="00BA3A56">
        <w:t>MaRu</w:t>
      </w:r>
      <w:r w:rsidRPr="00BA3A56">
        <w:t>-l</w:t>
      </w:r>
      <w:proofErr w:type="spellEnd"/>
      <w:r w:rsidRPr="00BA3A56">
        <w:t xml:space="preserve"> ei ole kohustust järelevalvet teha ja saab suunata ressursid keerukamatesse menetlustesse. Maaomanikel tuleb teha vajadusel koostööd, kui kavandatakse maaparandussüsteemi mõjutavat muud tegevust. </w:t>
      </w:r>
    </w:p>
    <w:p w14:paraId="4E9128F5" w14:textId="77777777" w:rsidR="0064634D" w:rsidRPr="00BA3A56" w:rsidRDefault="0064634D" w:rsidP="008F370B">
      <w:pPr>
        <w:jc w:val="both"/>
      </w:pPr>
    </w:p>
    <w:tbl>
      <w:tblPr>
        <w:tblStyle w:val="Kontuurtabel"/>
        <w:tblW w:w="9067" w:type="dxa"/>
        <w:tblLook w:val="04A0" w:firstRow="1" w:lastRow="0" w:firstColumn="1" w:lastColumn="0" w:noHBand="0" w:noVBand="1"/>
      </w:tblPr>
      <w:tblGrid>
        <w:gridCol w:w="4531"/>
        <w:gridCol w:w="4536"/>
      </w:tblGrid>
      <w:tr w:rsidR="00DC0BDA" w:rsidRPr="00BA3A56" w14:paraId="08DE35DA" w14:textId="77777777" w:rsidTr="00606FC0">
        <w:tc>
          <w:tcPr>
            <w:tcW w:w="9067" w:type="dxa"/>
            <w:gridSpan w:val="2"/>
          </w:tcPr>
          <w:p w14:paraId="31DD10E7" w14:textId="26D0E46C" w:rsidR="0064634D" w:rsidRPr="00BA3A56" w:rsidRDefault="0064634D" w:rsidP="008F370B">
            <w:pPr>
              <w:jc w:val="both"/>
              <w:rPr>
                <w:b/>
                <w:bCs/>
              </w:rPr>
            </w:pPr>
            <w:r w:rsidRPr="00BA3A56">
              <w:rPr>
                <w:b/>
                <w:bCs/>
              </w:rPr>
              <w:t>6.3 Projekteerimistingimuste vajalikkus väikesüsteemile, mille</w:t>
            </w:r>
            <w:r w:rsidR="00670490" w:rsidRPr="00BA3A56">
              <w:t xml:space="preserve"> </w:t>
            </w:r>
            <w:r w:rsidR="00670490" w:rsidRPr="00BA3A56">
              <w:rPr>
                <w:b/>
                <w:bCs/>
              </w:rPr>
              <w:t xml:space="preserve">asukohast tulenevalt </w:t>
            </w:r>
            <w:r w:rsidRPr="00BA3A56">
              <w:rPr>
                <w:b/>
                <w:bCs/>
              </w:rPr>
              <w:t>on avalik-</w:t>
            </w:r>
            <w:r w:rsidR="000C624B" w:rsidRPr="00BA3A56">
              <w:rPr>
                <w:b/>
                <w:bCs/>
              </w:rPr>
              <w:t xml:space="preserve">õiguslikke </w:t>
            </w:r>
            <w:commentRangeStart w:id="174"/>
            <w:r w:rsidR="000C624B" w:rsidRPr="00BA3A56">
              <w:rPr>
                <w:b/>
                <w:bCs/>
              </w:rPr>
              <w:t>kitsendusi</w:t>
            </w:r>
            <w:commentRangeEnd w:id="174"/>
            <w:r w:rsidR="00B345F9">
              <w:rPr>
                <w:rStyle w:val="Kommentaariviide"/>
              </w:rPr>
              <w:commentReference w:id="174"/>
            </w:r>
          </w:p>
        </w:tc>
      </w:tr>
      <w:tr w:rsidR="00DC0BDA" w:rsidRPr="00BA3A56" w14:paraId="47564253" w14:textId="77777777" w:rsidTr="00606FC0">
        <w:tc>
          <w:tcPr>
            <w:tcW w:w="9067" w:type="dxa"/>
            <w:gridSpan w:val="2"/>
          </w:tcPr>
          <w:p w14:paraId="4FC4AE0F" w14:textId="3D109E26" w:rsidR="0064634D" w:rsidRPr="00BA3A56" w:rsidRDefault="0064634D" w:rsidP="008F370B">
            <w:pPr>
              <w:jc w:val="both"/>
            </w:pPr>
            <w:r w:rsidRPr="00BA3A56">
              <w:rPr>
                <w:b/>
                <w:bCs/>
              </w:rPr>
              <w:t>6.6.1</w:t>
            </w:r>
            <w:r w:rsidRPr="00BA3A56">
              <w:t xml:space="preserve"> </w:t>
            </w:r>
            <w:r w:rsidRPr="00BA3A56">
              <w:rPr>
                <w:b/>
                <w:bCs/>
              </w:rPr>
              <w:t>Mõju majandusele:</w:t>
            </w:r>
            <w:r w:rsidRPr="00BA3A56">
              <w:t xml:space="preserve"> ettevõtlusele, halduskoormus</w:t>
            </w:r>
            <w:r w:rsidR="00430D54" w:rsidRPr="00BA3A56">
              <w:t>ele</w:t>
            </w:r>
            <w:r w:rsidRPr="00BA3A56">
              <w:t>, põllu- ja metsamajandusele.</w:t>
            </w:r>
          </w:p>
        </w:tc>
      </w:tr>
      <w:tr w:rsidR="00DC0BDA" w:rsidRPr="00BA3A56" w14:paraId="25C2E0E5" w14:textId="77777777" w:rsidTr="00606FC0">
        <w:tc>
          <w:tcPr>
            <w:tcW w:w="9067" w:type="dxa"/>
            <w:gridSpan w:val="2"/>
            <w:tcBorders>
              <w:bottom w:val="single" w:sz="4" w:space="0" w:color="auto"/>
            </w:tcBorders>
          </w:tcPr>
          <w:p w14:paraId="533B51ED" w14:textId="77777777" w:rsidR="0064634D" w:rsidRPr="00BA3A56" w:rsidRDefault="0064634D" w:rsidP="008F370B">
            <w:pPr>
              <w:jc w:val="both"/>
            </w:pPr>
            <w:r w:rsidRPr="00BA3A56">
              <w:t>Sihtrühm: väikesüsteemi omanikud</w:t>
            </w:r>
          </w:p>
        </w:tc>
      </w:tr>
      <w:tr w:rsidR="00DC0BDA" w:rsidRPr="00BA3A56" w14:paraId="1B404547" w14:textId="77777777" w:rsidTr="00606FC0">
        <w:tc>
          <w:tcPr>
            <w:tcW w:w="9067" w:type="dxa"/>
            <w:gridSpan w:val="2"/>
            <w:tcBorders>
              <w:bottom w:val="nil"/>
            </w:tcBorders>
          </w:tcPr>
          <w:p w14:paraId="403A64F8" w14:textId="0CF39102" w:rsidR="0064634D" w:rsidRPr="00BA3A56" w:rsidRDefault="0064634D" w:rsidP="008F370B">
            <w:pPr>
              <w:jc w:val="both"/>
            </w:pPr>
            <w:r w:rsidRPr="00BA3A56">
              <w:t xml:space="preserve">Avaldatav mõju: Väikesüsteemil, </w:t>
            </w:r>
            <w:r w:rsidR="00670490" w:rsidRPr="00BA3A56">
              <w:t xml:space="preserve">mille asukohast tulenevalt </w:t>
            </w:r>
            <w:r w:rsidRPr="00BA3A56">
              <w:t>on avalik-õiguslikke kitsendusi</w:t>
            </w:r>
            <w:r w:rsidR="00670490" w:rsidRPr="00BA3A56">
              <w:t>,</w:t>
            </w:r>
            <w:r w:rsidRPr="00BA3A56">
              <w:t xml:space="preserve"> tuleb taotleda projekteerimistingimused selleks, et </w:t>
            </w:r>
            <w:proofErr w:type="spellStart"/>
            <w:r w:rsidR="00DF45F3" w:rsidRPr="00BA3A56">
              <w:t>MaRu</w:t>
            </w:r>
            <w:proofErr w:type="spellEnd"/>
            <w:r w:rsidRPr="00BA3A56">
              <w:t xml:space="preserve"> saaks kaasata asjaomased asutused, kes annavad ehituskava koostamiseks oma tingimused. See on oluline selleks, et juba ehituskava koostamisega alustamisel saab ehituskava koostaja nende tingimustega arvestada ja ehitusteatise esitamisel ei ole tõenäoliselt vaja enam ehituskavas muudatusi teha. </w:t>
            </w:r>
          </w:p>
        </w:tc>
      </w:tr>
      <w:tr w:rsidR="00DC0BDA" w:rsidRPr="00BA3A56" w14:paraId="40190BC0" w14:textId="77777777" w:rsidTr="00606FC0">
        <w:tc>
          <w:tcPr>
            <w:tcW w:w="9067" w:type="dxa"/>
            <w:gridSpan w:val="2"/>
            <w:tcBorders>
              <w:bottom w:val="nil"/>
            </w:tcBorders>
          </w:tcPr>
          <w:p w14:paraId="0BAE7DB4" w14:textId="77777777" w:rsidR="0064634D" w:rsidRPr="00BA3A56" w:rsidRDefault="0064634D" w:rsidP="008F370B">
            <w:pPr>
              <w:jc w:val="both"/>
            </w:pPr>
            <w:r w:rsidRPr="00BA3A56">
              <w:t>Mõju olulisus</w:t>
            </w:r>
          </w:p>
        </w:tc>
      </w:tr>
      <w:tr w:rsidR="00DC0BDA" w:rsidRPr="00BA3A56" w14:paraId="607BCD90" w14:textId="77777777" w:rsidTr="00606FC0">
        <w:trPr>
          <w:trHeight w:val="282"/>
        </w:trPr>
        <w:tc>
          <w:tcPr>
            <w:tcW w:w="4531" w:type="dxa"/>
          </w:tcPr>
          <w:p w14:paraId="1BE4A8C8" w14:textId="77777777" w:rsidR="0064634D" w:rsidRPr="00BA3A56" w:rsidRDefault="0064634D" w:rsidP="008F370B">
            <w:pPr>
              <w:jc w:val="both"/>
            </w:pPr>
            <w:r w:rsidRPr="00BA3A56">
              <w:t>Ulatus: suur.</w:t>
            </w:r>
          </w:p>
        </w:tc>
        <w:tc>
          <w:tcPr>
            <w:tcW w:w="4536" w:type="dxa"/>
          </w:tcPr>
          <w:p w14:paraId="2E2BC6F1" w14:textId="77777777" w:rsidR="0064634D" w:rsidRPr="00BA3A56" w:rsidRDefault="0064634D" w:rsidP="008F370B">
            <w:pPr>
              <w:jc w:val="both"/>
            </w:pPr>
            <w:r w:rsidRPr="00BA3A56">
              <w:t xml:space="preserve">Sihtrühma suurus: </w:t>
            </w:r>
          </w:p>
        </w:tc>
      </w:tr>
      <w:tr w:rsidR="00DC0BDA" w:rsidRPr="00BA3A56" w14:paraId="2C6F3613" w14:textId="77777777" w:rsidTr="00606FC0">
        <w:trPr>
          <w:trHeight w:val="282"/>
        </w:trPr>
        <w:tc>
          <w:tcPr>
            <w:tcW w:w="4531" w:type="dxa"/>
          </w:tcPr>
          <w:p w14:paraId="0889E821" w14:textId="77777777" w:rsidR="0064634D" w:rsidRPr="00BA3A56" w:rsidRDefault="0064634D" w:rsidP="008F370B">
            <w:pPr>
              <w:jc w:val="both"/>
            </w:pPr>
            <w:r w:rsidRPr="00BA3A56">
              <w:t>Sagedus: väike, ühekordne tegevus.</w:t>
            </w:r>
          </w:p>
        </w:tc>
        <w:tc>
          <w:tcPr>
            <w:tcW w:w="4536" w:type="dxa"/>
          </w:tcPr>
          <w:p w14:paraId="2D9AF329" w14:textId="77777777" w:rsidR="0064634D" w:rsidRPr="00BA3A56" w:rsidRDefault="0064634D" w:rsidP="008F370B">
            <w:pPr>
              <w:jc w:val="both"/>
            </w:pPr>
            <w:r w:rsidRPr="00BA3A56">
              <w:t>Ebasoovitavate mõjude risk: väike, positiivne mõju.</w:t>
            </w:r>
          </w:p>
        </w:tc>
      </w:tr>
    </w:tbl>
    <w:p w14:paraId="417A4A00" w14:textId="77777777" w:rsidR="0064634D" w:rsidRPr="00BA3A56" w:rsidRDefault="0064634D" w:rsidP="008F370B">
      <w:pPr>
        <w:jc w:val="both"/>
        <w:rPr>
          <w:b/>
          <w:bCs/>
        </w:rPr>
      </w:pPr>
    </w:p>
    <w:tbl>
      <w:tblPr>
        <w:tblStyle w:val="Kontuurtabel"/>
        <w:tblW w:w="9067" w:type="dxa"/>
        <w:tblLook w:val="04A0" w:firstRow="1" w:lastRow="0" w:firstColumn="1" w:lastColumn="0" w:noHBand="0" w:noVBand="1"/>
      </w:tblPr>
      <w:tblGrid>
        <w:gridCol w:w="4531"/>
        <w:gridCol w:w="4536"/>
      </w:tblGrid>
      <w:tr w:rsidR="00DC0BDA" w:rsidRPr="00BA3A56" w14:paraId="3B7AFDE5" w14:textId="77777777" w:rsidTr="00606FC0">
        <w:tc>
          <w:tcPr>
            <w:tcW w:w="9067" w:type="dxa"/>
            <w:gridSpan w:val="2"/>
          </w:tcPr>
          <w:p w14:paraId="0B75A657" w14:textId="77777777" w:rsidR="0064634D" w:rsidRPr="00BA3A56" w:rsidRDefault="0064634D" w:rsidP="008F370B">
            <w:pPr>
              <w:jc w:val="both"/>
            </w:pPr>
            <w:r w:rsidRPr="00BA3A56">
              <w:rPr>
                <w:b/>
                <w:bCs/>
              </w:rPr>
              <w:t>6.3.2</w:t>
            </w:r>
            <w:r w:rsidRPr="00BA3A56">
              <w:t xml:space="preserve"> </w:t>
            </w:r>
            <w:r w:rsidRPr="00BA3A56">
              <w:rPr>
                <w:b/>
                <w:bCs/>
              </w:rPr>
              <w:t>Mõju riigiasutuse korraldusele, kuludele ja tuludele:</w:t>
            </w:r>
            <w:r w:rsidRPr="00BA3A56">
              <w:t xml:space="preserve"> avalikud teenused.</w:t>
            </w:r>
          </w:p>
        </w:tc>
      </w:tr>
      <w:tr w:rsidR="00DC0BDA" w:rsidRPr="00BA3A56" w14:paraId="3DE0F49B" w14:textId="77777777" w:rsidTr="00606FC0">
        <w:tc>
          <w:tcPr>
            <w:tcW w:w="9067" w:type="dxa"/>
            <w:gridSpan w:val="2"/>
            <w:tcBorders>
              <w:bottom w:val="single" w:sz="4" w:space="0" w:color="auto"/>
            </w:tcBorders>
          </w:tcPr>
          <w:p w14:paraId="786B0D0F" w14:textId="770EADB9" w:rsidR="0064634D" w:rsidRPr="00BA3A56" w:rsidRDefault="0064634D" w:rsidP="008F370B">
            <w:pPr>
              <w:jc w:val="both"/>
            </w:pPr>
            <w:r w:rsidRPr="00BA3A56">
              <w:t xml:space="preserve">Sihtrühm: </w:t>
            </w:r>
            <w:proofErr w:type="spellStart"/>
            <w:r w:rsidR="00DF45F3" w:rsidRPr="00BA3A56">
              <w:t>MaRu</w:t>
            </w:r>
            <w:proofErr w:type="spellEnd"/>
          </w:p>
        </w:tc>
      </w:tr>
      <w:tr w:rsidR="00DC0BDA" w:rsidRPr="00BA3A56" w14:paraId="07CC9CC6" w14:textId="77777777" w:rsidTr="00606FC0">
        <w:tc>
          <w:tcPr>
            <w:tcW w:w="9067" w:type="dxa"/>
            <w:gridSpan w:val="2"/>
            <w:tcBorders>
              <w:bottom w:val="nil"/>
            </w:tcBorders>
          </w:tcPr>
          <w:p w14:paraId="7A14B765" w14:textId="092B94A9" w:rsidR="0064634D" w:rsidRPr="00BA3A56" w:rsidRDefault="0064634D" w:rsidP="008F370B">
            <w:pPr>
              <w:jc w:val="both"/>
            </w:pPr>
            <w:r w:rsidRPr="00BA3A56">
              <w:t xml:space="preserve">Avaldatav mõju: Sellistele väikesüsteemidele projekteerimistingimuste andmisega tuleb </w:t>
            </w:r>
            <w:proofErr w:type="spellStart"/>
            <w:r w:rsidR="00DF45F3" w:rsidRPr="00BA3A56">
              <w:t>MaRu</w:t>
            </w:r>
            <w:r w:rsidRPr="00BA3A56">
              <w:t>-le</w:t>
            </w:r>
            <w:proofErr w:type="spellEnd"/>
            <w:r w:rsidRPr="00BA3A56">
              <w:t xml:space="preserve"> küll üks menetluse etapp juurde, kuid samas on ehitusteatise menetlemisel lihtsam, sest ehituskava ei ole vaja eeldatavalt enam kitsendustest lähtuvalt muuta. </w:t>
            </w:r>
          </w:p>
        </w:tc>
      </w:tr>
      <w:tr w:rsidR="00DC0BDA" w:rsidRPr="00BA3A56" w14:paraId="56C96250" w14:textId="77777777" w:rsidTr="00606FC0">
        <w:tc>
          <w:tcPr>
            <w:tcW w:w="9067" w:type="dxa"/>
            <w:gridSpan w:val="2"/>
            <w:tcBorders>
              <w:bottom w:val="nil"/>
            </w:tcBorders>
          </w:tcPr>
          <w:p w14:paraId="4FA70DCD" w14:textId="77777777" w:rsidR="0064634D" w:rsidRPr="00BA3A56" w:rsidRDefault="0064634D" w:rsidP="008F370B">
            <w:pPr>
              <w:jc w:val="both"/>
            </w:pPr>
            <w:r w:rsidRPr="00BA3A56">
              <w:t>Mõju olulisus</w:t>
            </w:r>
          </w:p>
        </w:tc>
      </w:tr>
      <w:tr w:rsidR="00DC0BDA" w:rsidRPr="00BA3A56" w14:paraId="1266626A" w14:textId="77777777" w:rsidTr="00606FC0">
        <w:trPr>
          <w:trHeight w:val="282"/>
        </w:trPr>
        <w:tc>
          <w:tcPr>
            <w:tcW w:w="4531" w:type="dxa"/>
          </w:tcPr>
          <w:p w14:paraId="06CD8609" w14:textId="77777777" w:rsidR="0064634D" w:rsidRPr="00BA3A56" w:rsidRDefault="0064634D" w:rsidP="008F370B">
            <w:pPr>
              <w:jc w:val="both"/>
            </w:pPr>
            <w:r w:rsidRPr="00BA3A56">
              <w:lastRenderedPageBreak/>
              <w:t>Ulatus: väike.</w:t>
            </w:r>
          </w:p>
        </w:tc>
        <w:tc>
          <w:tcPr>
            <w:tcW w:w="4536" w:type="dxa"/>
          </w:tcPr>
          <w:p w14:paraId="159BBB1F" w14:textId="67957B9B" w:rsidR="0064634D" w:rsidRPr="00BA3A56" w:rsidRDefault="0064634D" w:rsidP="008F370B">
            <w:pPr>
              <w:jc w:val="both"/>
            </w:pPr>
            <w:r w:rsidRPr="00BA3A56">
              <w:t xml:space="preserve">Sihtrühma suurus: väike, u </w:t>
            </w:r>
            <w:r w:rsidR="00637A87" w:rsidRPr="00BA3A56">
              <w:t xml:space="preserve">kümme </w:t>
            </w:r>
            <w:r w:rsidRPr="00BA3A56">
              <w:t>ametnikku</w:t>
            </w:r>
            <w:r w:rsidR="00BA4A3C" w:rsidRPr="00BA3A56">
              <w:t>.</w:t>
            </w:r>
          </w:p>
        </w:tc>
      </w:tr>
      <w:tr w:rsidR="00DC0BDA" w:rsidRPr="00BA3A56" w14:paraId="2D1ED28E" w14:textId="77777777" w:rsidTr="00606FC0">
        <w:trPr>
          <w:trHeight w:val="282"/>
        </w:trPr>
        <w:tc>
          <w:tcPr>
            <w:tcW w:w="4531" w:type="dxa"/>
          </w:tcPr>
          <w:p w14:paraId="7CDA414A" w14:textId="77777777" w:rsidR="0064634D" w:rsidRPr="00BA3A56" w:rsidRDefault="0064634D" w:rsidP="008F370B">
            <w:pPr>
              <w:jc w:val="both"/>
            </w:pPr>
            <w:r w:rsidRPr="00BA3A56">
              <w:t>Sagedus: väike, ühekordne tegevus.</w:t>
            </w:r>
          </w:p>
        </w:tc>
        <w:tc>
          <w:tcPr>
            <w:tcW w:w="4536" w:type="dxa"/>
          </w:tcPr>
          <w:p w14:paraId="5C07AA58" w14:textId="5A1CDEB2" w:rsidR="0064634D" w:rsidRPr="00BA3A56" w:rsidRDefault="0064634D" w:rsidP="008F370B">
            <w:pPr>
              <w:jc w:val="both"/>
            </w:pPr>
            <w:r w:rsidRPr="00BA3A56">
              <w:t>Ebasoovitavate mõjude risk: väike.</w:t>
            </w:r>
          </w:p>
        </w:tc>
      </w:tr>
    </w:tbl>
    <w:p w14:paraId="12804A3C" w14:textId="77777777" w:rsidR="0064634D" w:rsidRPr="00BA3A56" w:rsidRDefault="0064634D" w:rsidP="008F370B">
      <w:pPr>
        <w:jc w:val="both"/>
      </w:pPr>
    </w:p>
    <w:p w14:paraId="5EAC9F8F" w14:textId="69BC4EE7" w:rsidR="0064634D" w:rsidRPr="00BA3A56" w:rsidRDefault="0064634D" w:rsidP="008F370B">
      <w:pPr>
        <w:jc w:val="both"/>
      </w:pPr>
      <w:r w:rsidRPr="00BA3A56">
        <w:t>Meie hinnangul on negatiivsete mõjude avaldumise risk väike. Teatud juhtudel võib näiteks maaomanike vähesest teadlikkusest tekkida olukord, kus sellise väikesüsteemi, mille</w:t>
      </w:r>
      <w:r w:rsidR="00670490" w:rsidRPr="00BA3A56">
        <w:t xml:space="preserve"> asukohast tulenevalt</w:t>
      </w:r>
      <w:r w:rsidRPr="00BA3A56">
        <w:t xml:space="preserve"> avalik-õiguslikud kitsendused puuduvad, omanikud esitavad igaks juhuks samuti projekteerimistingimuste taotlusi. </w:t>
      </w:r>
      <w:proofErr w:type="spellStart"/>
      <w:r w:rsidR="00DF45F3" w:rsidRPr="00BA3A56">
        <w:t>MaRu</w:t>
      </w:r>
      <w:proofErr w:type="spellEnd"/>
      <w:r w:rsidRPr="00BA3A56">
        <w:t xml:space="preserve"> saab kujundada praktikad selle olukorra ennetamiseks, näiteks juhised veebilehel.</w:t>
      </w:r>
    </w:p>
    <w:p w14:paraId="1924CBD0" w14:textId="77777777" w:rsidR="0064634D" w:rsidRPr="00BA3A56" w:rsidRDefault="0064634D" w:rsidP="008F370B">
      <w:pPr>
        <w:jc w:val="both"/>
      </w:pPr>
    </w:p>
    <w:tbl>
      <w:tblPr>
        <w:tblStyle w:val="Kontuurtabel"/>
        <w:tblW w:w="9067" w:type="dxa"/>
        <w:tblLook w:val="04A0" w:firstRow="1" w:lastRow="0" w:firstColumn="1" w:lastColumn="0" w:noHBand="0" w:noVBand="1"/>
      </w:tblPr>
      <w:tblGrid>
        <w:gridCol w:w="4531"/>
        <w:gridCol w:w="4536"/>
      </w:tblGrid>
      <w:tr w:rsidR="00DC0BDA" w:rsidRPr="00BA3A56" w14:paraId="5D13B230" w14:textId="77777777" w:rsidTr="00606FC0">
        <w:tc>
          <w:tcPr>
            <w:tcW w:w="9067" w:type="dxa"/>
            <w:gridSpan w:val="2"/>
          </w:tcPr>
          <w:p w14:paraId="33ABB38B" w14:textId="4C5740AB" w:rsidR="0064634D" w:rsidRPr="00BA3A56" w:rsidRDefault="0064634D" w:rsidP="008F370B">
            <w:pPr>
              <w:jc w:val="both"/>
              <w:rPr>
                <w:b/>
                <w:bCs/>
              </w:rPr>
            </w:pPr>
            <w:r w:rsidRPr="00BA3A56">
              <w:rPr>
                <w:b/>
                <w:bCs/>
              </w:rPr>
              <w:t xml:space="preserve">6.4 Maaparandussüsteemi üksikrajatise ja väikesüsteemi, </w:t>
            </w:r>
            <w:r w:rsidR="000D3B21" w:rsidRPr="00BA3A56">
              <w:rPr>
                <w:b/>
                <w:bCs/>
              </w:rPr>
              <w:t xml:space="preserve">mille asukohast tulenevalt </w:t>
            </w:r>
            <w:r w:rsidRPr="00BA3A56">
              <w:rPr>
                <w:b/>
                <w:bCs/>
              </w:rPr>
              <w:t xml:space="preserve">ei ole avalik-õiguslikke kitsendusi, ehitamiseks nõuete </w:t>
            </w:r>
            <w:commentRangeStart w:id="175"/>
            <w:r w:rsidRPr="00BA3A56">
              <w:rPr>
                <w:b/>
                <w:bCs/>
              </w:rPr>
              <w:t>lihtsustamine</w:t>
            </w:r>
            <w:commentRangeEnd w:id="175"/>
            <w:r w:rsidR="00C072E9">
              <w:rPr>
                <w:rStyle w:val="Kommentaariviide"/>
              </w:rPr>
              <w:commentReference w:id="175"/>
            </w:r>
          </w:p>
        </w:tc>
      </w:tr>
      <w:tr w:rsidR="00DC0BDA" w:rsidRPr="00BA3A56" w14:paraId="58CB0BFD" w14:textId="77777777" w:rsidTr="00606FC0">
        <w:tc>
          <w:tcPr>
            <w:tcW w:w="9067" w:type="dxa"/>
            <w:gridSpan w:val="2"/>
          </w:tcPr>
          <w:p w14:paraId="57A7BB58" w14:textId="7DAB5D5D" w:rsidR="0064634D" w:rsidRPr="00BA3A56" w:rsidRDefault="0064634D" w:rsidP="008F370B">
            <w:pPr>
              <w:jc w:val="both"/>
            </w:pPr>
            <w:r w:rsidRPr="00BA3A56">
              <w:rPr>
                <w:b/>
                <w:bCs/>
              </w:rPr>
              <w:t>6.4.1</w:t>
            </w:r>
            <w:r w:rsidRPr="00BA3A56">
              <w:t xml:space="preserve"> </w:t>
            </w:r>
            <w:r w:rsidRPr="00BA3A56">
              <w:rPr>
                <w:b/>
                <w:bCs/>
              </w:rPr>
              <w:t>Mõju majandusele:</w:t>
            </w:r>
            <w:r w:rsidRPr="00BA3A56">
              <w:t xml:space="preserve"> ettevõtlusele, halduskoormus</w:t>
            </w:r>
            <w:r w:rsidR="00163272" w:rsidRPr="00BA3A56">
              <w:t>ele</w:t>
            </w:r>
            <w:r w:rsidRPr="00BA3A56">
              <w:t>, põllu- ja metsamajandusele.</w:t>
            </w:r>
          </w:p>
        </w:tc>
      </w:tr>
      <w:tr w:rsidR="00DC0BDA" w:rsidRPr="00BA3A56" w14:paraId="5ABD9E69" w14:textId="77777777" w:rsidTr="00606FC0">
        <w:tc>
          <w:tcPr>
            <w:tcW w:w="9067" w:type="dxa"/>
            <w:gridSpan w:val="2"/>
            <w:tcBorders>
              <w:bottom w:val="single" w:sz="4" w:space="0" w:color="auto"/>
            </w:tcBorders>
          </w:tcPr>
          <w:p w14:paraId="0097CDC5" w14:textId="77777777" w:rsidR="0064634D" w:rsidRPr="00BA3A56" w:rsidRDefault="0064634D" w:rsidP="008F370B">
            <w:pPr>
              <w:jc w:val="both"/>
            </w:pPr>
            <w:r w:rsidRPr="00BA3A56">
              <w:t>Sihtrühm: maaparandussüsteemide omanikud</w:t>
            </w:r>
          </w:p>
        </w:tc>
      </w:tr>
      <w:tr w:rsidR="00DC0BDA" w:rsidRPr="00BA3A56" w14:paraId="525C229F" w14:textId="77777777" w:rsidTr="00606FC0">
        <w:tc>
          <w:tcPr>
            <w:tcW w:w="9067" w:type="dxa"/>
            <w:gridSpan w:val="2"/>
            <w:tcBorders>
              <w:bottom w:val="nil"/>
            </w:tcBorders>
          </w:tcPr>
          <w:p w14:paraId="3773038E" w14:textId="48BAA5D9" w:rsidR="0064634D" w:rsidRPr="00BA3A56" w:rsidRDefault="0064634D" w:rsidP="008F370B">
            <w:pPr>
              <w:jc w:val="both"/>
            </w:pPr>
            <w:r w:rsidRPr="00BA3A56">
              <w:t xml:space="preserve">Avaldatav mõju: Eelnõuga kavandatakse lihtsustada maaparandussüsteemi üksikrajatise (välja arvatud </w:t>
            </w:r>
            <w:r w:rsidRPr="00BA3A56">
              <w:rPr>
                <w:lang w:eastAsia="et-EE"/>
              </w:rPr>
              <w:t>eesvoolul</w:t>
            </w:r>
            <w:r w:rsidR="00163272" w:rsidRPr="00BA3A56">
              <w:rPr>
                <w:lang w:eastAsia="et-EE"/>
              </w:rPr>
              <w:t xml:space="preserve"> paiknev truup</w:t>
            </w:r>
            <w:r w:rsidRPr="00BA3A56">
              <w:rPr>
                <w:lang w:eastAsia="et-EE"/>
              </w:rPr>
              <w:t>, keskkonnakaitse</w:t>
            </w:r>
            <w:r w:rsidR="00163272" w:rsidRPr="00BA3A56">
              <w:rPr>
                <w:lang w:eastAsia="et-EE"/>
              </w:rPr>
              <w:t xml:space="preserve">ks vajalik </w:t>
            </w:r>
            <w:r w:rsidRPr="00BA3A56">
              <w:rPr>
                <w:lang w:eastAsia="et-EE"/>
              </w:rPr>
              <w:t>rajatis ja regulaatorkaev)</w:t>
            </w:r>
            <w:r w:rsidRPr="00BA3A56">
              <w:t xml:space="preserve"> ja väikesüsteemi, mille</w:t>
            </w:r>
            <w:r w:rsidR="000D3B21" w:rsidRPr="00BA3A56">
              <w:t xml:space="preserve"> asukohast tulenevalt</w:t>
            </w:r>
            <w:r w:rsidRPr="00BA3A56">
              <w:t xml:space="preserve"> ei ole avalik-õiguslikke kitsendusi, ehitamist selliselt, et ehitamiseks luba ei ole vaja taotleda ega</w:t>
            </w:r>
            <w:r w:rsidR="000C624B" w:rsidRPr="00BA3A56">
              <w:t xml:space="preserve"> ka</w:t>
            </w:r>
            <w:r w:rsidRPr="00BA3A56">
              <w:t xml:space="preserve"> ehitamisest teavitada. Muudatusega vähendatakse maaparandussüsteemi omanike halduskoormust. Vähendatakse tarbetut asjaajamist selliste väiksete rajatiste ehitamisele, mille</w:t>
            </w:r>
            <w:r w:rsidR="000C624B" w:rsidRPr="00BA3A56">
              <w:t>l</w:t>
            </w:r>
            <w:r w:rsidRPr="00BA3A56">
              <w:t xml:space="preserve"> on väike mõju maaparandussüsteemi toimimisele ja ümbritsevale maakasutusele.</w:t>
            </w:r>
          </w:p>
        </w:tc>
      </w:tr>
      <w:tr w:rsidR="00DC0BDA" w:rsidRPr="00BA3A56" w14:paraId="762DF545" w14:textId="77777777" w:rsidTr="00606FC0">
        <w:tc>
          <w:tcPr>
            <w:tcW w:w="9067" w:type="dxa"/>
            <w:gridSpan w:val="2"/>
            <w:tcBorders>
              <w:bottom w:val="nil"/>
            </w:tcBorders>
          </w:tcPr>
          <w:p w14:paraId="33A904E8" w14:textId="77777777" w:rsidR="0064634D" w:rsidRPr="00BA3A56" w:rsidRDefault="0064634D" w:rsidP="008F370B">
            <w:pPr>
              <w:jc w:val="both"/>
            </w:pPr>
            <w:r w:rsidRPr="00BA3A56">
              <w:t>Mõju olulisus</w:t>
            </w:r>
          </w:p>
        </w:tc>
      </w:tr>
      <w:tr w:rsidR="00DC0BDA" w:rsidRPr="00BA3A56" w14:paraId="11071004" w14:textId="77777777" w:rsidTr="00606FC0">
        <w:trPr>
          <w:trHeight w:val="282"/>
        </w:trPr>
        <w:tc>
          <w:tcPr>
            <w:tcW w:w="4531" w:type="dxa"/>
          </w:tcPr>
          <w:p w14:paraId="5C2752B9" w14:textId="77777777" w:rsidR="0064634D" w:rsidRPr="00BA3A56" w:rsidRDefault="0064634D" w:rsidP="008F370B">
            <w:pPr>
              <w:jc w:val="both"/>
            </w:pPr>
            <w:r w:rsidRPr="00BA3A56">
              <w:t>Ulatus: keskmine.</w:t>
            </w:r>
          </w:p>
        </w:tc>
        <w:tc>
          <w:tcPr>
            <w:tcW w:w="4536" w:type="dxa"/>
          </w:tcPr>
          <w:p w14:paraId="6B9D6A62" w14:textId="77777777" w:rsidR="0064634D" w:rsidRPr="00BA3A56" w:rsidRDefault="0064634D" w:rsidP="008F370B">
            <w:pPr>
              <w:jc w:val="both"/>
            </w:pPr>
            <w:r w:rsidRPr="00BA3A56">
              <w:t>Sihtrühma suurus: keskmine</w:t>
            </w:r>
          </w:p>
        </w:tc>
      </w:tr>
      <w:tr w:rsidR="00DC0BDA" w:rsidRPr="00BA3A56" w14:paraId="2F92D92D" w14:textId="77777777" w:rsidTr="00606FC0">
        <w:trPr>
          <w:trHeight w:val="282"/>
        </w:trPr>
        <w:tc>
          <w:tcPr>
            <w:tcW w:w="4531" w:type="dxa"/>
          </w:tcPr>
          <w:p w14:paraId="56FE17D5" w14:textId="77777777" w:rsidR="0064634D" w:rsidRPr="00BA3A56" w:rsidRDefault="0064634D" w:rsidP="008F370B">
            <w:pPr>
              <w:jc w:val="both"/>
            </w:pPr>
            <w:r w:rsidRPr="00BA3A56">
              <w:t>Sagedus: väike, ühekordne tegevus iga üksikrajatise suhtes.</w:t>
            </w:r>
          </w:p>
        </w:tc>
        <w:tc>
          <w:tcPr>
            <w:tcW w:w="4536" w:type="dxa"/>
          </w:tcPr>
          <w:p w14:paraId="6CE530ED" w14:textId="2098418F" w:rsidR="0064634D" w:rsidRPr="00BA3A56" w:rsidRDefault="0064634D" w:rsidP="008F370B">
            <w:pPr>
              <w:jc w:val="both"/>
            </w:pPr>
            <w:r w:rsidRPr="00BA3A56">
              <w:t>Ebasoovitavate mõjude risk: väike.</w:t>
            </w:r>
          </w:p>
        </w:tc>
      </w:tr>
    </w:tbl>
    <w:p w14:paraId="2FA26E89" w14:textId="77777777" w:rsidR="0064634D" w:rsidRPr="00BA3A56" w:rsidRDefault="0064634D" w:rsidP="008F370B">
      <w:pPr>
        <w:jc w:val="both"/>
      </w:pPr>
    </w:p>
    <w:tbl>
      <w:tblPr>
        <w:tblStyle w:val="Kontuurtabel"/>
        <w:tblW w:w="9067" w:type="dxa"/>
        <w:tblLook w:val="04A0" w:firstRow="1" w:lastRow="0" w:firstColumn="1" w:lastColumn="0" w:noHBand="0" w:noVBand="1"/>
      </w:tblPr>
      <w:tblGrid>
        <w:gridCol w:w="4531"/>
        <w:gridCol w:w="4536"/>
      </w:tblGrid>
      <w:tr w:rsidR="00DC0BDA" w:rsidRPr="00BA3A56" w14:paraId="4EBC2998" w14:textId="77777777" w:rsidTr="00606FC0">
        <w:tc>
          <w:tcPr>
            <w:tcW w:w="9067" w:type="dxa"/>
            <w:gridSpan w:val="2"/>
          </w:tcPr>
          <w:p w14:paraId="057759C9" w14:textId="0AB3F670" w:rsidR="0064634D" w:rsidRPr="00BA3A56" w:rsidRDefault="0064634D" w:rsidP="008F370B">
            <w:pPr>
              <w:jc w:val="both"/>
            </w:pPr>
            <w:bookmarkStart w:id="176" w:name="_Hlk209515446"/>
            <w:r w:rsidRPr="00BA3A56">
              <w:rPr>
                <w:b/>
                <w:bCs/>
              </w:rPr>
              <w:t>6.4.2</w:t>
            </w:r>
            <w:r w:rsidRPr="00BA3A56">
              <w:t xml:space="preserve"> </w:t>
            </w:r>
            <w:r w:rsidR="000C6026" w:rsidRPr="00BA3A56">
              <w:rPr>
                <w:b/>
                <w:bCs/>
              </w:rPr>
              <w:t>Mõju riigiasutuse korraldusele, kuludele ja tuludele:</w:t>
            </w:r>
            <w:r w:rsidR="000C6026" w:rsidRPr="00BA3A56">
              <w:t xml:space="preserve"> avalikud teenused.</w:t>
            </w:r>
          </w:p>
        </w:tc>
      </w:tr>
      <w:tr w:rsidR="00DC0BDA" w:rsidRPr="00BA3A56" w14:paraId="132CE788" w14:textId="77777777" w:rsidTr="00606FC0">
        <w:tc>
          <w:tcPr>
            <w:tcW w:w="9067" w:type="dxa"/>
            <w:gridSpan w:val="2"/>
            <w:tcBorders>
              <w:bottom w:val="single" w:sz="4" w:space="0" w:color="auto"/>
            </w:tcBorders>
          </w:tcPr>
          <w:p w14:paraId="23948131" w14:textId="09324AED" w:rsidR="0064634D" w:rsidRPr="00BA3A56" w:rsidRDefault="0064634D" w:rsidP="008F370B">
            <w:pPr>
              <w:jc w:val="both"/>
            </w:pPr>
            <w:r w:rsidRPr="00BA3A56">
              <w:t xml:space="preserve">Sihtrühm: </w:t>
            </w:r>
            <w:proofErr w:type="spellStart"/>
            <w:r w:rsidR="00DF45F3" w:rsidRPr="00BA3A56">
              <w:t>MaRu</w:t>
            </w:r>
            <w:proofErr w:type="spellEnd"/>
          </w:p>
        </w:tc>
      </w:tr>
      <w:tr w:rsidR="00DC0BDA" w:rsidRPr="00BA3A56" w14:paraId="6CCC34B6" w14:textId="77777777" w:rsidTr="00606FC0">
        <w:tc>
          <w:tcPr>
            <w:tcW w:w="9067" w:type="dxa"/>
            <w:gridSpan w:val="2"/>
            <w:tcBorders>
              <w:bottom w:val="nil"/>
            </w:tcBorders>
          </w:tcPr>
          <w:p w14:paraId="3CBAFEC2" w14:textId="69712BC7" w:rsidR="0064634D" w:rsidRPr="00BA3A56" w:rsidRDefault="0064634D" w:rsidP="008F370B">
            <w:pPr>
              <w:jc w:val="both"/>
            </w:pPr>
            <w:r w:rsidRPr="00BA3A56">
              <w:t xml:space="preserve">Avaldatav mõju: Kaob ära loamenetluse protsess väikese mõjuga ehitamiseks. </w:t>
            </w:r>
            <w:proofErr w:type="spellStart"/>
            <w:r w:rsidR="00DF45F3" w:rsidRPr="00BA3A56">
              <w:t>MaRu</w:t>
            </w:r>
            <w:proofErr w:type="spellEnd"/>
            <w:r w:rsidRPr="00BA3A56">
              <w:t xml:space="preserve"> saab suunata oma ametnikke sisulisemetele ja  erialast kompetentsi vajavatesse keerulisematesse menetlustesse. </w:t>
            </w:r>
          </w:p>
        </w:tc>
      </w:tr>
      <w:tr w:rsidR="00DC0BDA" w:rsidRPr="00BA3A56" w14:paraId="6B8A181F" w14:textId="77777777" w:rsidTr="00606FC0">
        <w:tc>
          <w:tcPr>
            <w:tcW w:w="9067" w:type="dxa"/>
            <w:gridSpan w:val="2"/>
            <w:tcBorders>
              <w:bottom w:val="nil"/>
            </w:tcBorders>
          </w:tcPr>
          <w:p w14:paraId="710F1AF5" w14:textId="77777777" w:rsidR="0064634D" w:rsidRPr="00BA3A56" w:rsidRDefault="0064634D" w:rsidP="008F370B">
            <w:pPr>
              <w:jc w:val="both"/>
            </w:pPr>
            <w:r w:rsidRPr="00BA3A56">
              <w:t>Mõju olulisus</w:t>
            </w:r>
          </w:p>
        </w:tc>
      </w:tr>
      <w:tr w:rsidR="00DC0BDA" w:rsidRPr="00BA3A56" w14:paraId="51124D2A" w14:textId="77777777" w:rsidTr="00606FC0">
        <w:trPr>
          <w:trHeight w:val="282"/>
        </w:trPr>
        <w:tc>
          <w:tcPr>
            <w:tcW w:w="4531" w:type="dxa"/>
          </w:tcPr>
          <w:p w14:paraId="2BCC457D" w14:textId="77777777" w:rsidR="0064634D" w:rsidRPr="00BA3A56" w:rsidRDefault="0064634D" w:rsidP="008F370B">
            <w:pPr>
              <w:jc w:val="both"/>
            </w:pPr>
            <w:r w:rsidRPr="00BA3A56">
              <w:t>Ulatus: keskmine.</w:t>
            </w:r>
          </w:p>
        </w:tc>
        <w:tc>
          <w:tcPr>
            <w:tcW w:w="4536" w:type="dxa"/>
          </w:tcPr>
          <w:p w14:paraId="5692995C" w14:textId="3B79628E" w:rsidR="0064634D" w:rsidRPr="00BA3A56" w:rsidRDefault="0064634D" w:rsidP="008F370B">
            <w:pPr>
              <w:jc w:val="both"/>
            </w:pPr>
            <w:r w:rsidRPr="00BA3A56">
              <w:t xml:space="preserve">Sihtrühma suurus: väike, ehitusloa menetlejaid on </w:t>
            </w:r>
            <w:r w:rsidR="00637A87" w:rsidRPr="00BA3A56">
              <w:t xml:space="preserve">kümme </w:t>
            </w:r>
            <w:r w:rsidRPr="00BA3A56">
              <w:t>inimest.</w:t>
            </w:r>
          </w:p>
        </w:tc>
      </w:tr>
      <w:tr w:rsidR="00DC0BDA" w:rsidRPr="00BA3A56" w14:paraId="42E1157B" w14:textId="77777777" w:rsidTr="00606FC0">
        <w:trPr>
          <w:trHeight w:val="282"/>
        </w:trPr>
        <w:tc>
          <w:tcPr>
            <w:tcW w:w="4531" w:type="dxa"/>
          </w:tcPr>
          <w:p w14:paraId="46272FEE" w14:textId="77777777" w:rsidR="0064634D" w:rsidRPr="00BA3A56" w:rsidRDefault="0064634D" w:rsidP="008F370B">
            <w:pPr>
              <w:jc w:val="both"/>
            </w:pPr>
            <w:r w:rsidRPr="00BA3A56">
              <w:t>Sagedus: väike, ühekordne tegevus iga üksikrajatise suhtes.</w:t>
            </w:r>
          </w:p>
        </w:tc>
        <w:tc>
          <w:tcPr>
            <w:tcW w:w="4536" w:type="dxa"/>
          </w:tcPr>
          <w:p w14:paraId="686697F9" w14:textId="3501EB19" w:rsidR="0064634D" w:rsidRPr="00BA3A56" w:rsidRDefault="0064634D" w:rsidP="008F370B">
            <w:pPr>
              <w:jc w:val="both"/>
            </w:pPr>
            <w:r w:rsidRPr="00BA3A56">
              <w:t>Ebasoovitavate mõjude risk: väike.</w:t>
            </w:r>
          </w:p>
        </w:tc>
      </w:tr>
      <w:bookmarkEnd w:id="176"/>
    </w:tbl>
    <w:p w14:paraId="5001EA59" w14:textId="77777777" w:rsidR="0064634D" w:rsidRPr="00BA3A56" w:rsidRDefault="0064634D" w:rsidP="008F370B">
      <w:pPr>
        <w:jc w:val="both"/>
      </w:pPr>
    </w:p>
    <w:p w14:paraId="748829ED" w14:textId="02B47532" w:rsidR="0064634D" w:rsidRPr="00BA3A56" w:rsidRDefault="0064634D" w:rsidP="008F370B">
      <w:pPr>
        <w:jc w:val="both"/>
      </w:pPr>
      <w:r w:rsidRPr="00BA3A56">
        <w:rPr>
          <w:bCs/>
        </w:rPr>
        <w:t>Meie hinnangul on riskide esinemise tõenäosus küll väike, kuid need võivad siiski avalduda</w:t>
      </w:r>
      <w:r w:rsidR="00163272" w:rsidRPr="00BA3A56">
        <w:rPr>
          <w:bCs/>
        </w:rPr>
        <w:t>,</w:t>
      </w:r>
      <w:r w:rsidRPr="00BA3A56">
        <w:rPr>
          <w:bCs/>
        </w:rPr>
        <w:t xml:space="preserve"> näiteks mõni üksikrajatis võib küll tekitada tõrke maaparandussüsteemi osal, kuid see saab olla lühialaline ja lokaalne tõrge, mida on võimalik suhteliselt lihtsalt likvideerida. Vajaduse</w:t>
      </w:r>
      <w:r w:rsidR="00163272" w:rsidRPr="00BA3A56">
        <w:rPr>
          <w:bCs/>
        </w:rPr>
        <w:t xml:space="preserve"> korral</w:t>
      </w:r>
      <w:r w:rsidRPr="00BA3A56">
        <w:rPr>
          <w:bCs/>
        </w:rPr>
        <w:t xml:space="preserve"> saab </w:t>
      </w:r>
      <w:proofErr w:type="spellStart"/>
      <w:r w:rsidR="00DF45F3" w:rsidRPr="00BA3A56">
        <w:rPr>
          <w:bCs/>
        </w:rPr>
        <w:t>MaRu</w:t>
      </w:r>
      <w:proofErr w:type="spellEnd"/>
      <w:r w:rsidRPr="00BA3A56">
        <w:rPr>
          <w:bCs/>
        </w:rPr>
        <w:t xml:space="preserve"> </w:t>
      </w:r>
      <w:r w:rsidR="004C2277" w:rsidRPr="00BA3A56">
        <w:rPr>
          <w:bCs/>
        </w:rPr>
        <w:t xml:space="preserve">tõrke </w:t>
      </w:r>
      <w:r w:rsidRPr="00BA3A56">
        <w:rPr>
          <w:bCs/>
        </w:rPr>
        <w:t xml:space="preserve">avastamisel sekkuda ehitamise ja kasutamise protsessi. Omanikul on kohustus ehitada hea tava kohaselt ja nõudeid järgides, mistõttu risk on väike. </w:t>
      </w:r>
      <w:proofErr w:type="spellStart"/>
      <w:r w:rsidR="00DF45F3" w:rsidRPr="00BA3A56">
        <w:rPr>
          <w:bCs/>
        </w:rPr>
        <w:t>MaRu</w:t>
      </w:r>
      <w:proofErr w:type="spellEnd"/>
      <w:r w:rsidRPr="00BA3A56">
        <w:rPr>
          <w:bCs/>
        </w:rPr>
        <w:t xml:space="preserve"> </w:t>
      </w:r>
      <w:r w:rsidR="00163272" w:rsidRPr="00BA3A56">
        <w:rPr>
          <w:bCs/>
        </w:rPr>
        <w:t xml:space="preserve">saab </w:t>
      </w:r>
      <w:r w:rsidRPr="00BA3A56">
        <w:rPr>
          <w:bCs/>
        </w:rPr>
        <w:t>suunata ressursse ehitus- ja kasutuslubade menetlusse  keerulisematel juhtumitel.</w:t>
      </w:r>
    </w:p>
    <w:p w14:paraId="43941B7D" w14:textId="77777777" w:rsidR="0064634D" w:rsidRPr="00BA3A56" w:rsidRDefault="0064634D" w:rsidP="008F370B">
      <w:pPr>
        <w:jc w:val="both"/>
      </w:pPr>
    </w:p>
    <w:tbl>
      <w:tblPr>
        <w:tblStyle w:val="Kontuurtabel"/>
        <w:tblW w:w="9067" w:type="dxa"/>
        <w:tblLook w:val="04A0" w:firstRow="1" w:lastRow="0" w:firstColumn="1" w:lastColumn="0" w:noHBand="0" w:noVBand="1"/>
      </w:tblPr>
      <w:tblGrid>
        <w:gridCol w:w="4531"/>
        <w:gridCol w:w="4536"/>
      </w:tblGrid>
      <w:tr w:rsidR="00DC0BDA" w:rsidRPr="00BA3A56" w14:paraId="56DC22D7" w14:textId="77777777" w:rsidTr="00B83016">
        <w:tc>
          <w:tcPr>
            <w:tcW w:w="9067" w:type="dxa"/>
            <w:gridSpan w:val="2"/>
          </w:tcPr>
          <w:p w14:paraId="026E2709" w14:textId="7F6E8AAD" w:rsidR="00EC1844" w:rsidRPr="00BA3A56" w:rsidRDefault="00EC1844" w:rsidP="008F370B">
            <w:pPr>
              <w:jc w:val="both"/>
              <w:rPr>
                <w:b/>
                <w:bCs/>
              </w:rPr>
            </w:pPr>
            <w:r w:rsidRPr="00BA3A56">
              <w:rPr>
                <w:b/>
                <w:bCs/>
              </w:rPr>
              <w:t>6.</w:t>
            </w:r>
            <w:r w:rsidR="00E90E17" w:rsidRPr="00BA3A56">
              <w:rPr>
                <w:b/>
                <w:bCs/>
              </w:rPr>
              <w:t>5</w:t>
            </w:r>
            <w:r w:rsidRPr="00BA3A56">
              <w:rPr>
                <w:b/>
                <w:bCs/>
              </w:rPr>
              <w:t xml:space="preserve"> Ehitusloa taotluse asendamine ehitusteatisega ja kasutusloa taotluse asendamine kasutusteatisega</w:t>
            </w:r>
          </w:p>
        </w:tc>
      </w:tr>
      <w:tr w:rsidR="00DC0BDA" w:rsidRPr="00BA3A56" w14:paraId="41A80459" w14:textId="77777777" w:rsidTr="00B83016">
        <w:tc>
          <w:tcPr>
            <w:tcW w:w="9067" w:type="dxa"/>
            <w:gridSpan w:val="2"/>
          </w:tcPr>
          <w:p w14:paraId="56317024" w14:textId="3A55C260" w:rsidR="00EC1844" w:rsidRPr="00BA3A56" w:rsidRDefault="00EC1844" w:rsidP="008F370B">
            <w:pPr>
              <w:jc w:val="both"/>
            </w:pPr>
            <w:r w:rsidRPr="00BA3A56">
              <w:rPr>
                <w:b/>
                <w:bCs/>
              </w:rPr>
              <w:t>6.</w:t>
            </w:r>
            <w:r w:rsidR="00E90E17" w:rsidRPr="00BA3A56">
              <w:rPr>
                <w:b/>
                <w:bCs/>
              </w:rPr>
              <w:t>5</w:t>
            </w:r>
            <w:r w:rsidRPr="00BA3A56">
              <w:rPr>
                <w:b/>
                <w:bCs/>
              </w:rPr>
              <w:t>.1</w:t>
            </w:r>
            <w:r w:rsidRPr="00BA3A56">
              <w:t xml:space="preserve"> </w:t>
            </w:r>
            <w:r w:rsidRPr="00BA3A56">
              <w:rPr>
                <w:b/>
                <w:bCs/>
              </w:rPr>
              <w:t>Mõju majandusele:</w:t>
            </w:r>
            <w:r w:rsidRPr="00BA3A56">
              <w:t xml:space="preserve"> ettevõtlusele, halduskoormus</w:t>
            </w:r>
            <w:r w:rsidR="009B4AF5" w:rsidRPr="00BA3A56">
              <w:t>ele</w:t>
            </w:r>
            <w:r w:rsidRPr="00BA3A56">
              <w:t>, põllu- ja metsamajandusele.</w:t>
            </w:r>
          </w:p>
        </w:tc>
      </w:tr>
      <w:tr w:rsidR="00DC0BDA" w:rsidRPr="00BA3A56" w14:paraId="6911EF1D" w14:textId="77777777" w:rsidTr="00B83016">
        <w:tc>
          <w:tcPr>
            <w:tcW w:w="9067" w:type="dxa"/>
            <w:gridSpan w:val="2"/>
            <w:tcBorders>
              <w:bottom w:val="single" w:sz="4" w:space="0" w:color="auto"/>
            </w:tcBorders>
          </w:tcPr>
          <w:p w14:paraId="65BB9A0E" w14:textId="7B751CC0" w:rsidR="00EC1844" w:rsidRPr="00BA3A56" w:rsidRDefault="00EC1844" w:rsidP="008F370B">
            <w:pPr>
              <w:jc w:val="both"/>
            </w:pPr>
            <w:r w:rsidRPr="00BA3A56">
              <w:t>Sihtrühm: maaparandussüsteemide omanikud.</w:t>
            </w:r>
          </w:p>
        </w:tc>
      </w:tr>
      <w:tr w:rsidR="00DC0BDA" w:rsidRPr="00BA3A56" w14:paraId="0E1F8517" w14:textId="77777777" w:rsidTr="00B83016">
        <w:tc>
          <w:tcPr>
            <w:tcW w:w="9067" w:type="dxa"/>
            <w:gridSpan w:val="2"/>
            <w:tcBorders>
              <w:bottom w:val="nil"/>
            </w:tcBorders>
          </w:tcPr>
          <w:p w14:paraId="700F182E" w14:textId="26EC65B5" w:rsidR="008756BC" w:rsidRPr="00BA3A56" w:rsidRDefault="00EC1844" w:rsidP="00D13826">
            <w:pPr>
              <w:autoSpaceDE/>
              <w:autoSpaceDN/>
              <w:jc w:val="both"/>
            </w:pPr>
            <w:r w:rsidRPr="00BA3A56">
              <w:t xml:space="preserve">Avaldatav mõju: </w:t>
            </w:r>
            <w:r w:rsidR="00B37975" w:rsidRPr="00BA3A56">
              <w:t>Eelnõu</w:t>
            </w:r>
            <w:r w:rsidR="009B4AF5" w:rsidRPr="00BA3A56">
              <w:t>kohase seadusega</w:t>
            </w:r>
            <w:r w:rsidR="00B37975" w:rsidRPr="00BA3A56">
              <w:t xml:space="preserve"> kavandatakse asendada ehitusluba ehitamisest teavitamisega ning kasutusluba kasutamisest teavitamisega. Vajaduse</w:t>
            </w:r>
            <w:r w:rsidR="009B4AF5" w:rsidRPr="00BA3A56">
              <w:t xml:space="preserve"> korral</w:t>
            </w:r>
            <w:r w:rsidR="00B37975" w:rsidRPr="00BA3A56">
              <w:t xml:space="preserve"> saab </w:t>
            </w:r>
            <w:r w:rsidR="00B37975" w:rsidRPr="00BA3A56">
              <w:lastRenderedPageBreak/>
              <w:t>teavitamine üle minna loamenetluseks</w:t>
            </w:r>
            <w:r w:rsidR="001A754B" w:rsidRPr="00BA3A56">
              <w:t xml:space="preserve">. </w:t>
            </w:r>
            <w:r w:rsidR="00B37975" w:rsidRPr="00BA3A56">
              <w:t xml:space="preserve">Ehitusteatise esitamine annab isikule õiguse alustada ehitamisega pärast </w:t>
            </w:r>
            <w:r w:rsidR="009B7E52" w:rsidRPr="00BA3A56">
              <w:t xml:space="preserve">kümne </w:t>
            </w:r>
            <w:r w:rsidR="00B37975" w:rsidRPr="00BA3A56">
              <w:t>päeva möödumist</w:t>
            </w:r>
            <w:r w:rsidR="009B7E52" w:rsidRPr="00BA3A56">
              <w:t xml:space="preserve"> ehitusteatise esitamisest, kui teatist ei ole vaja täiendavalt kontrollida</w:t>
            </w:r>
            <w:r w:rsidR="001A754B" w:rsidRPr="00BA3A56">
              <w:t>.</w:t>
            </w:r>
            <w:r w:rsidR="00B37975" w:rsidRPr="00BA3A56">
              <w:t xml:space="preserve"> </w:t>
            </w:r>
            <w:r w:rsidR="008756BC" w:rsidRPr="00BA3A56">
              <w:t>Muudatus</w:t>
            </w:r>
            <w:r w:rsidR="00117C24" w:rsidRPr="00BA3A56">
              <w:t xml:space="preserve"> vähendab </w:t>
            </w:r>
            <w:r w:rsidR="008756BC" w:rsidRPr="00BA3A56">
              <w:t xml:space="preserve">maaparandussüsteemi omanike </w:t>
            </w:r>
            <w:r w:rsidR="00467C8C" w:rsidRPr="00BA3A56">
              <w:t xml:space="preserve">aja- ja rahalise ressursi kulu ning kiirendab ja lihtsustab menetlust. </w:t>
            </w:r>
            <w:r w:rsidR="00501F10" w:rsidRPr="00BA3A56">
              <w:t xml:space="preserve">Maaparandussüsteemil kavandatava </w:t>
            </w:r>
            <w:r w:rsidR="0065228C" w:rsidRPr="00BA3A56">
              <w:t xml:space="preserve">ehitamist lubava protsessi </w:t>
            </w:r>
            <w:r w:rsidR="00501F10" w:rsidRPr="00BA3A56">
              <w:t>lihtsustamine võimaldab</w:t>
            </w:r>
            <w:r w:rsidR="00467C8C" w:rsidRPr="00BA3A56">
              <w:t xml:space="preserve"> kiiremini alustada ja jätkata maaparandussüsteemil </w:t>
            </w:r>
            <w:r w:rsidR="00501F10" w:rsidRPr="00BA3A56">
              <w:t>põllumajandus- ja metsanduslike tegevusega</w:t>
            </w:r>
            <w:r w:rsidR="00467C8C" w:rsidRPr="00BA3A56">
              <w:t>.</w:t>
            </w:r>
            <w:r w:rsidR="008756BC" w:rsidRPr="00BA3A56">
              <w:t xml:space="preserve"> </w:t>
            </w:r>
          </w:p>
        </w:tc>
      </w:tr>
      <w:tr w:rsidR="00DC0BDA" w:rsidRPr="00BA3A56" w14:paraId="6CA0D93D" w14:textId="77777777" w:rsidTr="00B83016">
        <w:tc>
          <w:tcPr>
            <w:tcW w:w="9067" w:type="dxa"/>
            <w:gridSpan w:val="2"/>
            <w:tcBorders>
              <w:bottom w:val="nil"/>
            </w:tcBorders>
          </w:tcPr>
          <w:p w14:paraId="6A4177E1" w14:textId="77777777" w:rsidR="00EC1844" w:rsidRPr="00BA3A56" w:rsidRDefault="00EC1844" w:rsidP="008F370B">
            <w:pPr>
              <w:jc w:val="both"/>
            </w:pPr>
            <w:r w:rsidRPr="00BA3A56">
              <w:lastRenderedPageBreak/>
              <w:t>Mõju olulisus</w:t>
            </w:r>
          </w:p>
        </w:tc>
      </w:tr>
      <w:tr w:rsidR="00DC0BDA" w:rsidRPr="00BA3A56" w14:paraId="5084ACB4" w14:textId="77777777" w:rsidTr="00B83016">
        <w:trPr>
          <w:trHeight w:val="282"/>
        </w:trPr>
        <w:tc>
          <w:tcPr>
            <w:tcW w:w="4531" w:type="dxa"/>
          </w:tcPr>
          <w:p w14:paraId="71BAE594" w14:textId="77777777" w:rsidR="00EC1844" w:rsidRPr="00BA3A56" w:rsidRDefault="00EC1844" w:rsidP="008F370B">
            <w:pPr>
              <w:jc w:val="both"/>
            </w:pPr>
            <w:r w:rsidRPr="00BA3A56">
              <w:t>Ulatus: suur.</w:t>
            </w:r>
          </w:p>
        </w:tc>
        <w:tc>
          <w:tcPr>
            <w:tcW w:w="4536" w:type="dxa"/>
          </w:tcPr>
          <w:p w14:paraId="2A0658AD" w14:textId="56068B6C" w:rsidR="00EC1844" w:rsidRPr="00BA3A56" w:rsidRDefault="00EC1844" w:rsidP="008F370B">
            <w:pPr>
              <w:jc w:val="both"/>
            </w:pPr>
            <w:r w:rsidRPr="00BA3A56">
              <w:t xml:space="preserve">Sihtrühma suurus: </w:t>
            </w:r>
            <w:r w:rsidR="00755683" w:rsidRPr="00BA3A56">
              <w:t>100</w:t>
            </w:r>
            <w:r w:rsidR="00C52C58" w:rsidRPr="00BA3A56">
              <w:t>–</w:t>
            </w:r>
            <w:r w:rsidR="00755683" w:rsidRPr="00BA3A56">
              <w:t>200 maaomanikku</w:t>
            </w:r>
            <w:r w:rsidR="00BA4A3C" w:rsidRPr="00BA3A56">
              <w:t>.</w:t>
            </w:r>
          </w:p>
        </w:tc>
      </w:tr>
      <w:tr w:rsidR="00DC0BDA" w:rsidRPr="00BA3A56" w14:paraId="7143445F" w14:textId="77777777" w:rsidTr="00B83016">
        <w:trPr>
          <w:trHeight w:val="282"/>
        </w:trPr>
        <w:tc>
          <w:tcPr>
            <w:tcW w:w="4531" w:type="dxa"/>
          </w:tcPr>
          <w:p w14:paraId="0CE256A7" w14:textId="4EF8F8C9" w:rsidR="00EC1844" w:rsidRPr="00BA3A56" w:rsidRDefault="00EC1844" w:rsidP="008F370B">
            <w:pPr>
              <w:jc w:val="both"/>
            </w:pPr>
            <w:r w:rsidRPr="00BA3A56">
              <w:t>Sagedus: väike, ühekordne tegevus.</w:t>
            </w:r>
            <w:r w:rsidR="00971BA4" w:rsidRPr="00BA3A56">
              <w:t xml:space="preserve"> Vajadus ehitamiseks on kord u 20 aasta jooksul. Vahepealsetel aastatel tehakse maaparandushoidu, mis on loavaba tegevus.  </w:t>
            </w:r>
          </w:p>
        </w:tc>
        <w:tc>
          <w:tcPr>
            <w:tcW w:w="4536" w:type="dxa"/>
          </w:tcPr>
          <w:p w14:paraId="6222EF4D" w14:textId="661219A3" w:rsidR="00EC1844" w:rsidRPr="00BA3A56" w:rsidRDefault="00EC1844" w:rsidP="008F370B">
            <w:pPr>
              <w:jc w:val="both"/>
            </w:pPr>
            <w:r w:rsidRPr="00BA3A56">
              <w:t>Ebasoovitavate mõjude risk: väike.</w:t>
            </w:r>
          </w:p>
        </w:tc>
      </w:tr>
    </w:tbl>
    <w:p w14:paraId="686D87DB" w14:textId="77777777" w:rsidR="00A150CB" w:rsidRPr="00BA3A56" w:rsidRDefault="00A150CB" w:rsidP="008F370B">
      <w:pPr>
        <w:jc w:val="both"/>
      </w:pPr>
    </w:p>
    <w:tbl>
      <w:tblPr>
        <w:tblStyle w:val="Kontuurtabel"/>
        <w:tblW w:w="9067" w:type="dxa"/>
        <w:tblLook w:val="04A0" w:firstRow="1" w:lastRow="0" w:firstColumn="1" w:lastColumn="0" w:noHBand="0" w:noVBand="1"/>
      </w:tblPr>
      <w:tblGrid>
        <w:gridCol w:w="4531"/>
        <w:gridCol w:w="4536"/>
      </w:tblGrid>
      <w:tr w:rsidR="00DC0BDA" w:rsidRPr="00BA3A56" w14:paraId="6F6E3739" w14:textId="77777777" w:rsidTr="00B83016">
        <w:tc>
          <w:tcPr>
            <w:tcW w:w="9067" w:type="dxa"/>
            <w:gridSpan w:val="2"/>
          </w:tcPr>
          <w:p w14:paraId="20B2337E" w14:textId="28864E7C" w:rsidR="00B37975" w:rsidRPr="00BA3A56" w:rsidRDefault="00B37975" w:rsidP="008F370B">
            <w:pPr>
              <w:jc w:val="both"/>
            </w:pPr>
            <w:r w:rsidRPr="00BA3A56">
              <w:rPr>
                <w:b/>
                <w:bCs/>
              </w:rPr>
              <w:t>6.</w:t>
            </w:r>
            <w:r w:rsidR="00E90E17" w:rsidRPr="00BA3A56">
              <w:rPr>
                <w:b/>
                <w:bCs/>
              </w:rPr>
              <w:t>5</w:t>
            </w:r>
            <w:r w:rsidRPr="00BA3A56">
              <w:rPr>
                <w:b/>
                <w:bCs/>
              </w:rPr>
              <w:t>.2</w:t>
            </w:r>
            <w:r w:rsidRPr="00BA3A56">
              <w:t xml:space="preserve"> </w:t>
            </w:r>
            <w:r w:rsidR="000C6026" w:rsidRPr="00BA3A56">
              <w:rPr>
                <w:b/>
                <w:bCs/>
              </w:rPr>
              <w:t>Mõju riigiasutuse korraldusele, kuludele ja tuludele:</w:t>
            </w:r>
            <w:r w:rsidR="000C6026" w:rsidRPr="00BA3A56">
              <w:t xml:space="preserve"> avalikud teenused.</w:t>
            </w:r>
          </w:p>
        </w:tc>
      </w:tr>
      <w:tr w:rsidR="00DC0BDA" w:rsidRPr="00BA3A56" w14:paraId="04E8E3EB" w14:textId="77777777" w:rsidTr="00B83016">
        <w:tc>
          <w:tcPr>
            <w:tcW w:w="9067" w:type="dxa"/>
            <w:gridSpan w:val="2"/>
            <w:tcBorders>
              <w:bottom w:val="single" w:sz="4" w:space="0" w:color="auto"/>
            </w:tcBorders>
          </w:tcPr>
          <w:p w14:paraId="7249665D" w14:textId="5EB56867" w:rsidR="00B37975" w:rsidRPr="00BA3A56" w:rsidRDefault="00B37975" w:rsidP="008F370B">
            <w:pPr>
              <w:jc w:val="both"/>
            </w:pPr>
            <w:r w:rsidRPr="00BA3A56">
              <w:t xml:space="preserve">Sihtrühm: </w:t>
            </w:r>
            <w:proofErr w:type="spellStart"/>
            <w:r w:rsidR="00DF45F3" w:rsidRPr="00BA3A56">
              <w:t>MaRu</w:t>
            </w:r>
            <w:proofErr w:type="spellEnd"/>
          </w:p>
        </w:tc>
      </w:tr>
      <w:tr w:rsidR="00DC0BDA" w:rsidRPr="00BA3A56" w14:paraId="3D55AF70" w14:textId="77777777" w:rsidTr="00B83016">
        <w:tc>
          <w:tcPr>
            <w:tcW w:w="9067" w:type="dxa"/>
            <w:gridSpan w:val="2"/>
            <w:tcBorders>
              <w:bottom w:val="nil"/>
            </w:tcBorders>
          </w:tcPr>
          <w:p w14:paraId="757C51A9" w14:textId="0913A688" w:rsidR="00B37975" w:rsidRPr="00BA3A56" w:rsidRDefault="00B37975" w:rsidP="008F370B">
            <w:pPr>
              <w:jc w:val="both"/>
            </w:pPr>
            <w:r w:rsidRPr="00BA3A56">
              <w:t xml:space="preserve">Avaldatav mõju: </w:t>
            </w:r>
            <w:r w:rsidR="001A754B" w:rsidRPr="00BA3A56">
              <w:t>Sarnaselt ehitusseadustikule</w:t>
            </w:r>
            <w:r w:rsidR="001A754B" w:rsidRPr="00BA3A56">
              <w:rPr>
                <w:rStyle w:val="Allmrkuseviide"/>
              </w:rPr>
              <w:footnoteReference w:id="11"/>
            </w:r>
            <w:r w:rsidR="001A754B" w:rsidRPr="00BA3A56">
              <w:t xml:space="preserve"> on ehitusteatise esitamisel isikul õigus teatud ooteperioodi möödumisel alustada ehitusteatises kirjeldatud ehitise ehitamisega. Haldusorganile on antud õigus kaaluda, kas teatud juhtudel on siiski vajalik põhjalikuma menetluse läbiviimine. Kui viiakse läbi põhjalikum menetlus, siis on haldusorganil võimalik esitada ka lisatingimusi. </w:t>
            </w:r>
            <w:r w:rsidR="00117C24" w:rsidRPr="00BA3A56">
              <w:t xml:space="preserve">Muudatus vähendab </w:t>
            </w:r>
            <w:proofErr w:type="spellStart"/>
            <w:r w:rsidR="00DF45F3" w:rsidRPr="00BA3A56">
              <w:t>MaRu</w:t>
            </w:r>
            <w:proofErr w:type="spellEnd"/>
            <w:r w:rsidR="00117C24" w:rsidRPr="00BA3A56">
              <w:t xml:space="preserve"> töökoormust olukordades, kus </w:t>
            </w:r>
            <w:proofErr w:type="spellStart"/>
            <w:r w:rsidR="00DF45F3" w:rsidRPr="00BA3A56">
              <w:t>MaRu</w:t>
            </w:r>
            <w:proofErr w:type="spellEnd"/>
            <w:r w:rsidR="00117C24" w:rsidRPr="00BA3A56">
              <w:t xml:space="preserve"> sekkumine ehitamiseks või kasutamiseks loa andmiseks ei ole tingimata vajalik ja kus see ei saa tuua kaasa olulist kahju teistele isikutele.</w:t>
            </w:r>
          </w:p>
        </w:tc>
      </w:tr>
      <w:tr w:rsidR="00DC0BDA" w:rsidRPr="00BA3A56" w14:paraId="5789C0C8" w14:textId="77777777" w:rsidTr="00B83016">
        <w:tc>
          <w:tcPr>
            <w:tcW w:w="9067" w:type="dxa"/>
            <w:gridSpan w:val="2"/>
            <w:tcBorders>
              <w:bottom w:val="nil"/>
            </w:tcBorders>
          </w:tcPr>
          <w:p w14:paraId="1B383D06" w14:textId="77777777" w:rsidR="00B37975" w:rsidRPr="00BA3A56" w:rsidRDefault="00B37975" w:rsidP="008F370B">
            <w:pPr>
              <w:jc w:val="both"/>
            </w:pPr>
            <w:r w:rsidRPr="00BA3A56">
              <w:t>Mõju olulisus</w:t>
            </w:r>
          </w:p>
        </w:tc>
      </w:tr>
      <w:tr w:rsidR="00DC0BDA" w:rsidRPr="00BA3A56" w14:paraId="29F573D0" w14:textId="77777777" w:rsidTr="00B83016">
        <w:trPr>
          <w:trHeight w:val="282"/>
        </w:trPr>
        <w:tc>
          <w:tcPr>
            <w:tcW w:w="4531" w:type="dxa"/>
          </w:tcPr>
          <w:p w14:paraId="5AB59BEF" w14:textId="4202ABB7" w:rsidR="00B37975" w:rsidRPr="00BA3A56" w:rsidRDefault="00B37975" w:rsidP="008F370B">
            <w:pPr>
              <w:jc w:val="both"/>
            </w:pPr>
            <w:r w:rsidRPr="00BA3A56">
              <w:t xml:space="preserve">Ulatus: </w:t>
            </w:r>
            <w:r w:rsidR="007A24D1" w:rsidRPr="00BA3A56">
              <w:t>keskmine</w:t>
            </w:r>
            <w:r w:rsidRPr="00BA3A56">
              <w:t>.</w:t>
            </w:r>
          </w:p>
        </w:tc>
        <w:tc>
          <w:tcPr>
            <w:tcW w:w="4536" w:type="dxa"/>
          </w:tcPr>
          <w:p w14:paraId="042C1384" w14:textId="541F90B0" w:rsidR="00B37975" w:rsidRPr="00BA3A56" w:rsidRDefault="00B37975" w:rsidP="008F370B">
            <w:pPr>
              <w:jc w:val="both"/>
            </w:pPr>
            <w:r w:rsidRPr="00BA3A56">
              <w:t>Sihtrühma suurus: väike</w:t>
            </w:r>
            <w:r w:rsidR="007A24D1" w:rsidRPr="00BA3A56">
              <w:t xml:space="preserve">, ehitusloa menetlejaid on </w:t>
            </w:r>
            <w:r w:rsidR="00E46ED2" w:rsidRPr="00BA3A56">
              <w:t xml:space="preserve">kümme </w:t>
            </w:r>
            <w:r w:rsidR="007A24D1" w:rsidRPr="00BA3A56">
              <w:t xml:space="preserve">inimest. </w:t>
            </w:r>
          </w:p>
        </w:tc>
      </w:tr>
      <w:tr w:rsidR="00DC0BDA" w:rsidRPr="00BA3A56" w14:paraId="22B0C6CB" w14:textId="77777777" w:rsidTr="00B83016">
        <w:trPr>
          <w:trHeight w:val="282"/>
        </w:trPr>
        <w:tc>
          <w:tcPr>
            <w:tcW w:w="4531" w:type="dxa"/>
          </w:tcPr>
          <w:p w14:paraId="4868C9A1" w14:textId="101EEE83" w:rsidR="00B37975" w:rsidRPr="00BA3A56" w:rsidRDefault="00B37975" w:rsidP="008F370B">
            <w:pPr>
              <w:jc w:val="both"/>
            </w:pPr>
            <w:r w:rsidRPr="00BA3A56">
              <w:t>Sagedus: väike</w:t>
            </w:r>
            <w:r w:rsidR="001A754B" w:rsidRPr="00BA3A56">
              <w:t>.</w:t>
            </w:r>
          </w:p>
        </w:tc>
        <w:tc>
          <w:tcPr>
            <w:tcW w:w="4536" w:type="dxa"/>
          </w:tcPr>
          <w:p w14:paraId="770C01DF" w14:textId="437DA2DE" w:rsidR="00B37975" w:rsidRPr="00BA3A56" w:rsidRDefault="00B37975" w:rsidP="008F370B">
            <w:pPr>
              <w:jc w:val="both"/>
            </w:pPr>
            <w:r w:rsidRPr="00BA3A56">
              <w:t>Ebasoovitavate mõjude risk: väike.</w:t>
            </w:r>
          </w:p>
        </w:tc>
      </w:tr>
    </w:tbl>
    <w:p w14:paraId="02B6DC3C" w14:textId="77777777" w:rsidR="00B37975" w:rsidRPr="00BA3A56" w:rsidRDefault="00B37975" w:rsidP="008F370B">
      <w:pPr>
        <w:jc w:val="both"/>
      </w:pPr>
    </w:p>
    <w:p w14:paraId="61F7D6C4" w14:textId="480EE21F" w:rsidR="00C437CC" w:rsidRPr="00BA3A56" w:rsidRDefault="00C437CC" w:rsidP="008F370B">
      <w:pPr>
        <w:jc w:val="both"/>
        <w:rPr>
          <w:bCs/>
        </w:rPr>
      </w:pPr>
      <w:r w:rsidRPr="00BA3A56">
        <w:rPr>
          <w:bCs/>
        </w:rPr>
        <w:t xml:space="preserve">Meie hinnangul on riskide esinemise tõenäosus küll väike, kuid need võivad siiski avalduda näiteks ehitusteatise esitamisel võib menetlussüsteemi rikke tõttu jääda mõne teatise korral teatajale teavitamata, et vajalik on põhjalikum menetlus. Omanikul on kohustus ehitada hea tava kohaselt ja nõudeid järgides, mistõttu risk on väike. Ehitusteatiste arvelt, mis ei vaja tähelepanu, saab </w:t>
      </w:r>
      <w:proofErr w:type="spellStart"/>
      <w:r w:rsidR="00DF45F3" w:rsidRPr="00BA3A56">
        <w:rPr>
          <w:bCs/>
        </w:rPr>
        <w:t>MaRu</w:t>
      </w:r>
      <w:proofErr w:type="spellEnd"/>
      <w:r w:rsidRPr="00BA3A56">
        <w:rPr>
          <w:bCs/>
        </w:rPr>
        <w:t xml:space="preserve"> suunata ressursse ehitus- ja kasutuslubade menetlusse  keerulisematel juhtumitel.</w:t>
      </w:r>
    </w:p>
    <w:p w14:paraId="53B0FD9A" w14:textId="77777777" w:rsidR="008756BC" w:rsidRPr="00BA3A56" w:rsidRDefault="008756BC" w:rsidP="008F370B">
      <w:pPr>
        <w:jc w:val="both"/>
        <w:rPr>
          <w:b/>
          <w:bCs/>
        </w:rPr>
      </w:pPr>
    </w:p>
    <w:tbl>
      <w:tblPr>
        <w:tblStyle w:val="Kontuurtabel"/>
        <w:tblW w:w="9067" w:type="dxa"/>
        <w:tblLook w:val="04A0" w:firstRow="1" w:lastRow="0" w:firstColumn="1" w:lastColumn="0" w:noHBand="0" w:noVBand="1"/>
      </w:tblPr>
      <w:tblGrid>
        <w:gridCol w:w="4531"/>
        <w:gridCol w:w="4536"/>
      </w:tblGrid>
      <w:tr w:rsidR="00DC0BDA" w:rsidRPr="00BA3A56" w14:paraId="244A3E43" w14:textId="77777777" w:rsidTr="00B83016">
        <w:tc>
          <w:tcPr>
            <w:tcW w:w="9067" w:type="dxa"/>
            <w:gridSpan w:val="2"/>
          </w:tcPr>
          <w:p w14:paraId="0F46A590" w14:textId="7E059B1F" w:rsidR="008756BC" w:rsidRPr="00BA3A56" w:rsidRDefault="008756BC" w:rsidP="008F370B">
            <w:pPr>
              <w:jc w:val="both"/>
              <w:rPr>
                <w:b/>
                <w:bCs/>
              </w:rPr>
            </w:pPr>
            <w:r w:rsidRPr="00BA3A56">
              <w:rPr>
                <w:b/>
                <w:bCs/>
              </w:rPr>
              <w:t>6.</w:t>
            </w:r>
            <w:r w:rsidR="00E90E17" w:rsidRPr="00BA3A56">
              <w:rPr>
                <w:b/>
                <w:bCs/>
              </w:rPr>
              <w:t>6</w:t>
            </w:r>
            <w:r w:rsidRPr="00BA3A56">
              <w:rPr>
                <w:b/>
                <w:bCs/>
              </w:rPr>
              <w:t xml:space="preserve"> Maaparandussüsteemi maa-alal, eesvoolu kaitsevööndis või eesvoolu kaitselõigul muu tegevuse kavandamisel </w:t>
            </w:r>
            <w:r w:rsidR="006A4FF3" w:rsidRPr="00BA3A56">
              <w:rPr>
                <w:b/>
                <w:bCs/>
              </w:rPr>
              <w:t>varasema loamenetluse</w:t>
            </w:r>
            <w:r w:rsidRPr="00BA3A56">
              <w:rPr>
                <w:b/>
                <w:bCs/>
              </w:rPr>
              <w:t xml:space="preserve"> asendamine </w:t>
            </w:r>
            <w:commentRangeStart w:id="177"/>
            <w:r w:rsidRPr="00BA3A56">
              <w:rPr>
                <w:b/>
                <w:bCs/>
              </w:rPr>
              <w:t>teatisega</w:t>
            </w:r>
            <w:commentRangeEnd w:id="177"/>
            <w:r w:rsidR="000F1D28">
              <w:rPr>
                <w:rStyle w:val="Kommentaariviide"/>
              </w:rPr>
              <w:commentReference w:id="177"/>
            </w:r>
          </w:p>
        </w:tc>
      </w:tr>
      <w:tr w:rsidR="00DC0BDA" w:rsidRPr="00BA3A56" w14:paraId="62D2777E" w14:textId="77777777" w:rsidTr="00B83016">
        <w:tc>
          <w:tcPr>
            <w:tcW w:w="9067" w:type="dxa"/>
            <w:gridSpan w:val="2"/>
          </w:tcPr>
          <w:p w14:paraId="4F43459D" w14:textId="39F09EA7" w:rsidR="008756BC" w:rsidRPr="00BA3A56" w:rsidRDefault="008756BC" w:rsidP="008F370B">
            <w:pPr>
              <w:jc w:val="both"/>
            </w:pPr>
            <w:r w:rsidRPr="00BA3A56">
              <w:rPr>
                <w:b/>
                <w:bCs/>
              </w:rPr>
              <w:t>6.</w:t>
            </w:r>
            <w:r w:rsidR="00E90E17" w:rsidRPr="00BA3A56">
              <w:rPr>
                <w:b/>
                <w:bCs/>
              </w:rPr>
              <w:t>6</w:t>
            </w:r>
            <w:r w:rsidRPr="00BA3A56">
              <w:rPr>
                <w:b/>
                <w:bCs/>
              </w:rPr>
              <w:t>.1</w:t>
            </w:r>
            <w:r w:rsidRPr="00BA3A56">
              <w:t xml:space="preserve"> </w:t>
            </w:r>
            <w:r w:rsidRPr="00BA3A56">
              <w:rPr>
                <w:b/>
                <w:bCs/>
              </w:rPr>
              <w:t>Mõju majandusele:</w:t>
            </w:r>
            <w:r w:rsidRPr="00BA3A56">
              <w:t xml:space="preserve"> ettevõtlusele, halduskoormus</w:t>
            </w:r>
            <w:r w:rsidR="004C2277" w:rsidRPr="00BA3A56">
              <w:t>ele</w:t>
            </w:r>
            <w:r w:rsidRPr="00BA3A56">
              <w:t>, põllu- ja metsamajandusele.</w:t>
            </w:r>
          </w:p>
        </w:tc>
      </w:tr>
      <w:tr w:rsidR="00DC0BDA" w:rsidRPr="00BA3A56" w14:paraId="6FE35B8C" w14:textId="77777777" w:rsidTr="00B83016">
        <w:tc>
          <w:tcPr>
            <w:tcW w:w="9067" w:type="dxa"/>
            <w:gridSpan w:val="2"/>
            <w:tcBorders>
              <w:bottom w:val="single" w:sz="4" w:space="0" w:color="auto"/>
            </w:tcBorders>
          </w:tcPr>
          <w:p w14:paraId="3F3F0659" w14:textId="3FCB5938" w:rsidR="008756BC" w:rsidRPr="00BA3A56" w:rsidRDefault="008756BC" w:rsidP="008F370B">
            <w:pPr>
              <w:jc w:val="both"/>
            </w:pPr>
            <w:r w:rsidRPr="00BA3A56">
              <w:t>Sihtrühm: Maaparandussüsteemide omanikud</w:t>
            </w:r>
            <w:r w:rsidR="00245CD1" w:rsidRPr="00BA3A56">
              <w:t xml:space="preserve"> ja </w:t>
            </w:r>
            <w:r w:rsidRPr="00BA3A56">
              <w:t>muu tegevuse kavandajad</w:t>
            </w:r>
          </w:p>
        </w:tc>
      </w:tr>
      <w:tr w:rsidR="00DC0BDA" w:rsidRPr="00BA3A56" w14:paraId="17137F53" w14:textId="77777777" w:rsidTr="00B83016">
        <w:tc>
          <w:tcPr>
            <w:tcW w:w="9067" w:type="dxa"/>
            <w:gridSpan w:val="2"/>
            <w:tcBorders>
              <w:bottom w:val="nil"/>
            </w:tcBorders>
          </w:tcPr>
          <w:p w14:paraId="003BF430" w14:textId="48151F69" w:rsidR="008756BC" w:rsidRPr="00BA3A56" w:rsidRDefault="008756BC" w:rsidP="008F370B">
            <w:pPr>
              <w:jc w:val="both"/>
            </w:pPr>
            <w:r w:rsidRPr="00BA3A56">
              <w:t xml:space="preserve">Avaldatav mõju: </w:t>
            </w:r>
            <w:r w:rsidR="00A33493" w:rsidRPr="00BA3A56">
              <w:t xml:space="preserve">Maaparandussüsteemil muu tegevuse kavandamiseks, millele muud luba ei anta, ei ole vaja ka </w:t>
            </w:r>
            <w:proofErr w:type="spellStart"/>
            <w:r w:rsidR="00DF45F3" w:rsidRPr="00BA3A56">
              <w:t>MaRu</w:t>
            </w:r>
            <w:proofErr w:type="spellEnd"/>
            <w:r w:rsidR="00A33493" w:rsidRPr="00BA3A56">
              <w:t xml:space="preserve"> luba taotleda, vaid tuleb sellest teavitada. Vajaduse</w:t>
            </w:r>
            <w:r w:rsidR="00BF5759" w:rsidRPr="00BA3A56">
              <w:t xml:space="preserve"> korral</w:t>
            </w:r>
            <w:r w:rsidR="00A33493" w:rsidRPr="00BA3A56">
              <w:t xml:space="preserve"> saab teavitamine üle minna loamenetluseks. Teatise esitamine annab isikule õiguse alustada muu </w:t>
            </w:r>
            <w:r w:rsidR="00CC7BDE" w:rsidRPr="00BA3A56">
              <w:t>tegevusega</w:t>
            </w:r>
            <w:r w:rsidR="00A33493" w:rsidRPr="00BA3A56">
              <w:t xml:space="preserve"> pärast </w:t>
            </w:r>
            <w:r w:rsidR="00BF5759" w:rsidRPr="00BA3A56">
              <w:t xml:space="preserve">kümne </w:t>
            </w:r>
            <w:r w:rsidR="00A33493" w:rsidRPr="00BA3A56">
              <w:t>päeva möödumist</w:t>
            </w:r>
            <w:r w:rsidR="00BF5759" w:rsidRPr="00BA3A56">
              <w:t xml:space="preserve"> teatise esitamisest, kui ei ole vaja teatist täiendavalt kontrollida</w:t>
            </w:r>
            <w:r w:rsidR="00A33493" w:rsidRPr="00BA3A56">
              <w:t>. Muudatus vähendab maaparandussüsteemi omanike</w:t>
            </w:r>
            <w:r w:rsidR="00245CD1" w:rsidRPr="00BA3A56">
              <w:t xml:space="preserve"> ja </w:t>
            </w:r>
            <w:r w:rsidR="00A33493" w:rsidRPr="00BA3A56">
              <w:t xml:space="preserve">muu tegevuse </w:t>
            </w:r>
            <w:proofErr w:type="spellStart"/>
            <w:r w:rsidR="00A33493" w:rsidRPr="00BA3A56">
              <w:t>kavandajate</w:t>
            </w:r>
            <w:proofErr w:type="spellEnd"/>
            <w:r w:rsidR="00A33493" w:rsidRPr="00BA3A56">
              <w:t xml:space="preserve"> halduskoormust.</w:t>
            </w:r>
          </w:p>
        </w:tc>
      </w:tr>
      <w:tr w:rsidR="00DC0BDA" w:rsidRPr="00BA3A56" w14:paraId="75A0EAF6" w14:textId="77777777" w:rsidTr="00B83016">
        <w:tc>
          <w:tcPr>
            <w:tcW w:w="9067" w:type="dxa"/>
            <w:gridSpan w:val="2"/>
            <w:tcBorders>
              <w:bottom w:val="nil"/>
            </w:tcBorders>
          </w:tcPr>
          <w:p w14:paraId="62085B3C" w14:textId="77777777" w:rsidR="008756BC" w:rsidRPr="00BA3A56" w:rsidRDefault="008756BC" w:rsidP="008F370B">
            <w:pPr>
              <w:jc w:val="both"/>
            </w:pPr>
            <w:r w:rsidRPr="00BA3A56">
              <w:t>Mõju olulisus</w:t>
            </w:r>
          </w:p>
        </w:tc>
      </w:tr>
      <w:tr w:rsidR="00DC0BDA" w:rsidRPr="00BA3A56" w14:paraId="4CE5A6D6" w14:textId="77777777" w:rsidTr="00B83016">
        <w:trPr>
          <w:trHeight w:val="282"/>
        </w:trPr>
        <w:tc>
          <w:tcPr>
            <w:tcW w:w="4531" w:type="dxa"/>
          </w:tcPr>
          <w:p w14:paraId="3962CD70" w14:textId="33DC7496" w:rsidR="008756BC" w:rsidRPr="00BA3A56" w:rsidRDefault="008756BC" w:rsidP="008F370B">
            <w:pPr>
              <w:jc w:val="both"/>
            </w:pPr>
            <w:r w:rsidRPr="00BA3A56">
              <w:t xml:space="preserve">Ulatus: </w:t>
            </w:r>
            <w:r w:rsidR="00A33493" w:rsidRPr="00BA3A56">
              <w:t>väike</w:t>
            </w:r>
          </w:p>
        </w:tc>
        <w:tc>
          <w:tcPr>
            <w:tcW w:w="4536" w:type="dxa"/>
          </w:tcPr>
          <w:p w14:paraId="1E701516" w14:textId="2572E8FD" w:rsidR="008756BC" w:rsidRPr="00BA3A56" w:rsidRDefault="008756BC" w:rsidP="008F370B">
            <w:pPr>
              <w:jc w:val="both"/>
            </w:pPr>
            <w:r w:rsidRPr="00BA3A56">
              <w:t xml:space="preserve">Sihtrühma suurus: </w:t>
            </w:r>
            <w:r w:rsidR="00245CD1" w:rsidRPr="00BA3A56">
              <w:t>keskmine</w:t>
            </w:r>
          </w:p>
        </w:tc>
      </w:tr>
      <w:tr w:rsidR="00DC0BDA" w:rsidRPr="00BA3A56" w14:paraId="3745BF2E" w14:textId="77777777" w:rsidTr="00B83016">
        <w:trPr>
          <w:trHeight w:val="282"/>
        </w:trPr>
        <w:tc>
          <w:tcPr>
            <w:tcW w:w="4531" w:type="dxa"/>
          </w:tcPr>
          <w:p w14:paraId="213E4246" w14:textId="77777777" w:rsidR="008756BC" w:rsidRPr="00BA3A56" w:rsidRDefault="008756BC" w:rsidP="008F370B">
            <w:pPr>
              <w:jc w:val="both"/>
            </w:pPr>
            <w:r w:rsidRPr="00BA3A56">
              <w:t>Sagedus: väike, ühekordne tegevus.</w:t>
            </w:r>
          </w:p>
        </w:tc>
        <w:tc>
          <w:tcPr>
            <w:tcW w:w="4536" w:type="dxa"/>
          </w:tcPr>
          <w:p w14:paraId="6C814BCC" w14:textId="45DE04DA" w:rsidR="008756BC" w:rsidRPr="00BA3A56" w:rsidRDefault="008756BC" w:rsidP="008F370B">
            <w:pPr>
              <w:jc w:val="both"/>
            </w:pPr>
            <w:r w:rsidRPr="00BA3A56">
              <w:t>Ebasoovitavate mõjude risk: väike.</w:t>
            </w:r>
          </w:p>
        </w:tc>
      </w:tr>
    </w:tbl>
    <w:p w14:paraId="08D9617E" w14:textId="77777777" w:rsidR="008756BC" w:rsidRPr="00BA3A56" w:rsidRDefault="008756BC" w:rsidP="008F370B">
      <w:pPr>
        <w:jc w:val="both"/>
        <w:rPr>
          <w:b/>
          <w:bCs/>
        </w:rPr>
      </w:pPr>
    </w:p>
    <w:tbl>
      <w:tblPr>
        <w:tblStyle w:val="Kontuurtabel"/>
        <w:tblW w:w="9067" w:type="dxa"/>
        <w:tblLook w:val="04A0" w:firstRow="1" w:lastRow="0" w:firstColumn="1" w:lastColumn="0" w:noHBand="0" w:noVBand="1"/>
      </w:tblPr>
      <w:tblGrid>
        <w:gridCol w:w="4531"/>
        <w:gridCol w:w="4536"/>
      </w:tblGrid>
      <w:tr w:rsidR="00DC0BDA" w:rsidRPr="00BA3A56" w14:paraId="4098B02F" w14:textId="77777777" w:rsidTr="00B83016">
        <w:tc>
          <w:tcPr>
            <w:tcW w:w="9067" w:type="dxa"/>
            <w:gridSpan w:val="2"/>
          </w:tcPr>
          <w:p w14:paraId="44A6730E" w14:textId="65FFD002" w:rsidR="008756BC" w:rsidRPr="00BA3A56" w:rsidRDefault="008756BC" w:rsidP="008F370B">
            <w:pPr>
              <w:jc w:val="both"/>
            </w:pPr>
            <w:r w:rsidRPr="00BA3A56">
              <w:rPr>
                <w:b/>
                <w:bCs/>
              </w:rPr>
              <w:lastRenderedPageBreak/>
              <w:t>6.</w:t>
            </w:r>
            <w:r w:rsidR="00E90E17" w:rsidRPr="00BA3A56">
              <w:rPr>
                <w:b/>
                <w:bCs/>
              </w:rPr>
              <w:t>6</w:t>
            </w:r>
            <w:r w:rsidRPr="00BA3A56">
              <w:rPr>
                <w:b/>
                <w:bCs/>
              </w:rPr>
              <w:t>.2</w:t>
            </w:r>
            <w:r w:rsidRPr="00BA3A56">
              <w:t xml:space="preserve"> </w:t>
            </w:r>
            <w:r w:rsidR="00284F38" w:rsidRPr="00BA3A56">
              <w:rPr>
                <w:b/>
                <w:bCs/>
              </w:rPr>
              <w:t>Mõju riigiasutuse korraldusele, kuludele ja tuludele:</w:t>
            </w:r>
            <w:r w:rsidR="00284F38" w:rsidRPr="00BA3A56">
              <w:t xml:space="preserve"> avalikud teenused.</w:t>
            </w:r>
          </w:p>
        </w:tc>
      </w:tr>
      <w:tr w:rsidR="00DC0BDA" w:rsidRPr="00BA3A56" w14:paraId="2813BB2C" w14:textId="77777777" w:rsidTr="00B83016">
        <w:tc>
          <w:tcPr>
            <w:tcW w:w="9067" w:type="dxa"/>
            <w:gridSpan w:val="2"/>
            <w:tcBorders>
              <w:bottom w:val="single" w:sz="4" w:space="0" w:color="auto"/>
            </w:tcBorders>
          </w:tcPr>
          <w:p w14:paraId="3CABDB95" w14:textId="47F0D30F" w:rsidR="008756BC" w:rsidRPr="00BA3A56" w:rsidRDefault="008756BC" w:rsidP="008F370B">
            <w:pPr>
              <w:jc w:val="both"/>
            </w:pPr>
            <w:r w:rsidRPr="00BA3A56">
              <w:t xml:space="preserve">Sihtrühm: </w:t>
            </w:r>
            <w:proofErr w:type="spellStart"/>
            <w:r w:rsidR="00DF45F3" w:rsidRPr="00BA3A56">
              <w:t>MaRu</w:t>
            </w:r>
            <w:proofErr w:type="spellEnd"/>
          </w:p>
        </w:tc>
      </w:tr>
      <w:tr w:rsidR="00DC0BDA" w:rsidRPr="00BA3A56" w14:paraId="5E451637" w14:textId="77777777" w:rsidTr="00B83016">
        <w:tc>
          <w:tcPr>
            <w:tcW w:w="9067" w:type="dxa"/>
            <w:gridSpan w:val="2"/>
            <w:tcBorders>
              <w:bottom w:val="nil"/>
            </w:tcBorders>
          </w:tcPr>
          <w:p w14:paraId="18004ADF" w14:textId="600A40DE" w:rsidR="008756BC" w:rsidRPr="00BA3A56" w:rsidRDefault="008756BC" w:rsidP="008F370B">
            <w:pPr>
              <w:jc w:val="both"/>
            </w:pPr>
            <w:r w:rsidRPr="00BA3A56">
              <w:t xml:space="preserve">Avaldatav mõju: </w:t>
            </w:r>
            <w:r w:rsidR="00A12063" w:rsidRPr="00BA3A56">
              <w:t xml:space="preserve">Teatise esitamisel on isikul õigus teatud ooteperioodi möödumisel alustada teatises kirjeldatud tegevusega. Haldusorganile on antud õigus kaaluda, kas teatud juhtudel on siiski vajalik põhjalikuma menetluse läbiviimine. Kui viiakse läbi põhjalikum menetlus, siis on haldusorganil võimalik esitada ka lisatingimusi. Muudatus vähendab </w:t>
            </w:r>
            <w:proofErr w:type="spellStart"/>
            <w:r w:rsidR="00DF45F3" w:rsidRPr="00BA3A56">
              <w:t>MaRu</w:t>
            </w:r>
            <w:proofErr w:type="spellEnd"/>
            <w:r w:rsidR="00A12063" w:rsidRPr="00BA3A56">
              <w:t xml:space="preserve"> töökoormust olukordades, kus </w:t>
            </w:r>
            <w:proofErr w:type="spellStart"/>
            <w:r w:rsidR="00DF45F3" w:rsidRPr="00BA3A56">
              <w:t>MaRu</w:t>
            </w:r>
            <w:proofErr w:type="spellEnd"/>
            <w:r w:rsidR="00A12063" w:rsidRPr="00BA3A56">
              <w:t xml:space="preserve"> sekkumine ei ole tingimata vajalik ja kus see ei saa tuua kaasa olulist kahju teistele isikutele.</w:t>
            </w:r>
          </w:p>
        </w:tc>
      </w:tr>
      <w:tr w:rsidR="00DC0BDA" w:rsidRPr="00BA3A56" w14:paraId="05652C51" w14:textId="77777777" w:rsidTr="00B83016">
        <w:tc>
          <w:tcPr>
            <w:tcW w:w="9067" w:type="dxa"/>
            <w:gridSpan w:val="2"/>
            <w:tcBorders>
              <w:bottom w:val="nil"/>
            </w:tcBorders>
          </w:tcPr>
          <w:p w14:paraId="1B722794" w14:textId="77777777" w:rsidR="008756BC" w:rsidRPr="00BA3A56" w:rsidRDefault="008756BC" w:rsidP="008F370B">
            <w:pPr>
              <w:jc w:val="both"/>
            </w:pPr>
            <w:r w:rsidRPr="00BA3A56">
              <w:t>Mõju olulisus</w:t>
            </w:r>
          </w:p>
        </w:tc>
      </w:tr>
      <w:tr w:rsidR="00DC0BDA" w:rsidRPr="00BA3A56" w14:paraId="6566FF98" w14:textId="77777777" w:rsidTr="00B83016">
        <w:trPr>
          <w:trHeight w:val="282"/>
        </w:trPr>
        <w:tc>
          <w:tcPr>
            <w:tcW w:w="4531" w:type="dxa"/>
          </w:tcPr>
          <w:p w14:paraId="1561C0D9" w14:textId="29103E08" w:rsidR="008756BC" w:rsidRPr="00BA3A56" w:rsidRDefault="008756BC" w:rsidP="008F370B">
            <w:pPr>
              <w:jc w:val="both"/>
            </w:pPr>
            <w:r w:rsidRPr="00BA3A56">
              <w:t xml:space="preserve">Ulatus: </w:t>
            </w:r>
            <w:r w:rsidR="00A62A1C" w:rsidRPr="00BA3A56">
              <w:t>väike</w:t>
            </w:r>
          </w:p>
        </w:tc>
        <w:tc>
          <w:tcPr>
            <w:tcW w:w="4536" w:type="dxa"/>
          </w:tcPr>
          <w:p w14:paraId="622FF8C1" w14:textId="2D464B28" w:rsidR="008756BC" w:rsidRPr="00BA3A56" w:rsidRDefault="008756BC" w:rsidP="008F370B">
            <w:pPr>
              <w:jc w:val="both"/>
            </w:pPr>
            <w:r w:rsidRPr="00BA3A56">
              <w:t xml:space="preserve">Sihtrühma suurus: </w:t>
            </w:r>
            <w:r w:rsidR="00245CD1" w:rsidRPr="00BA3A56">
              <w:t xml:space="preserve">väike, </w:t>
            </w:r>
            <w:r w:rsidR="002C7E86" w:rsidRPr="00BA3A56">
              <w:t xml:space="preserve">u </w:t>
            </w:r>
            <w:r w:rsidR="00245CD1" w:rsidRPr="00BA3A56">
              <w:t>15 ametnikku tegeleb kooskõlastamisega.</w:t>
            </w:r>
          </w:p>
        </w:tc>
      </w:tr>
      <w:tr w:rsidR="00DC0BDA" w:rsidRPr="00BA3A56" w14:paraId="578ADC68" w14:textId="77777777" w:rsidTr="00B83016">
        <w:trPr>
          <w:trHeight w:val="282"/>
        </w:trPr>
        <w:tc>
          <w:tcPr>
            <w:tcW w:w="4531" w:type="dxa"/>
          </w:tcPr>
          <w:p w14:paraId="3B68513F" w14:textId="77777777" w:rsidR="008756BC" w:rsidRPr="00BA3A56" w:rsidRDefault="008756BC" w:rsidP="008F370B">
            <w:pPr>
              <w:jc w:val="both"/>
            </w:pPr>
            <w:r w:rsidRPr="00BA3A56">
              <w:t>Sagedus: väike, ühekordne tegevus.</w:t>
            </w:r>
          </w:p>
        </w:tc>
        <w:tc>
          <w:tcPr>
            <w:tcW w:w="4536" w:type="dxa"/>
          </w:tcPr>
          <w:p w14:paraId="2C01AE5C" w14:textId="716CEFBE" w:rsidR="008756BC" w:rsidRPr="00BA3A56" w:rsidRDefault="008756BC" w:rsidP="008F370B">
            <w:pPr>
              <w:jc w:val="both"/>
            </w:pPr>
            <w:r w:rsidRPr="00BA3A56">
              <w:t>Ebasoovitavate mõjude risk: väike.</w:t>
            </w:r>
          </w:p>
        </w:tc>
      </w:tr>
    </w:tbl>
    <w:p w14:paraId="2C30DB7E" w14:textId="77777777" w:rsidR="008756BC" w:rsidRPr="00BA3A56" w:rsidRDefault="008756BC" w:rsidP="008F370B">
      <w:pPr>
        <w:jc w:val="both"/>
        <w:rPr>
          <w:b/>
          <w:bCs/>
        </w:rPr>
      </w:pPr>
    </w:p>
    <w:p w14:paraId="1EAEC9FF" w14:textId="04FCE3C8" w:rsidR="003809AE" w:rsidRPr="00BA3A56" w:rsidRDefault="00245CD1" w:rsidP="008F370B">
      <w:pPr>
        <w:jc w:val="both"/>
        <w:rPr>
          <w:bCs/>
        </w:rPr>
      </w:pPr>
      <w:r w:rsidRPr="00BA3A56">
        <w:rPr>
          <w:bCs/>
        </w:rPr>
        <w:t>Meie hinnangul on riskide esinemise tõenäosus küll väike, kuid need võivad siiski avalduda näiteks mõni tegevus võib küll tekitada tõrke maaparandussüsteemi osal, kuid see saab olla lühialaline ja lokaalne tõrge, mida on võimalik suhteliselt lihtsalt likvideerida. Vajaduse</w:t>
      </w:r>
      <w:r w:rsidR="00BF5759" w:rsidRPr="00BA3A56">
        <w:rPr>
          <w:bCs/>
        </w:rPr>
        <w:t xml:space="preserve"> korral</w:t>
      </w:r>
      <w:r w:rsidRPr="00BA3A56">
        <w:rPr>
          <w:bCs/>
        </w:rPr>
        <w:t xml:space="preserve"> saab </w:t>
      </w:r>
      <w:proofErr w:type="spellStart"/>
      <w:r w:rsidR="00DF45F3" w:rsidRPr="00BA3A56">
        <w:rPr>
          <w:bCs/>
        </w:rPr>
        <w:t>MaRu</w:t>
      </w:r>
      <w:proofErr w:type="spellEnd"/>
      <w:r w:rsidRPr="00BA3A56">
        <w:rPr>
          <w:bCs/>
        </w:rPr>
        <w:t xml:space="preserve"> </w:t>
      </w:r>
      <w:r w:rsidR="00BF5759" w:rsidRPr="00BA3A56">
        <w:rPr>
          <w:bCs/>
        </w:rPr>
        <w:t>tõrke</w:t>
      </w:r>
      <w:r w:rsidRPr="00BA3A56">
        <w:rPr>
          <w:bCs/>
        </w:rPr>
        <w:t xml:space="preserve"> avastamisel sekkuda ehitamise ja kasutamise protsessi. Tegevuse kavandaja ei tohi tekitada kahju ja peab selle hüvitama. </w:t>
      </w:r>
    </w:p>
    <w:p w14:paraId="0C219E95" w14:textId="77777777" w:rsidR="00074BC2" w:rsidRPr="00BA3A56" w:rsidRDefault="00074BC2" w:rsidP="008F370B">
      <w:pPr>
        <w:jc w:val="both"/>
        <w:rPr>
          <w:bCs/>
        </w:rPr>
      </w:pPr>
    </w:p>
    <w:tbl>
      <w:tblPr>
        <w:tblStyle w:val="Kontuurtabel"/>
        <w:tblW w:w="9067" w:type="dxa"/>
        <w:tblLook w:val="04A0" w:firstRow="1" w:lastRow="0" w:firstColumn="1" w:lastColumn="0" w:noHBand="0" w:noVBand="1"/>
      </w:tblPr>
      <w:tblGrid>
        <w:gridCol w:w="4531"/>
        <w:gridCol w:w="4536"/>
      </w:tblGrid>
      <w:tr w:rsidR="009332F8" w:rsidRPr="00BA3A56" w14:paraId="4F6CF6F8" w14:textId="77777777" w:rsidTr="00E46CF7">
        <w:tc>
          <w:tcPr>
            <w:tcW w:w="9067" w:type="dxa"/>
            <w:gridSpan w:val="2"/>
          </w:tcPr>
          <w:p w14:paraId="1C8C5A32" w14:textId="4059F505" w:rsidR="00B21797" w:rsidRPr="00BA3A56" w:rsidRDefault="00B21797" w:rsidP="00E46CF7">
            <w:pPr>
              <w:jc w:val="both"/>
            </w:pPr>
            <w:r w:rsidRPr="00BA3A56">
              <w:rPr>
                <w:b/>
              </w:rPr>
              <w:t xml:space="preserve">6.7 </w:t>
            </w:r>
            <w:r w:rsidRPr="00BA3A56">
              <w:rPr>
                <w:b/>
                <w:bCs/>
              </w:rPr>
              <w:t>Maaparanduse alal tegutsevate ettevõtjate registri (MATER) üleviimine majandustegevuse registrisse</w:t>
            </w:r>
            <w:r w:rsidRPr="00BA3A56">
              <w:rPr>
                <w:b/>
              </w:rPr>
              <w:t xml:space="preserve"> (</w:t>
            </w:r>
            <w:commentRangeStart w:id="178"/>
            <w:r w:rsidRPr="00BA3A56">
              <w:rPr>
                <w:b/>
              </w:rPr>
              <w:t>MTR</w:t>
            </w:r>
            <w:commentRangeEnd w:id="178"/>
            <w:r w:rsidR="009F2602">
              <w:rPr>
                <w:rStyle w:val="Kommentaariviide"/>
              </w:rPr>
              <w:commentReference w:id="178"/>
            </w:r>
            <w:r w:rsidRPr="00BA3A56">
              <w:rPr>
                <w:b/>
              </w:rPr>
              <w:t>)</w:t>
            </w:r>
          </w:p>
        </w:tc>
      </w:tr>
      <w:tr w:rsidR="009332F8" w:rsidRPr="00BA3A56" w14:paraId="44B6146E" w14:textId="77777777" w:rsidTr="00E46CF7">
        <w:tc>
          <w:tcPr>
            <w:tcW w:w="9067" w:type="dxa"/>
            <w:gridSpan w:val="2"/>
          </w:tcPr>
          <w:p w14:paraId="224B7AE3" w14:textId="6E746CC2" w:rsidR="00B21797" w:rsidRPr="00BA3A56" w:rsidRDefault="00B21797" w:rsidP="00E46CF7">
            <w:pPr>
              <w:jc w:val="both"/>
            </w:pPr>
            <w:r w:rsidRPr="00BA3A56">
              <w:rPr>
                <w:b/>
                <w:bCs/>
              </w:rPr>
              <w:t>6.7.1 Mõju majandusele:</w:t>
            </w:r>
            <w:r w:rsidRPr="00BA3A56">
              <w:t xml:space="preserve"> ettevõtluskeskkond ja ettevõtjate tegevus, halduskoormus.</w:t>
            </w:r>
          </w:p>
        </w:tc>
      </w:tr>
      <w:tr w:rsidR="009332F8" w:rsidRPr="00BA3A56" w14:paraId="1C6A30CB" w14:textId="77777777" w:rsidTr="00E46CF7">
        <w:trPr>
          <w:trHeight w:val="891"/>
        </w:trPr>
        <w:tc>
          <w:tcPr>
            <w:tcW w:w="9067" w:type="dxa"/>
            <w:gridSpan w:val="2"/>
          </w:tcPr>
          <w:p w14:paraId="183AA21F" w14:textId="77777777" w:rsidR="00B21797" w:rsidRPr="00BA3A56" w:rsidRDefault="00B21797" w:rsidP="00E46CF7">
            <w:pPr>
              <w:jc w:val="both"/>
            </w:pPr>
            <w:r w:rsidRPr="00BA3A56">
              <w:t>Sihtrühm: maaparanduse uurimistöö, maaparandussüsteemi projekteerimise, maaparanduse omanikujärelevalve, maaparandusehituse ning maaparanduse ekspertiisi eest vastutavad spetsialistid ja maaparanduse alal tegutsevad ettevõtjad.</w:t>
            </w:r>
          </w:p>
        </w:tc>
      </w:tr>
      <w:tr w:rsidR="009332F8" w:rsidRPr="00BA3A56" w14:paraId="33EABC05" w14:textId="77777777" w:rsidTr="00E46CF7">
        <w:tc>
          <w:tcPr>
            <w:tcW w:w="9067" w:type="dxa"/>
            <w:gridSpan w:val="2"/>
          </w:tcPr>
          <w:p w14:paraId="65882B1C" w14:textId="65331C96" w:rsidR="00B21797" w:rsidRPr="00BA3A56" w:rsidRDefault="00B21797" w:rsidP="00B21797">
            <w:pPr>
              <w:jc w:val="both"/>
            </w:pPr>
            <w:r w:rsidRPr="00BA3A56">
              <w:t xml:space="preserve">Avaldatav mõju:  Registri üleviimine </w:t>
            </w:r>
            <w:proofErr w:type="spellStart"/>
            <w:r w:rsidRPr="00BA3A56">
              <w:t>MATER-ist</w:t>
            </w:r>
            <w:proofErr w:type="spellEnd"/>
            <w:r w:rsidRPr="00BA3A56">
              <w:t xml:space="preserve"> MTR-i lihtsustab ettevõtjate tegevust, kuna MTR on üldkasutatav ja paremini integreeritud majandustegevuse infosüsteem. Võimaldab paremat andmehaldust ja läbipaistvust.</w:t>
            </w:r>
          </w:p>
        </w:tc>
      </w:tr>
      <w:tr w:rsidR="009332F8" w:rsidRPr="00BA3A56" w14:paraId="4802EE69" w14:textId="77777777" w:rsidTr="00E46CF7">
        <w:tc>
          <w:tcPr>
            <w:tcW w:w="9067" w:type="dxa"/>
            <w:gridSpan w:val="2"/>
          </w:tcPr>
          <w:p w14:paraId="4F3BE667" w14:textId="7E0E9BBA" w:rsidR="00B21797" w:rsidRPr="00BA3A56" w:rsidRDefault="00B21797" w:rsidP="00E46CF7">
            <w:pPr>
              <w:jc w:val="both"/>
            </w:pPr>
            <w:r w:rsidRPr="00BA3A56">
              <w:t>Mõju olulisus</w:t>
            </w:r>
          </w:p>
        </w:tc>
      </w:tr>
      <w:tr w:rsidR="009332F8" w:rsidRPr="00BA3A56" w14:paraId="74E9CE8B" w14:textId="77777777" w:rsidTr="00E46CF7">
        <w:trPr>
          <w:trHeight w:val="282"/>
        </w:trPr>
        <w:tc>
          <w:tcPr>
            <w:tcW w:w="4531" w:type="dxa"/>
          </w:tcPr>
          <w:p w14:paraId="338108B0" w14:textId="2E05E6A8" w:rsidR="00B21797" w:rsidRPr="00BA3A56" w:rsidRDefault="00B21797" w:rsidP="00E46CF7">
            <w:pPr>
              <w:jc w:val="both"/>
            </w:pPr>
            <w:r w:rsidRPr="00BA3A56">
              <w:t xml:space="preserve">Ulatus: </w:t>
            </w:r>
            <w:r w:rsidR="007B31BF" w:rsidRPr="00BA3A56">
              <w:t>suur</w:t>
            </w:r>
            <w:r w:rsidR="009332F8" w:rsidRPr="00BA3A56">
              <w:t>, m</w:t>
            </w:r>
            <w:r w:rsidRPr="00BA3A56">
              <w:t>õjutab kõiki maaparanduse valdkonnas tegutsevaid ettevõtjaid.</w:t>
            </w:r>
          </w:p>
        </w:tc>
        <w:tc>
          <w:tcPr>
            <w:tcW w:w="4536" w:type="dxa"/>
          </w:tcPr>
          <w:p w14:paraId="783719E8" w14:textId="4B82B299" w:rsidR="00B21797" w:rsidRPr="00BA3A56" w:rsidRDefault="00B21797" w:rsidP="00E46CF7">
            <w:pPr>
              <w:jc w:val="both"/>
            </w:pPr>
            <w:r w:rsidRPr="00BA3A56">
              <w:t>Sihtrühma suurus: väike</w:t>
            </w:r>
            <w:r w:rsidR="009332F8" w:rsidRPr="00BA3A56">
              <w:t xml:space="preserve">,  </w:t>
            </w:r>
            <w:r w:rsidRPr="00BA3A56">
              <w:t>u 150 ettevõtjat ja u 180 vastutavat spetsialisti.</w:t>
            </w:r>
          </w:p>
        </w:tc>
      </w:tr>
      <w:tr w:rsidR="009332F8" w:rsidRPr="00BA3A56" w14:paraId="6E9EE72D" w14:textId="77777777" w:rsidTr="00E46CF7">
        <w:trPr>
          <w:trHeight w:val="282"/>
        </w:trPr>
        <w:tc>
          <w:tcPr>
            <w:tcW w:w="4531" w:type="dxa"/>
          </w:tcPr>
          <w:p w14:paraId="48A58EAD" w14:textId="2EC7C004" w:rsidR="00B21797" w:rsidRPr="00BA3A56" w:rsidRDefault="00B21797" w:rsidP="00E46CF7">
            <w:pPr>
              <w:jc w:val="both"/>
            </w:pPr>
            <w:r w:rsidRPr="00BA3A56">
              <w:t xml:space="preserve">Sagedus:  </w:t>
            </w:r>
            <w:r w:rsidR="009332F8" w:rsidRPr="00BA3A56">
              <w:t>p</w:t>
            </w:r>
            <w:r w:rsidRPr="00BA3A56">
              <w:t>üsi</w:t>
            </w:r>
            <w:r w:rsidR="009332F8" w:rsidRPr="00BA3A56">
              <w:t xml:space="preserve">v, </w:t>
            </w:r>
            <w:r w:rsidRPr="00BA3A56">
              <w:t>registri kasutamine on igapäevane osa ettevõtlusest.</w:t>
            </w:r>
          </w:p>
        </w:tc>
        <w:tc>
          <w:tcPr>
            <w:tcW w:w="4536" w:type="dxa"/>
          </w:tcPr>
          <w:p w14:paraId="125F5725" w14:textId="3675E0B2" w:rsidR="00B21797" w:rsidRPr="00BA3A56" w:rsidRDefault="00B21797" w:rsidP="00E46CF7">
            <w:pPr>
              <w:jc w:val="both"/>
            </w:pPr>
            <w:r w:rsidRPr="00BA3A56">
              <w:t xml:space="preserve">Ebasoovitavate mõjude risk: väike. Üleminekuperioodil kohanemine uue keskkonnaga. </w:t>
            </w:r>
          </w:p>
        </w:tc>
      </w:tr>
    </w:tbl>
    <w:p w14:paraId="1DC08FEA" w14:textId="24E691F1" w:rsidR="00074BC2" w:rsidRPr="00BA3A56" w:rsidRDefault="00B21797" w:rsidP="008F370B">
      <w:pPr>
        <w:jc w:val="both"/>
        <w:rPr>
          <w:b/>
          <w:bCs/>
        </w:rPr>
      </w:pPr>
      <w:r w:rsidRPr="00BA3A56">
        <w:rPr>
          <w:bCs/>
        </w:rPr>
        <w:t>Meie hinnangul on riskide esinemise tõenäosus väike</w:t>
      </w:r>
      <w:r w:rsidR="009332F8" w:rsidRPr="00BA3A56">
        <w:rPr>
          <w:bCs/>
        </w:rPr>
        <w:t xml:space="preserve">. Registri üleviimine MTR-i parandab ettevõtluskeskkonda, vähendab ettevõtjate halduskoormust ja suurendab andmete kättesaadavust. Mõju on positiivne, kuid vajab sujuvat üleminekut ja selget kommunikatsiooni. </w:t>
      </w:r>
      <w:r w:rsidR="00187B81" w:rsidRPr="00BA3A56">
        <w:rPr>
          <w:bCs/>
        </w:rPr>
        <w:t>K</w:t>
      </w:r>
      <w:r w:rsidR="009332F8" w:rsidRPr="00BA3A56">
        <w:rPr>
          <w:bCs/>
        </w:rPr>
        <w:t>õik ehitamisega tegelevad ettevõtjad on koodatud ühte registrisse.</w:t>
      </w:r>
      <w:r w:rsidRPr="00BA3A56">
        <w:rPr>
          <w:bCs/>
        </w:rPr>
        <w:t xml:space="preserve"> </w:t>
      </w:r>
      <w:r w:rsidR="00BF5759" w:rsidRPr="00BA3A56">
        <w:rPr>
          <w:bCs/>
        </w:rPr>
        <w:t>Põllumajandusameti infosüsteem (</w:t>
      </w:r>
      <w:r w:rsidR="009332F8" w:rsidRPr="00BA3A56">
        <w:t>PMAIS</w:t>
      </w:r>
      <w:r w:rsidR="00BF5759" w:rsidRPr="00BA3A56">
        <w:t>)</w:t>
      </w:r>
      <w:r w:rsidR="009332F8" w:rsidRPr="00BA3A56">
        <w:t xml:space="preserve"> on aegunud, seal ei tehta enam arendusi ning hooldust, </w:t>
      </w:r>
      <w:r w:rsidR="00674DDE" w:rsidRPr="00BA3A56">
        <w:t>mistõttu võib tekkida</w:t>
      </w:r>
      <w:r w:rsidR="009332F8" w:rsidRPr="00BA3A56">
        <w:t xml:space="preserve"> turvariske. </w:t>
      </w:r>
      <w:r w:rsidRPr="00BA3A56">
        <w:t xml:space="preserve">Muudatustega </w:t>
      </w:r>
      <w:r w:rsidR="009332F8" w:rsidRPr="00BA3A56">
        <w:t>paraneb</w:t>
      </w:r>
      <w:r w:rsidRPr="00BA3A56">
        <w:t xml:space="preserve"> andmeturve</w:t>
      </w:r>
      <w:r w:rsidR="009332F8" w:rsidRPr="00BA3A56">
        <w:t xml:space="preserve">. Üleminekuperioodil on vajalikud koolitused ja juhendmaterjalid. </w:t>
      </w:r>
    </w:p>
    <w:tbl>
      <w:tblPr>
        <w:tblStyle w:val="Kontuurtabel"/>
        <w:tblpPr w:leftFromText="141" w:rightFromText="141" w:vertAnchor="text" w:horzAnchor="margin" w:tblpY="224"/>
        <w:tblW w:w="9067" w:type="dxa"/>
        <w:tblLook w:val="04A0" w:firstRow="1" w:lastRow="0" w:firstColumn="1" w:lastColumn="0" w:noHBand="0" w:noVBand="1"/>
      </w:tblPr>
      <w:tblGrid>
        <w:gridCol w:w="4531"/>
        <w:gridCol w:w="4536"/>
      </w:tblGrid>
      <w:tr w:rsidR="007B31BF" w:rsidRPr="00BA3A56" w14:paraId="63A9816F" w14:textId="77777777" w:rsidTr="00E46CF7">
        <w:tc>
          <w:tcPr>
            <w:tcW w:w="9067" w:type="dxa"/>
            <w:gridSpan w:val="2"/>
          </w:tcPr>
          <w:p w14:paraId="7D05D42B" w14:textId="1C64B36C" w:rsidR="007B31BF" w:rsidRPr="00BA3A56" w:rsidRDefault="007B31BF" w:rsidP="00E46CF7">
            <w:pPr>
              <w:jc w:val="both"/>
            </w:pPr>
            <w:r w:rsidRPr="00BA3A56">
              <w:rPr>
                <w:b/>
                <w:bCs/>
              </w:rPr>
              <w:t xml:space="preserve">6.7.2  Mõju riigiasutuste ja kohaliku omavalitsuse korraldusele: </w:t>
            </w:r>
            <w:r w:rsidRPr="00BA3A56">
              <w:t>avalikud teenused.</w:t>
            </w:r>
          </w:p>
        </w:tc>
      </w:tr>
      <w:tr w:rsidR="007B31BF" w:rsidRPr="00BA3A56" w14:paraId="7DF3B355" w14:textId="77777777" w:rsidTr="00E46CF7">
        <w:tc>
          <w:tcPr>
            <w:tcW w:w="9067" w:type="dxa"/>
            <w:gridSpan w:val="2"/>
          </w:tcPr>
          <w:p w14:paraId="78D77D6D" w14:textId="57D1C28D" w:rsidR="007B31BF" w:rsidRPr="00BA3A56" w:rsidRDefault="007B31BF" w:rsidP="00E46CF7">
            <w:pPr>
              <w:jc w:val="both"/>
            </w:pPr>
            <w:r w:rsidRPr="00BA3A56">
              <w:t xml:space="preserve">Sihtrühm: </w:t>
            </w:r>
            <w:proofErr w:type="spellStart"/>
            <w:r w:rsidR="00DF45F3" w:rsidRPr="00BA3A56">
              <w:t>MaRu</w:t>
            </w:r>
            <w:proofErr w:type="spellEnd"/>
            <w:r w:rsidRPr="00BA3A56">
              <w:t xml:space="preserve"> (MTR</w:t>
            </w:r>
            <w:r w:rsidR="00CF089F" w:rsidRPr="00BA3A56">
              <w:t>-i</w:t>
            </w:r>
            <w:r w:rsidRPr="00BA3A56">
              <w:t xml:space="preserve"> volitatud töötleja maaparandusseadusest tulenevate ülesannete korral).</w:t>
            </w:r>
          </w:p>
        </w:tc>
      </w:tr>
      <w:tr w:rsidR="007B31BF" w:rsidRPr="00BA3A56" w14:paraId="21F62B61" w14:textId="77777777" w:rsidTr="00E46CF7">
        <w:tc>
          <w:tcPr>
            <w:tcW w:w="9067" w:type="dxa"/>
            <w:gridSpan w:val="2"/>
          </w:tcPr>
          <w:p w14:paraId="0933C416" w14:textId="0240CCFB" w:rsidR="007B31BF" w:rsidRPr="00BA3A56" w:rsidRDefault="007B31BF" w:rsidP="00E46CF7">
            <w:pPr>
              <w:jc w:val="both"/>
              <w:rPr>
                <w:color w:val="00B050"/>
              </w:rPr>
            </w:pPr>
            <w:r w:rsidRPr="00BA3A56">
              <w:t xml:space="preserve">Avaldatav mõju:  </w:t>
            </w:r>
            <w:proofErr w:type="spellStart"/>
            <w:r w:rsidR="00DF45F3" w:rsidRPr="00BA3A56">
              <w:t>MaRu</w:t>
            </w:r>
            <w:proofErr w:type="spellEnd"/>
            <w:r w:rsidRPr="00BA3A56">
              <w:t xml:space="preserve"> </w:t>
            </w:r>
            <w:r w:rsidR="00785BAF" w:rsidRPr="00BA3A56">
              <w:t xml:space="preserve">teeb järelevalvet maaparanduse alal tegutsevate ettevõtjate üle ja kinnitab tegevusteateid </w:t>
            </w:r>
            <w:r w:rsidR="00361DCB" w:rsidRPr="00BA3A56">
              <w:t>uues</w:t>
            </w:r>
            <w:r w:rsidR="00785BAF" w:rsidRPr="00BA3A56">
              <w:t xml:space="preserve"> keskkonnas</w:t>
            </w:r>
            <w:r w:rsidR="00361DCB" w:rsidRPr="00BA3A56">
              <w:t xml:space="preserve">, mis on </w:t>
            </w:r>
            <w:proofErr w:type="spellStart"/>
            <w:r w:rsidR="00DF45F3" w:rsidRPr="00BA3A56">
              <w:t>MaRu</w:t>
            </w:r>
            <w:r w:rsidR="00361DCB" w:rsidRPr="00BA3A56">
              <w:t>-ga</w:t>
            </w:r>
            <w:proofErr w:type="spellEnd"/>
            <w:r w:rsidR="00361DCB" w:rsidRPr="00BA3A56">
              <w:t xml:space="preserve"> samas, MKM haldusalas olev register (MATER o</w:t>
            </w:r>
            <w:r w:rsidR="00FF5C40" w:rsidRPr="00BA3A56">
              <w:t>n</w:t>
            </w:r>
            <w:r w:rsidR="00361DCB" w:rsidRPr="00BA3A56">
              <w:t xml:space="preserve"> REM</w:t>
            </w:r>
            <w:r w:rsidR="00BF5759" w:rsidRPr="00BA3A56">
              <w:t>-i</w:t>
            </w:r>
            <w:r w:rsidR="00361DCB" w:rsidRPr="00BA3A56">
              <w:t xml:space="preserve"> haldusalas). </w:t>
            </w:r>
          </w:p>
        </w:tc>
      </w:tr>
      <w:tr w:rsidR="007B31BF" w:rsidRPr="00BA3A56" w14:paraId="7CF5E1E6" w14:textId="77777777" w:rsidTr="00E46CF7">
        <w:tc>
          <w:tcPr>
            <w:tcW w:w="9067" w:type="dxa"/>
            <w:gridSpan w:val="2"/>
          </w:tcPr>
          <w:p w14:paraId="7BEAE23B" w14:textId="2AE48D5E" w:rsidR="007B31BF" w:rsidRPr="00BA3A56" w:rsidRDefault="007B31BF" w:rsidP="00E46CF7">
            <w:pPr>
              <w:jc w:val="both"/>
            </w:pPr>
            <w:r w:rsidRPr="00BA3A56">
              <w:t>Mõju olulisus</w:t>
            </w:r>
          </w:p>
        </w:tc>
      </w:tr>
      <w:tr w:rsidR="007B31BF" w:rsidRPr="00BA3A56" w14:paraId="72CACB09" w14:textId="77777777" w:rsidTr="00E46CF7">
        <w:trPr>
          <w:trHeight w:val="282"/>
        </w:trPr>
        <w:tc>
          <w:tcPr>
            <w:tcW w:w="4531" w:type="dxa"/>
          </w:tcPr>
          <w:p w14:paraId="7FE8271E" w14:textId="122D812D" w:rsidR="007B31BF" w:rsidRPr="00BA3A56" w:rsidRDefault="007B31BF" w:rsidP="00E46CF7">
            <w:pPr>
              <w:jc w:val="both"/>
            </w:pPr>
            <w:r w:rsidRPr="00BA3A56">
              <w:lastRenderedPageBreak/>
              <w:t xml:space="preserve">Ulatus:  </w:t>
            </w:r>
            <w:r w:rsidR="00785BAF" w:rsidRPr="00BA3A56">
              <w:t>väike</w:t>
            </w:r>
            <w:r w:rsidR="004576A4" w:rsidRPr="00BA3A56">
              <w:t xml:space="preserve">, </w:t>
            </w:r>
            <w:r w:rsidRPr="00BA3A56">
              <w:t xml:space="preserve">mõjutab </w:t>
            </w:r>
            <w:proofErr w:type="spellStart"/>
            <w:r w:rsidR="00DF45F3" w:rsidRPr="00BA3A56">
              <w:t>MaRu</w:t>
            </w:r>
            <w:proofErr w:type="spellEnd"/>
            <w:r w:rsidR="00785BAF" w:rsidRPr="00BA3A56">
              <w:t>.</w:t>
            </w:r>
          </w:p>
        </w:tc>
        <w:tc>
          <w:tcPr>
            <w:tcW w:w="4536" w:type="dxa"/>
          </w:tcPr>
          <w:p w14:paraId="08319FC4" w14:textId="76C151BE" w:rsidR="007B31BF" w:rsidRPr="00BA3A56" w:rsidRDefault="007B31BF" w:rsidP="00E46CF7">
            <w:pPr>
              <w:jc w:val="both"/>
            </w:pPr>
            <w:r w:rsidRPr="00BA3A56">
              <w:t xml:space="preserve">Sihtrühma suurus:  </w:t>
            </w:r>
            <w:r w:rsidR="004576A4" w:rsidRPr="00BA3A56">
              <w:t>v</w:t>
            </w:r>
            <w:r w:rsidRPr="00BA3A56">
              <w:t>äike</w:t>
            </w:r>
            <w:r w:rsidR="004576A4" w:rsidRPr="00BA3A56">
              <w:t>,</w:t>
            </w:r>
            <w:r w:rsidRPr="00BA3A56">
              <w:t xml:space="preserve"> </w:t>
            </w:r>
            <w:proofErr w:type="spellStart"/>
            <w:r w:rsidR="00DF45F3" w:rsidRPr="00BA3A56">
              <w:t>MaRu</w:t>
            </w:r>
            <w:proofErr w:type="spellEnd"/>
            <w:r w:rsidRPr="00BA3A56">
              <w:t xml:space="preserve"> </w:t>
            </w:r>
            <w:r w:rsidR="004576A4" w:rsidRPr="00BA3A56">
              <w:t>maaparanduse valdkonna ametnikud (u 50 ametnikku.)</w:t>
            </w:r>
          </w:p>
        </w:tc>
      </w:tr>
      <w:tr w:rsidR="007B31BF" w:rsidRPr="00BA3A56" w14:paraId="7D28DB34" w14:textId="77777777" w:rsidTr="00E46CF7">
        <w:trPr>
          <w:trHeight w:val="282"/>
        </w:trPr>
        <w:tc>
          <w:tcPr>
            <w:tcW w:w="4531" w:type="dxa"/>
          </w:tcPr>
          <w:p w14:paraId="68DC183F" w14:textId="31138E2B" w:rsidR="007B31BF" w:rsidRPr="00BA3A56" w:rsidRDefault="007B31BF" w:rsidP="00E46CF7">
            <w:pPr>
              <w:jc w:val="both"/>
            </w:pPr>
            <w:r w:rsidRPr="00BA3A56">
              <w:t xml:space="preserve">Sagedus:  </w:t>
            </w:r>
            <w:r w:rsidR="004576A4" w:rsidRPr="00BA3A56">
              <w:t>väike, ühekordne tegevus.</w:t>
            </w:r>
          </w:p>
        </w:tc>
        <w:tc>
          <w:tcPr>
            <w:tcW w:w="4536" w:type="dxa"/>
          </w:tcPr>
          <w:p w14:paraId="5E9B0C04" w14:textId="3EC04881" w:rsidR="007B31BF" w:rsidRPr="00BA3A56" w:rsidRDefault="007B31BF" w:rsidP="00E46CF7">
            <w:pPr>
              <w:jc w:val="both"/>
            </w:pPr>
            <w:r w:rsidRPr="00BA3A56">
              <w:t xml:space="preserve">Ebasoovitavate mõjude risk:  </w:t>
            </w:r>
            <w:r w:rsidR="004576A4" w:rsidRPr="00BA3A56">
              <w:t xml:space="preserve">väike, </w:t>
            </w:r>
            <w:r w:rsidRPr="00BA3A56">
              <w:t>riskid</w:t>
            </w:r>
            <w:r w:rsidR="004576A4" w:rsidRPr="00BA3A56">
              <w:t xml:space="preserve"> on</w:t>
            </w:r>
            <w:r w:rsidRPr="00BA3A56">
              <w:t xml:space="preserve"> seotud tehnilise üleminekuga ja vajadusega kohandada tööprotsesse.</w:t>
            </w:r>
          </w:p>
        </w:tc>
      </w:tr>
    </w:tbl>
    <w:p w14:paraId="236E4D5B" w14:textId="77777777" w:rsidR="007B31BF" w:rsidRPr="00BA3A56" w:rsidRDefault="007B31BF" w:rsidP="007B31BF"/>
    <w:tbl>
      <w:tblPr>
        <w:tblStyle w:val="Kontuurtabel"/>
        <w:tblpPr w:leftFromText="141" w:rightFromText="141" w:vertAnchor="text" w:horzAnchor="margin" w:tblpY="224"/>
        <w:tblW w:w="9067" w:type="dxa"/>
        <w:tblLook w:val="04A0" w:firstRow="1" w:lastRow="0" w:firstColumn="1" w:lastColumn="0" w:noHBand="0" w:noVBand="1"/>
      </w:tblPr>
      <w:tblGrid>
        <w:gridCol w:w="4531"/>
        <w:gridCol w:w="4536"/>
      </w:tblGrid>
      <w:tr w:rsidR="007B31BF" w:rsidRPr="00BA3A56" w14:paraId="1525902E" w14:textId="77777777" w:rsidTr="00E46CF7">
        <w:tc>
          <w:tcPr>
            <w:tcW w:w="9067" w:type="dxa"/>
            <w:gridSpan w:val="2"/>
          </w:tcPr>
          <w:p w14:paraId="599A7273" w14:textId="17ACFC4F" w:rsidR="007B31BF" w:rsidRPr="00BA3A56" w:rsidRDefault="007B31BF" w:rsidP="00E46CF7">
            <w:pPr>
              <w:jc w:val="both"/>
            </w:pPr>
            <w:r w:rsidRPr="00BA3A56">
              <w:t xml:space="preserve">Sihtrühm: Majandus- ja Kommunikatsiooniministeerium (MTR-i vastutav töötleja). </w:t>
            </w:r>
          </w:p>
        </w:tc>
      </w:tr>
      <w:tr w:rsidR="007B31BF" w:rsidRPr="00BA3A56" w14:paraId="1F28CFC4" w14:textId="77777777" w:rsidTr="00E46CF7">
        <w:tc>
          <w:tcPr>
            <w:tcW w:w="9067" w:type="dxa"/>
            <w:gridSpan w:val="2"/>
          </w:tcPr>
          <w:p w14:paraId="5D18E57D" w14:textId="0CA31FAD" w:rsidR="007B31BF" w:rsidRPr="00BA3A56" w:rsidRDefault="007B31BF" w:rsidP="00E46CF7">
            <w:pPr>
              <w:jc w:val="both"/>
            </w:pPr>
            <w:r w:rsidRPr="00BA3A56">
              <w:t xml:space="preserve">Avaldatav mõju:  Andmetöötluse koormuse suurenemine, vajadus </w:t>
            </w:r>
            <w:r w:rsidR="00361DCB" w:rsidRPr="00BA3A56">
              <w:t xml:space="preserve">eelnevalt </w:t>
            </w:r>
            <w:r w:rsidRPr="00BA3A56">
              <w:t>süsteeme kohandada.</w:t>
            </w:r>
          </w:p>
        </w:tc>
      </w:tr>
      <w:tr w:rsidR="007B31BF" w:rsidRPr="00BA3A56" w14:paraId="45E3FD3D" w14:textId="77777777" w:rsidTr="00E46CF7">
        <w:tc>
          <w:tcPr>
            <w:tcW w:w="9067" w:type="dxa"/>
            <w:gridSpan w:val="2"/>
          </w:tcPr>
          <w:p w14:paraId="7BB7667E" w14:textId="45EEBDF7" w:rsidR="007B31BF" w:rsidRPr="00BA3A56" w:rsidRDefault="007B31BF" w:rsidP="00E46CF7">
            <w:pPr>
              <w:jc w:val="both"/>
            </w:pPr>
            <w:r w:rsidRPr="00BA3A56">
              <w:t>Mõju olulisus</w:t>
            </w:r>
          </w:p>
        </w:tc>
      </w:tr>
      <w:tr w:rsidR="007B31BF" w:rsidRPr="00BA3A56" w14:paraId="11EDAF60" w14:textId="77777777" w:rsidTr="00E46CF7">
        <w:trPr>
          <w:trHeight w:val="282"/>
        </w:trPr>
        <w:tc>
          <w:tcPr>
            <w:tcW w:w="4531" w:type="dxa"/>
          </w:tcPr>
          <w:p w14:paraId="5676E49A" w14:textId="128BD304" w:rsidR="007B31BF" w:rsidRPr="00BA3A56" w:rsidRDefault="007B31BF" w:rsidP="00E46CF7">
            <w:pPr>
              <w:jc w:val="both"/>
              <w:rPr>
                <w:color w:val="00B050"/>
              </w:rPr>
            </w:pPr>
            <w:r w:rsidRPr="00BA3A56">
              <w:t xml:space="preserve">Ulatus:  </w:t>
            </w:r>
            <w:r w:rsidR="004576A4" w:rsidRPr="00BA3A56">
              <w:t xml:space="preserve">keskmine, </w:t>
            </w:r>
            <w:r w:rsidRPr="00BA3A56">
              <w:t>mõjutab registri haldajat ja koostööpartnereid.</w:t>
            </w:r>
          </w:p>
        </w:tc>
        <w:tc>
          <w:tcPr>
            <w:tcW w:w="4536" w:type="dxa"/>
          </w:tcPr>
          <w:p w14:paraId="2A2CC0D0" w14:textId="0991738F" w:rsidR="007B31BF" w:rsidRPr="00BA3A56" w:rsidRDefault="007B31BF" w:rsidP="00E46CF7">
            <w:pPr>
              <w:jc w:val="both"/>
            </w:pPr>
            <w:r w:rsidRPr="00BA3A56">
              <w:t xml:space="preserve">Sihtrühma suurus:  </w:t>
            </w:r>
            <w:r w:rsidR="004576A4" w:rsidRPr="00BA3A56">
              <w:t>v</w:t>
            </w:r>
            <w:r w:rsidRPr="00BA3A56">
              <w:t>äike</w:t>
            </w:r>
            <w:r w:rsidR="004576A4" w:rsidRPr="00BA3A56">
              <w:t xml:space="preserve">, </w:t>
            </w:r>
            <w:r w:rsidRPr="00BA3A56">
              <w:t xml:space="preserve">otseselt </w:t>
            </w:r>
            <w:r w:rsidR="004576A4" w:rsidRPr="00BA3A56">
              <w:t xml:space="preserve">on </w:t>
            </w:r>
            <w:r w:rsidRPr="00BA3A56">
              <w:t xml:space="preserve">mõjutatud registri haldajad ja </w:t>
            </w:r>
            <w:proofErr w:type="spellStart"/>
            <w:r w:rsidRPr="00BA3A56">
              <w:t>IT-tugi</w:t>
            </w:r>
            <w:proofErr w:type="spellEnd"/>
            <w:r w:rsidRPr="00BA3A56">
              <w:t>.</w:t>
            </w:r>
          </w:p>
        </w:tc>
      </w:tr>
      <w:tr w:rsidR="007B31BF" w:rsidRPr="00BA3A56" w14:paraId="304B7300" w14:textId="77777777" w:rsidTr="00E46CF7">
        <w:trPr>
          <w:trHeight w:val="282"/>
        </w:trPr>
        <w:tc>
          <w:tcPr>
            <w:tcW w:w="4531" w:type="dxa"/>
          </w:tcPr>
          <w:p w14:paraId="666DB81C" w14:textId="77B1159D" w:rsidR="007B31BF" w:rsidRPr="00BA3A56" w:rsidRDefault="007B31BF" w:rsidP="00E46CF7">
            <w:pPr>
              <w:jc w:val="both"/>
              <w:rPr>
                <w:color w:val="4F81BD" w:themeColor="accent1"/>
              </w:rPr>
            </w:pPr>
            <w:r w:rsidRPr="00BA3A56">
              <w:t xml:space="preserve">Sagedus:  </w:t>
            </w:r>
            <w:r w:rsidR="004576A4" w:rsidRPr="00BA3A56">
              <w:t>p</w:t>
            </w:r>
            <w:r w:rsidRPr="00BA3A56">
              <w:t>üsiv</w:t>
            </w:r>
            <w:r w:rsidR="004576A4" w:rsidRPr="00BA3A56">
              <w:t xml:space="preserve">, </w:t>
            </w:r>
            <w:r w:rsidRPr="00BA3A56">
              <w:t>registri haldamine on igapäevane töö.</w:t>
            </w:r>
          </w:p>
        </w:tc>
        <w:tc>
          <w:tcPr>
            <w:tcW w:w="4536" w:type="dxa"/>
          </w:tcPr>
          <w:p w14:paraId="1A3CF9E5" w14:textId="67520497" w:rsidR="007B31BF" w:rsidRPr="00BA3A56" w:rsidRDefault="007B31BF" w:rsidP="00E46CF7">
            <w:pPr>
              <w:jc w:val="both"/>
            </w:pPr>
            <w:r w:rsidRPr="00BA3A56">
              <w:t xml:space="preserve">Ebasoovitavate mõjude risk:  </w:t>
            </w:r>
            <w:r w:rsidR="004576A4" w:rsidRPr="00BA3A56">
              <w:t xml:space="preserve">väike, </w:t>
            </w:r>
            <w:r w:rsidRPr="00BA3A56">
              <w:t>riskid</w:t>
            </w:r>
            <w:r w:rsidR="004576A4" w:rsidRPr="00BA3A56">
              <w:t xml:space="preserve"> on</w:t>
            </w:r>
            <w:r w:rsidRPr="00BA3A56">
              <w:t xml:space="preserve"> seotud tehnilise üleminekuga ja andmete migratsiooniga.</w:t>
            </w:r>
          </w:p>
        </w:tc>
      </w:tr>
    </w:tbl>
    <w:p w14:paraId="5987924D" w14:textId="05F4595B" w:rsidR="007B31BF" w:rsidRPr="00BA3A56" w:rsidRDefault="007B31BF" w:rsidP="00BB4154">
      <w:pPr>
        <w:jc w:val="both"/>
        <w:rPr>
          <w:bCs/>
          <w:color w:val="00B050"/>
        </w:rPr>
      </w:pPr>
      <w:r w:rsidRPr="00BA3A56">
        <w:rPr>
          <w:bCs/>
        </w:rPr>
        <w:t xml:space="preserve">Meie hinnangul on riskide esinemise tõenäosus väike. </w:t>
      </w:r>
      <w:r w:rsidR="00361DCB" w:rsidRPr="00BA3A56">
        <w:rPr>
          <w:bCs/>
        </w:rPr>
        <w:t>MTR-</w:t>
      </w:r>
      <w:proofErr w:type="spellStart"/>
      <w:r w:rsidR="00361DCB" w:rsidRPr="00BA3A56">
        <w:rPr>
          <w:bCs/>
        </w:rPr>
        <w:t>is</w:t>
      </w:r>
      <w:proofErr w:type="spellEnd"/>
      <w:r w:rsidR="00361DCB" w:rsidRPr="00BA3A56">
        <w:rPr>
          <w:bCs/>
        </w:rPr>
        <w:t xml:space="preserve"> tuleb eelnevalt luua võimalused maaparanduse valdkonna  </w:t>
      </w:r>
      <w:r w:rsidR="003B6090" w:rsidRPr="00BA3A56">
        <w:rPr>
          <w:bCs/>
        </w:rPr>
        <w:t xml:space="preserve">vastutavate </w:t>
      </w:r>
      <w:r w:rsidR="00361DCB" w:rsidRPr="00BA3A56">
        <w:rPr>
          <w:bCs/>
        </w:rPr>
        <w:t xml:space="preserve">spetsaialistide </w:t>
      </w:r>
      <w:r w:rsidR="003B6090" w:rsidRPr="00BA3A56">
        <w:rPr>
          <w:bCs/>
        </w:rPr>
        <w:t xml:space="preserve">lisamiseks, kuna vastutava spetsialisti sobivuse hindamiseks on </w:t>
      </w:r>
      <w:proofErr w:type="spellStart"/>
      <w:r w:rsidR="00DF45F3" w:rsidRPr="00BA3A56">
        <w:rPr>
          <w:bCs/>
        </w:rPr>
        <w:t>MaRu</w:t>
      </w:r>
      <w:r w:rsidR="003B6090" w:rsidRPr="00BA3A56">
        <w:rPr>
          <w:bCs/>
        </w:rPr>
        <w:t>-l</w:t>
      </w:r>
      <w:proofErr w:type="spellEnd"/>
      <w:r w:rsidR="003B6090" w:rsidRPr="00BA3A56">
        <w:rPr>
          <w:bCs/>
        </w:rPr>
        <w:t xml:space="preserve"> vaja kontrollida isiku haridust ja eelnevat töökogemust ning seda kontrolli ei saa teha automaatselt. </w:t>
      </w:r>
      <w:proofErr w:type="spellStart"/>
      <w:r w:rsidR="00DF45F3" w:rsidRPr="00BA3A56">
        <w:rPr>
          <w:bCs/>
        </w:rPr>
        <w:t>MaRu</w:t>
      </w:r>
      <w:proofErr w:type="spellEnd"/>
      <w:r w:rsidR="003B6090" w:rsidRPr="00BA3A56">
        <w:rPr>
          <w:bCs/>
        </w:rPr>
        <w:t xml:space="preserve"> kontrollib isiku esitatud dokumente. Samas k</w:t>
      </w:r>
      <w:r w:rsidR="00361DCB" w:rsidRPr="00BA3A56">
        <w:t>aob ära vajadus</w:t>
      </w:r>
      <w:r w:rsidRPr="00BA3A56">
        <w:t xml:space="preserve"> MATER registrit eraldi üleval pida</w:t>
      </w:r>
      <w:r w:rsidR="00361DCB" w:rsidRPr="00BA3A56">
        <w:t>d</w:t>
      </w:r>
      <w:r w:rsidRPr="00BA3A56">
        <w:t xml:space="preserve">a. </w:t>
      </w:r>
    </w:p>
    <w:p w14:paraId="24783CEA" w14:textId="77777777" w:rsidR="001018A5" w:rsidRPr="00BA3A56" w:rsidRDefault="001018A5" w:rsidP="008F370B">
      <w:pPr>
        <w:jc w:val="both"/>
        <w:rPr>
          <w:rFonts w:eastAsia="Calibri"/>
          <w:b/>
        </w:rPr>
      </w:pPr>
    </w:p>
    <w:p w14:paraId="1D9328C0" w14:textId="77777777" w:rsidR="003D3D5A" w:rsidRPr="00BA3A56" w:rsidRDefault="003D3D5A" w:rsidP="008F370B">
      <w:pPr>
        <w:jc w:val="both"/>
        <w:rPr>
          <w:b/>
          <w:bCs/>
        </w:rPr>
      </w:pPr>
      <w:r w:rsidRPr="00BA3A56">
        <w:rPr>
          <w:b/>
          <w:bCs/>
        </w:rPr>
        <w:t>7. Seaduse rakendamisega seotud riigi ja kohaliku omavalitsuse tegevused, eeldatavad  kulud ja tulud</w:t>
      </w:r>
    </w:p>
    <w:p w14:paraId="318F0E31" w14:textId="77777777" w:rsidR="003D3D5A" w:rsidRPr="00BA3A56" w:rsidRDefault="003D3D5A" w:rsidP="008F370B">
      <w:pPr>
        <w:jc w:val="both"/>
        <w:rPr>
          <w:b/>
          <w:bCs/>
        </w:rPr>
      </w:pPr>
    </w:p>
    <w:p w14:paraId="787E9FAB" w14:textId="56A6B7BB" w:rsidR="0082637A" w:rsidRPr="00BA3A56" w:rsidRDefault="00590707" w:rsidP="008F370B">
      <w:pPr>
        <w:pStyle w:val="Default"/>
        <w:rPr>
          <w:bCs/>
          <w:color w:val="auto"/>
        </w:rPr>
      </w:pPr>
      <w:proofErr w:type="spellStart"/>
      <w:r w:rsidRPr="00BA3A56">
        <w:rPr>
          <w:bCs/>
          <w:color w:val="auto"/>
        </w:rPr>
        <w:t>MaaParS</w:t>
      </w:r>
      <w:proofErr w:type="spellEnd"/>
      <w:r w:rsidR="00BF4125" w:rsidRPr="00BA3A56">
        <w:rPr>
          <w:bCs/>
          <w:color w:val="auto"/>
        </w:rPr>
        <w:t>-i</w:t>
      </w:r>
      <w:r w:rsidRPr="00BA3A56">
        <w:rPr>
          <w:bCs/>
          <w:color w:val="auto"/>
        </w:rPr>
        <w:t xml:space="preserve"> muudatused mõjutavad peamiselt </w:t>
      </w:r>
      <w:proofErr w:type="spellStart"/>
      <w:r w:rsidR="00DF45F3" w:rsidRPr="00BA3A56">
        <w:rPr>
          <w:color w:val="auto"/>
        </w:rPr>
        <w:t>MaRu</w:t>
      </w:r>
      <w:proofErr w:type="spellEnd"/>
      <w:r w:rsidRPr="00BA3A56">
        <w:rPr>
          <w:bCs/>
          <w:color w:val="auto"/>
        </w:rPr>
        <w:t xml:space="preserve"> tulusid ja kulusid. Muudatused nii vähendavad, kui suurendavad </w:t>
      </w:r>
      <w:proofErr w:type="spellStart"/>
      <w:r w:rsidR="00DF45F3" w:rsidRPr="00BA3A56">
        <w:rPr>
          <w:color w:val="auto"/>
        </w:rPr>
        <w:t>MaRu</w:t>
      </w:r>
      <w:proofErr w:type="spellEnd"/>
      <w:r w:rsidRPr="00BA3A56">
        <w:rPr>
          <w:bCs/>
          <w:color w:val="auto"/>
        </w:rPr>
        <w:t xml:space="preserve"> </w:t>
      </w:r>
      <w:commentRangeStart w:id="179"/>
      <w:r w:rsidRPr="00BA3A56">
        <w:rPr>
          <w:bCs/>
          <w:color w:val="auto"/>
        </w:rPr>
        <w:t>halduskulusid</w:t>
      </w:r>
      <w:commentRangeEnd w:id="179"/>
      <w:r w:rsidR="009C0B22">
        <w:rPr>
          <w:rStyle w:val="Kommentaariviide"/>
          <w:rFonts w:eastAsia="Times New Roman"/>
          <w:color w:val="auto"/>
        </w:rPr>
        <w:commentReference w:id="179"/>
      </w:r>
      <w:r w:rsidRPr="00BA3A56">
        <w:rPr>
          <w:bCs/>
          <w:color w:val="auto"/>
        </w:rPr>
        <w:t xml:space="preserve">. </w:t>
      </w:r>
      <w:r w:rsidR="00EF0D08" w:rsidRPr="00BA3A56">
        <w:rPr>
          <w:bCs/>
          <w:color w:val="auto"/>
        </w:rPr>
        <w:t xml:space="preserve">Tabelis </w:t>
      </w:r>
      <w:r w:rsidR="00EE1E99" w:rsidRPr="00BA3A56">
        <w:rPr>
          <w:bCs/>
          <w:color w:val="auto"/>
        </w:rPr>
        <w:t xml:space="preserve">9 </w:t>
      </w:r>
      <w:r w:rsidR="00EF0D08" w:rsidRPr="00BA3A56">
        <w:rPr>
          <w:bCs/>
          <w:color w:val="auto"/>
        </w:rPr>
        <w:t>m</w:t>
      </w:r>
      <w:r w:rsidR="0082637A" w:rsidRPr="00BA3A56">
        <w:rPr>
          <w:bCs/>
          <w:color w:val="auto"/>
        </w:rPr>
        <w:t xml:space="preserve">uudatused </w:t>
      </w:r>
      <w:r w:rsidR="0053167F" w:rsidRPr="00BA3A56">
        <w:rPr>
          <w:bCs/>
          <w:color w:val="auto"/>
        </w:rPr>
        <w:t>1</w:t>
      </w:r>
      <w:r w:rsidR="00EF0D08" w:rsidRPr="00BA3A56">
        <w:rPr>
          <w:bCs/>
          <w:color w:val="auto"/>
        </w:rPr>
        <w:t>–</w:t>
      </w:r>
      <w:commentRangeStart w:id="180"/>
      <w:r w:rsidR="0053167F" w:rsidRPr="00BA3A56">
        <w:rPr>
          <w:bCs/>
          <w:color w:val="auto"/>
        </w:rPr>
        <w:t>3</w:t>
      </w:r>
      <w:commentRangeEnd w:id="180"/>
      <w:r w:rsidR="00A41B56">
        <w:rPr>
          <w:rStyle w:val="Kommentaariviide"/>
          <w:rFonts w:eastAsia="Times New Roman"/>
          <w:color w:val="auto"/>
        </w:rPr>
        <w:commentReference w:id="180"/>
      </w:r>
      <w:r w:rsidR="0082637A" w:rsidRPr="00BA3A56">
        <w:rPr>
          <w:bCs/>
          <w:color w:val="auto"/>
        </w:rPr>
        <w:t xml:space="preserve"> parandavad eelduslikult </w:t>
      </w:r>
      <w:proofErr w:type="spellStart"/>
      <w:r w:rsidR="0082637A" w:rsidRPr="00BA3A56">
        <w:rPr>
          <w:bCs/>
          <w:color w:val="auto"/>
        </w:rPr>
        <w:t>ühiseesvoolude</w:t>
      </w:r>
      <w:proofErr w:type="spellEnd"/>
      <w:r w:rsidR="0082637A" w:rsidRPr="00BA3A56">
        <w:rPr>
          <w:bCs/>
          <w:color w:val="auto"/>
        </w:rPr>
        <w:t xml:space="preserve"> seisundit, kuid ei muuda </w:t>
      </w:r>
      <w:proofErr w:type="spellStart"/>
      <w:r w:rsidR="00DF45F3" w:rsidRPr="00BA3A56">
        <w:rPr>
          <w:color w:val="auto"/>
        </w:rPr>
        <w:t>MaRu</w:t>
      </w:r>
      <w:proofErr w:type="spellEnd"/>
      <w:r w:rsidR="0082637A" w:rsidRPr="00BA3A56">
        <w:rPr>
          <w:bCs/>
          <w:color w:val="auto"/>
        </w:rPr>
        <w:t xml:space="preserve"> töökoormust. Muudatused  </w:t>
      </w:r>
      <w:r w:rsidR="00EF0D08" w:rsidRPr="00BA3A56">
        <w:rPr>
          <w:bCs/>
          <w:color w:val="auto"/>
        </w:rPr>
        <w:t xml:space="preserve">18 </w:t>
      </w:r>
      <w:r w:rsidR="006F7D30" w:rsidRPr="00BA3A56">
        <w:rPr>
          <w:bCs/>
          <w:color w:val="auto"/>
        </w:rPr>
        <w:t xml:space="preserve">ja </w:t>
      </w:r>
      <w:r w:rsidR="00EF0D08" w:rsidRPr="00BA3A56">
        <w:rPr>
          <w:bCs/>
          <w:color w:val="auto"/>
        </w:rPr>
        <w:t xml:space="preserve">21 </w:t>
      </w:r>
      <w:r w:rsidR="0082637A" w:rsidRPr="00BA3A56">
        <w:rPr>
          <w:bCs/>
          <w:color w:val="auto"/>
        </w:rPr>
        <w:t xml:space="preserve">suurendavad </w:t>
      </w:r>
      <w:proofErr w:type="spellStart"/>
      <w:r w:rsidR="00DF45F3" w:rsidRPr="00BA3A56">
        <w:rPr>
          <w:color w:val="auto"/>
        </w:rPr>
        <w:t>MaRu</w:t>
      </w:r>
      <w:proofErr w:type="spellEnd"/>
      <w:r w:rsidR="0082637A" w:rsidRPr="00BA3A56">
        <w:rPr>
          <w:bCs/>
          <w:color w:val="auto"/>
        </w:rPr>
        <w:t xml:space="preserve"> töökoormust. Ülejäänud muudatused kas vähendavad </w:t>
      </w:r>
      <w:proofErr w:type="spellStart"/>
      <w:r w:rsidR="00DF45F3" w:rsidRPr="00BA3A56">
        <w:rPr>
          <w:color w:val="auto"/>
        </w:rPr>
        <w:t>MaRu</w:t>
      </w:r>
      <w:proofErr w:type="spellEnd"/>
      <w:r w:rsidR="0082637A" w:rsidRPr="00BA3A56">
        <w:rPr>
          <w:bCs/>
          <w:color w:val="auto"/>
        </w:rPr>
        <w:t xml:space="preserve"> töökoormust või ei muuda seda. </w:t>
      </w:r>
    </w:p>
    <w:p w14:paraId="2CC0686C" w14:textId="77777777" w:rsidR="0082637A" w:rsidRPr="00BA3A56" w:rsidRDefault="0082637A" w:rsidP="008F370B">
      <w:pPr>
        <w:pStyle w:val="Default"/>
        <w:rPr>
          <w:b/>
          <w:bCs/>
          <w:color w:val="auto"/>
        </w:rPr>
      </w:pPr>
    </w:p>
    <w:p w14:paraId="6C72B01A" w14:textId="74BB28D3" w:rsidR="0082637A" w:rsidRPr="00BA3A56" w:rsidRDefault="00211B28" w:rsidP="008F370B">
      <w:pPr>
        <w:pStyle w:val="Default"/>
        <w:rPr>
          <w:bCs/>
          <w:color w:val="auto"/>
        </w:rPr>
      </w:pPr>
      <w:r w:rsidRPr="00BA3A56">
        <w:rPr>
          <w:bCs/>
          <w:color w:val="auto"/>
        </w:rPr>
        <w:t>Kohaliku omavalitsuse üksuste</w:t>
      </w:r>
      <w:r w:rsidR="0082637A" w:rsidRPr="00BA3A56">
        <w:rPr>
          <w:bCs/>
          <w:color w:val="auto"/>
        </w:rPr>
        <w:t xml:space="preserve"> töökoormus väheneb esmajoones tulenevalt </w:t>
      </w:r>
      <w:r w:rsidR="00AE42AD" w:rsidRPr="00BA3A56">
        <w:rPr>
          <w:bCs/>
          <w:color w:val="auto"/>
        </w:rPr>
        <w:t xml:space="preserve">tabelis </w:t>
      </w:r>
      <w:r w:rsidR="00EE1E99" w:rsidRPr="00BA3A56">
        <w:rPr>
          <w:bCs/>
          <w:color w:val="auto"/>
        </w:rPr>
        <w:t xml:space="preserve">9 </w:t>
      </w:r>
      <w:r w:rsidR="0082637A" w:rsidRPr="00BA3A56">
        <w:rPr>
          <w:bCs/>
          <w:color w:val="auto"/>
        </w:rPr>
        <w:t xml:space="preserve">muudatusest </w:t>
      </w:r>
      <w:r w:rsidR="00AE42AD" w:rsidRPr="00BA3A56">
        <w:rPr>
          <w:bCs/>
          <w:color w:val="auto"/>
        </w:rPr>
        <w:t>nr 5</w:t>
      </w:r>
      <w:r w:rsidR="0082637A" w:rsidRPr="00BA3A56">
        <w:rPr>
          <w:bCs/>
          <w:color w:val="auto"/>
        </w:rPr>
        <w:t xml:space="preserve"> u 2000 </w:t>
      </w:r>
      <w:r w:rsidR="006F7D30" w:rsidRPr="00BA3A56">
        <w:rPr>
          <w:bCs/>
          <w:color w:val="auto"/>
        </w:rPr>
        <w:t xml:space="preserve">kooskõlastuse </w:t>
      </w:r>
      <w:r w:rsidR="0082637A" w:rsidRPr="00BA3A56">
        <w:rPr>
          <w:bCs/>
          <w:color w:val="auto"/>
        </w:rPr>
        <w:t>võrra aastas.</w:t>
      </w:r>
    </w:p>
    <w:p w14:paraId="5820295E" w14:textId="06DAD07B" w:rsidR="003D3D5A" w:rsidRPr="00BA3A56" w:rsidRDefault="003D3D5A" w:rsidP="008F370B">
      <w:pPr>
        <w:pStyle w:val="Default"/>
        <w:rPr>
          <w:bCs/>
          <w:color w:val="auto"/>
        </w:rPr>
      </w:pPr>
    </w:p>
    <w:p w14:paraId="64DFE47F" w14:textId="3007867F" w:rsidR="003D3D5A" w:rsidRPr="00BA3A56" w:rsidRDefault="003D3D5A" w:rsidP="008F370B">
      <w:pPr>
        <w:pStyle w:val="Default"/>
        <w:rPr>
          <w:b/>
          <w:color w:val="auto"/>
        </w:rPr>
      </w:pPr>
      <w:r w:rsidRPr="00BA3A56">
        <w:rPr>
          <w:b/>
          <w:color w:val="auto"/>
        </w:rPr>
        <w:t xml:space="preserve">Tabel </w:t>
      </w:r>
      <w:commentRangeStart w:id="181"/>
      <w:r w:rsidR="00EE1E99" w:rsidRPr="00BA3A56">
        <w:rPr>
          <w:b/>
          <w:color w:val="auto"/>
        </w:rPr>
        <w:t>9</w:t>
      </w:r>
      <w:commentRangeEnd w:id="181"/>
      <w:r w:rsidR="00095B16">
        <w:rPr>
          <w:rStyle w:val="Kommentaariviide"/>
          <w:rFonts w:eastAsia="Times New Roman"/>
          <w:color w:val="auto"/>
        </w:rPr>
        <w:commentReference w:id="181"/>
      </w:r>
      <w:r w:rsidR="00EE1E99" w:rsidRPr="00BA3A56">
        <w:rPr>
          <w:b/>
          <w:color w:val="auto"/>
        </w:rPr>
        <w:t xml:space="preserve"> </w:t>
      </w:r>
      <w:r w:rsidR="001D2D28" w:rsidRPr="00BA3A56">
        <w:rPr>
          <w:b/>
          <w:color w:val="auto"/>
        </w:rPr>
        <w:t xml:space="preserve">Muudatuste mõju </w:t>
      </w:r>
      <w:proofErr w:type="spellStart"/>
      <w:r w:rsidR="00DF45F3" w:rsidRPr="00BA3A56">
        <w:rPr>
          <w:b/>
          <w:color w:val="auto"/>
        </w:rPr>
        <w:t>MaRu</w:t>
      </w:r>
      <w:proofErr w:type="spellEnd"/>
      <w:r w:rsidR="001D2D28" w:rsidRPr="00BA3A56">
        <w:rPr>
          <w:b/>
          <w:color w:val="auto"/>
        </w:rPr>
        <w:t xml:space="preserve"> </w:t>
      </w:r>
      <w:commentRangeStart w:id="182"/>
      <w:r w:rsidR="001D2D28" w:rsidRPr="00BA3A56">
        <w:rPr>
          <w:b/>
          <w:color w:val="auto"/>
        </w:rPr>
        <w:t>töökoormusele</w:t>
      </w:r>
      <w:commentRangeEnd w:id="182"/>
      <w:r w:rsidR="00AA6882">
        <w:rPr>
          <w:rStyle w:val="Kommentaariviide"/>
          <w:rFonts w:eastAsia="Times New Roman"/>
          <w:color w:val="auto"/>
        </w:rPr>
        <w:commentReference w:id="182"/>
      </w:r>
    </w:p>
    <w:tbl>
      <w:tblPr>
        <w:tblStyle w:val="Kontuurtabel"/>
        <w:tblW w:w="0" w:type="auto"/>
        <w:tblLook w:val="04A0" w:firstRow="1" w:lastRow="0" w:firstColumn="1" w:lastColumn="0" w:noHBand="0" w:noVBand="1"/>
      </w:tblPr>
      <w:tblGrid>
        <w:gridCol w:w="1413"/>
        <w:gridCol w:w="7648"/>
      </w:tblGrid>
      <w:tr w:rsidR="00DC0BDA" w:rsidRPr="00BA3A56" w14:paraId="402DE684" w14:textId="77777777" w:rsidTr="00121727">
        <w:tc>
          <w:tcPr>
            <w:tcW w:w="1413" w:type="dxa"/>
          </w:tcPr>
          <w:p w14:paraId="7C4DC4CF" w14:textId="77777777" w:rsidR="003D3D5A" w:rsidRPr="00BA3A56" w:rsidRDefault="003D3D5A" w:rsidP="008F370B">
            <w:pPr>
              <w:pStyle w:val="Default"/>
              <w:rPr>
                <w:b/>
                <w:bCs/>
                <w:color w:val="auto"/>
              </w:rPr>
            </w:pPr>
            <w:r w:rsidRPr="00BA3A56">
              <w:rPr>
                <w:b/>
                <w:bCs/>
                <w:color w:val="auto"/>
              </w:rPr>
              <w:t>Muudatus</w:t>
            </w:r>
          </w:p>
        </w:tc>
        <w:tc>
          <w:tcPr>
            <w:tcW w:w="7648" w:type="dxa"/>
          </w:tcPr>
          <w:p w14:paraId="4E842FE3" w14:textId="2BBF7647" w:rsidR="003D3D5A" w:rsidRPr="00BA3A56" w:rsidRDefault="003D3D5A" w:rsidP="008F370B">
            <w:pPr>
              <w:pStyle w:val="Default"/>
              <w:rPr>
                <w:b/>
                <w:bCs/>
                <w:color w:val="auto"/>
              </w:rPr>
            </w:pPr>
            <w:r w:rsidRPr="00BA3A56">
              <w:rPr>
                <w:b/>
                <w:bCs/>
                <w:color w:val="auto"/>
              </w:rPr>
              <w:t xml:space="preserve">Mõju </w:t>
            </w:r>
            <w:proofErr w:type="spellStart"/>
            <w:r w:rsidR="00DF45F3" w:rsidRPr="00BA3A56">
              <w:rPr>
                <w:b/>
                <w:bCs/>
                <w:color w:val="auto"/>
              </w:rPr>
              <w:t>MaRu</w:t>
            </w:r>
            <w:proofErr w:type="spellEnd"/>
            <w:r w:rsidRPr="00BA3A56">
              <w:rPr>
                <w:b/>
                <w:bCs/>
                <w:color w:val="auto"/>
              </w:rPr>
              <w:t xml:space="preserve"> töökoormusele</w:t>
            </w:r>
          </w:p>
        </w:tc>
      </w:tr>
      <w:tr w:rsidR="00DC0BDA" w:rsidRPr="00BA3A56" w14:paraId="0E38E2A0" w14:textId="77777777" w:rsidTr="00121727">
        <w:tc>
          <w:tcPr>
            <w:tcW w:w="1413" w:type="dxa"/>
          </w:tcPr>
          <w:p w14:paraId="68338C3D" w14:textId="0F471BF4" w:rsidR="003D3D5A" w:rsidRPr="00BA3A56" w:rsidRDefault="001A1259" w:rsidP="008F370B">
            <w:pPr>
              <w:pStyle w:val="Default"/>
              <w:rPr>
                <w:b/>
                <w:bCs/>
                <w:color w:val="auto"/>
              </w:rPr>
            </w:pPr>
            <w:commentRangeStart w:id="183"/>
            <w:r w:rsidRPr="00BA3A56">
              <w:rPr>
                <w:b/>
                <w:bCs/>
                <w:color w:val="auto"/>
              </w:rPr>
              <w:t>1</w:t>
            </w:r>
            <w:commentRangeEnd w:id="183"/>
            <w:r w:rsidR="00A22FC5">
              <w:rPr>
                <w:rStyle w:val="Kommentaariviide"/>
                <w:rFonts w:eastAsia="Times New Roman"/>
                <w:color w:val="auto"/>
              </w:rPr>
              <w:commentReference w:id="183"/>
            </w:r>
          </w:p>
        </w:tc>
        <w:tc>
          <w:tcPr>
            <w:tcW w:w="7648" w:type="dxa"/>
          </w:tcPr>
          <w:p w14:paraId="1C97FFB1" w14:textId="77777777" w:rsidR="003D3D5A" w:rsidRPr="00BA3A56" w:rsidRDefault="003D3D5A" w:rsidP="008F370B">
            <w:pPr>
              <w:pStyle w:val="Default"/>
              <w:rPr>
                <w:bCs/>
                <w:color w:val="auto"/>
              </w:rPr>
            </w:pPr>
            <w:r w:rsidRPr="00BA3A56">
              <w:rPr>
                <w:bCs/>
                <w:color w:val="auto"/>
              </w:rPr>
              <w:t>Ühistute asutamise lihtsustumine võib mõnevõrra suurendada vajadust väljastada õiendeid ja ühistute tegevuspiirkonna kaarte. Samas</w:t>
            </w:r>
            <w:r w:rsidRPr="00BA3A56">
              <w:rPr>
                <w:color w:val="auto"/>
              </w:rPr>
              <w:t xml:space="preserve"> </w:t>
            </w:r>
            <w:r w:rsidRPr="00BA3A56">
              <w:rPr>
                <w:bCs/>
                <w:color w:val="auto"/>
              </w:rPr>
              <w:t xml:space="preserve">ei saa eeldada, et muudatusega kaasneks suur maaparandusühistute moodustamise kasv  (võrrelduna maaparandusühistute „buumiaastatega“ ). </w:t>
            </w:r>
          </w:p>
        </w:tc>
      </w:tr>
      <w:tr w:rsidR="00DC0BDA" w:rsidRPr="00BA3A56" w14:paraId="570A734D" w14:textId="77777777" w:rsidTr="00121727">
        <w:tc>
          <w:tcPr>
            <w:tcW w:w="1413" w:type="dxa"/>
          </w:tcPr>
          <w:p w14:paraId="375AC5E1" w14:textId="403C847F" w:rsidR="003D3D5A" w:rsidRPr="00BA3A56" w:rsidRDefault="001A1259" w:rsidP="008F370B">
            <w:pPr>
              <w:pStyle w:val="Default"/>
              <w:rPr>
                <w:b/>
                <w:bCs/>
                <w:color w:val="auto"/>
              </w:rPr>
            </w:pPr>
            <w:r w:rsidRPr="00BA3A56">
              <w:rPr>
                <w:b/>
                <w:bCs/>
                <w:color w:val="auto"/>
              </w:rPr>
              <w:t>2</w:t>
            </w:r>
            <w:r w:rsidR="003D3D5A" w:rsidRPr="00BA3A56">
              <w:rPr>
                <w:b/>
                <w:bCs/>
                <w:color w:val="auto"/>
              </w:rPr>
              <w:t xml:space="preserve"> </w:t>
            </w:r>
          </w:p>
        </w:tc>
        <w:tc>
          <w:tcPr>
            <w:tcW w:w="7648" w:type="dxa"/>
          </w:tcPr>
          <w:p w14:paraId="30661398" w14:textId="29B649AB" w:rsidR="003D3D5A" w:rsidRPr="00BA3A56" w:rsidRDefault="003D3D5A" w:rsidP="008F370B">
            <w:pPr>
              <w:pStyle w:val="Default"/>
              <w:rPr>
                <w:b/>
                <w:bCs/>
                <w:color w:val="auto"/>
              </w:rPr>
            </w:pPr>
            <w:r w:rsidRPr="00BA3A56">
              <w:rPr>
                <w:bCs/>
                <w:color w:val="auto"/>
              </w:rPr>
              <w:t xml:space="preserve">Ühistu tegevuspiirkonna laiendamiseks tuleb </w:t>
            </w:r>
            <w:proofErr w:type="spellStart"/>
            <w:r w:rsidR="00DF45F3" w:rsidRPr="00BA3A56">
              <w:rPr>
                <w:color w:val="auto"/>
              </w:rPr>
              <w:t>MaRu</w:t>
            </w:r>
            <w:r w:rsidR="002067DA" w:rsidRPr="00BA3A56">
              <w:rPr>
                <w:color w:val="auto"/>
              </w:rPr>
              <w:noBreakHyphen/>
            </w:r>
            <w:r w:rsidRPr="00BA3A56">
              <w:rPr>
                <w:bCs/>
                <w:color w:val="auto"/>
              </w:rPr>
              <w:t>l</w:t>
            </w:r>
            <w:proofErr w:type="spellEnd"/>
            <w:r w:rsidRPr="00BA3A56">
              <w:rPr>
                <w:bCs/>
                <w:color w:val="auto"/>
              </w:rPr>
              <w:t xml:space="preserve"> väljastada maaparandussüsteemi kohta õiend ja uus tegevuspiirkonna kaart. See otseselt </w:t>
            </w:r>
            <w:proofErr w:type="spellStart"/>
            <w:r w:rsidR="00DF45F3" w:rsidRPr="00BA3A56">
              <w:rPr>
                <w:color w:val="auto"/>
              </w:rPr>
              <w:t>MaRu</w:t>
            </w:r>
            <w:proofErr w:type="spellEnd"/>
            <w:r w:rsidRPr="00BA3A56">
              <w:rPr>
                <w:bCs/>
                <w:color w:val="auto"/>
              </w:rPr>
              <w:t xml:space="preserve"> töökoormust ei mõjuta,</w:t>
            </w:r>
            <w:r w:rsidRPr="00BA3A56">
              <w:rPr>
                <w:b/>
                <w:bCs/>
                <w:color w:val="auto"/>
              </w:rPr>
              <w:t xml:space="preserve"> </w:t>
            </w:r>
            <w:r w:rsidRPr="00BA3A56">
              <w:rPr>
                <w:bCs/>
                <w:color w:val="auto"/>
              </w:rPr>
              <w:t>sest ka praeguse regulatsiooni kohaselt tuleb anda õiend ja kaart uue ühistu asutamiseks.</w:t>
            </w:r>
          </w:p>
        </w:tc>
      </w:tr>
      <w:tr w:rsidR="00DC0BDA" w:rsidRPr="00BA3A56" w14:paraId="4ABAC832" w14:textId="77777777" w:rsidTr="00121727">
        <w:tc>
          <w:tcPr>
            <w:tcW w:w="1413" w:type="dxa"/>
          </w:tcPr>
          <w:p w14:paraId="28B7ED96" w14:textId="7D56F78B" w:rsidR="005B0F8A" w:rsidRPr="00BA3A56" w:rsidRDefault="001A1259" w:rsidP="008F370B">
            <w:pPr>
              <w:pStyle w:val="Default"/>
              <w:rPr>
                <w:b/>
                <w:bCs/>
                <w:color w:val="auto"/>
              </w:rPr>
            </w:pPr>
            <w:r w:rsidRPr="00BA3A56">
              <w:rPr>
                <w:b/>
                <w:bCs/>
                <w:color w:val="auto"/>
              </w:rPr>
              <w:t>3</w:t>
            </w:r>
          </w:p>
        </w:tc>
        <w:tc>
          <w:tcPr>
            <w:tcW w:w="7648" w:type="dxa"/>
          </w:tcPr>
          <w:p w14:paraId="33226CF5" w14:textId="5134E615" w:rsidR="005B0F8A" w:rsidRPr="00BA3A56" w:rsidRDefault="005B0F8A" w:rsidP="008F370B">
            <w:pPr>
              <w:pStyle w:val="Default"/>
              <w:rPr>
                <w:bCs/>
                <w:color w:val="auto"/>
              </w:rPr>
            </w:pPr>
            <w:r w:rsidRPr="00BA3A56">
              <w:rPr>
                <w:bCs/>
                <w:color w:val="auto"/>
              </w:rPr>
              <w:t xml:space="preserve">Ühistu tegevuse lõpetamise lihtsustamine </w:t>
            </w:r>
            <w:r w:rsidR="00A73BCD" w:rsidRPr="00BA3A56">
              <w:rPr>
                <w:bCs/>
                <w:color w:val="auto"/>
              </w:rPr>
              <w:t xml:space="preserve">ei mõjuta </w:t>
            </w:r>
            <w:proofErr w:type="spellStart"/>
            <w:r w:rsidR="00DF45F3" w:rsidRPr="00BA3A56">
              <w:rPr>
                <w:color w:val="auto"/>
              </w:rPr>
              <w:t>MaRu</w:t>
            </w:r>
            <w:proofErr w:type="spellEnd"/>
            <w:r w:rsidR="00A73BCD" w:rsidRPr="00BA3A56">
              <w:rPr>
                <w:bCs/>
                <w:color w:val="auto"/>
              </w:rPr>
              <w:t xml:space="preserve"> töökoormust.</w:t>
            </w:r>
          </w:p>
        </w:tc>
      </w:tr>
      <w:tr w:rsidR="00DC0BDA" w:rsidRPr="00BA3A56" w14:paraId="0A77D3BB" w14:textId="77777777" w:rsidTr="00121727">
        <w:tc>
          <w:tcPr>
            <w:tcW w:w="1413" w:type="dxa"/>
          </w:tcPr>
          <w:p w14:paraId="46F63CF2" w14:textId="7CED0C2E" w:rsidR="003D3D5A" w:rsidRPr="00BA3A56" w:rsidRDefault="001A1259" w:rsidP="008F370B">
            <w:pPr>
              <w:pStyle w:val="Default"/>
              <w:rPr>
                <w:b/>
                <w:bCs/>
                <w:color w:val="auto"/>
              </w:rPr>
            </w:pPr>
            <w:r w:rsidRPr="00BA3A56">
              <w:rPr>
                <w:b/>
                <w:bCs/>
                <w:color w:val="auto"/>
              </w:rPr>
              <w:t>4</w:t>
            </w:r>
          </w:p>
        </w:tc>
        <w:tc>
          <w:tcPr>
            <w:tcW w:w="7648" w:type="dxa"/>
          </w:tcPr>
          <w:p w14:paraId="6F8CDFEF" w14:textId="756B9FF9" w:rsidR="003D3D5A" w:rsidRPr="00BA3A56" w:rsidRDefault="003D3D5A" w:rsidP="008F370B">
            <w:pPr>
              <w:pStyle w:val="Default"/>
              <w:rPr>
                <w:bCs/>
                <w:color w:val="auto"/>
              </w:rPr>
            </w:pPr>
            <w:r w:rsidRPr="00BA3A56">
              <w:rPr>
                <w:bCs/>
                <w:color w:val="auto"/>
              </w:rPr>
              <w:t xml:space="preserve">Lisavee regulatsiooni täpsustamine suurendab valdkonnas õigusselgust, võib eeldada </w:t>
            </w:r>
            <w:proofErr w:type="spellStart"/>
            <w:r w:rsidR="00DF45F3" w:rsidRPr="00BA3A56">
              <w:rPr>
                <w:color w:val="auto"/>
              </w:rPr>
              <w:t>MaRu</w:t>
            </w:r>
            <w:proofErr w:type="spellEnd"/>
            <w:r w:rsidRPr="00BA3A56">
              <w:rPr>
                <w:bCs/>
                <w:color w:val="auto"/>
              </w:rPr>
              <w:t xml:space="preserve"> töökoormuse mõningast vähenemist.</w:t>
            </w:r>
          </w:p>
        </w:tc>
      </w:tr>
      <w:tr w:rsidR="00DC0BDA" w:rsidRPr="00BA3A56" w14:paraId="1F0400D2" w14:textId="77777777" w:rsidTr="00121727">
        <w:tc>
          <w:tcPr>
            <w:tcW w:w="1413" w:type="dxa"/>
          </w:tcPr>
          <w:p w14:paraId="320262CF" w14:textId="68D6DA80" w:rsidR="003D3D5A" w:rsidRPr="00BA3A56" w:rsidRDefault="001A1259" w:rsidP="008F370B">
            <w:pPr>
              <w:pStyle w:val="Default"/>
              <w:rPr>
                <w:b/>
                <w:bCs/>
                <w:color w:val="auto"/>
              </w:rPr>
            </w:pPr>
            <w:r w:rsidRPr="00BA3A56">
              <w:rPr>
                <w:b/>
                <w:bCs/>
                <w:color w:val="auto"/>
              </w:rPr>
              <w:t>5</w:t>
            </w:r>
          </w:p>
        </w:tc>
        <w:tc>
          <w:tcPr>
            <w:tcW w:w="7648" w:type="dxa"/>
          </w:tcPr>
          <w:p w14:paraId="209569AE" w14:textId="41844BB3" w:rsidR="003D3D5A" w:rsidRPr="00BA3A56" w:rsidRDefault="003D3D5A" w:rsidP="008F370B">
            <w:pPr>
              <w:pStyle w:val="Default"/>
              <w:rPr>
                <w:bCs/>
                <w:color w:val="auto"/>
              </w:rPr>
            </w:pPr>
            <w:r w:rsidRPr="00BA3A56">
              <w:rPr>
                <w:bCs/>
                <w:color w:val="auto"/>
              </w:rPr>
              <w:t xml:space="preserve">Kooskõlastuste optimeerimine vähendab oluliselt </w:t>
            </w:r>
            <w:proofErr w:type="spellStart"/>
            <w:r w:rsidR="00DF45F3" w:rsidRPr="00BA3A56">
              <w:rPr>
                <w:color w:val="auto"/>
              </w:rPr>
              <w:t>MaRu</w:t>
            </w:r>
            <w:proofErr w:type="spellEnd"/>
            <w:r w:rsidRPr="00BA3A56">
              <w:rPr>
                <w:bCs/>
                <w:color w:val="auto"/>
              </w:rPr>
              <w:t xml:space="preserve"> töökoormust. Arvestades tabelis </w:t>
            </w:r>
            <w:r w:rsidR="00EE1E99" w:rsidRPr="00BA3A56">
              <w:rPr>
                <w:bCs/>
                <w:color w:val="auto"/>
              </w:rPr>
              <w:t xml:space="preserve">6 </w:t>
            </w:r>
            <w:r w:rsidRPr="00BA3A56">
              <w:rPr>
                <w:bCs/>
                <w:color w:val="auto"/>
              </w:rPr>
              <w:t>toodud statistikat, saab eeldada töökoormuse vähenemist</w:t>
            </w:r>
            <w:r w:rsidR="00724AB2" w:rsidRPr="00BA3A56">
              <w:rPr>
                <w:bCs/>
                <w:color w:val="auto"/>
              </w:rPr>
              <w:t xml:space="preserve"> </w:t>
            </w:r>
            <w:r w:rsidR="00724AB2" w:rsidRPr="00BA3A56">
              <w:rPr>
                <w:bCs/>
                <w:color w:val="auto"/>
              </w:rPr>
              <w:lastRenderedPageBreak/>
              <w:t xml:space="preserve">umbes </w:t>
            </w:r>
            <w:r w:rsidRPr="00BA3A56">
              <w:rPr>
                <w:bCs/>
                <w:color w:val="auto"/>
              </w:rPr>
              <w:t>2</w:t>
            </w:r>
            <w:r w:rsidR="00CC6FF5" w:rsidRPr="00BA3A56">
              <w:rPr>
                <w:bCs/>
                <w:color w:val="auto"/>
              </w:rPr>
              <w:t>0</w:t>
            </w:r>
            <w:r w:rsidRPr="00BA3A56">
              <w:rPr>
                <w:bCs/>
                <w:color w:val="auto"/>
              </w:rPr>
              <w:t>00 kooskõlastus</w:t>
            </w:r>
            <w:r w:rsidR="00724AB2" w:rsidRPr="00BA3A56">
              <w:rPr>
                <w:bCs/>
                <w:color w:val="auto"/>
              </w:rPr>
              <w:t>e võrra</w:t>
            </w:r>
            <w:r w:rsidRPr="00BA3A56">
              <w:rPr>
                <w:bCs/>
                <w:color w:val="auto"/>
              </w:rPr>
              <w:t xml:space="preserve">. Ühe kooskõlastuse </w:t>
            </w:r>
            <w:r w:rsidR="00A73BCD" w:rsidRPr="00BA3A56">
              <w:rPr>
                <w:bCs/>
                <w:color w:val="auto"/>
              </w:rPr>
              <w:t>menetlemise</w:t>
            </w:r>
            <w:r w:rsidRPr="00BA3A56">
              <w:rPr>
                <w:bCs/>
                <w:color w:val="auto"/>
              </w:rPr>
              <w:t xml:space="preserve">ks kulub </w:t>
            </w:r>
            <w:proofErr w:type="spellStart"/>
            <w:r w:rsidR="00DF45F3" w:rsidRPr="00BA3A56">
              <w:rPr>
                <w:color w:val="auto"/>
              </w:rPr>
              <w:t>MaRu</w:t>
            </w:r>
            <w:r w:rsidR="00442540" w:rsidRPr="00BA3A56">
              <w:rPr>
                <w:bCs/>
                <w:color w:val="auto"/>
              </w:rPr>
              <w:t>-</w:t>
            </w:r>
            <w:r w:rsidRPr="00BA3A56">
              <w:rPr>
                <w:bCs/>
                <w:color w:val="auto"/>
              </w:rPr>
              <w:t>l</w:t>
            </w:r>
            <w:proofErr w:type="spellEnd"/>
            <w:r w:rsidRPr="00BA3A56">
              <w:rPr>
                <w:bCs/>
                <w:color w:val="auto"/>
              </w:rPr>
              <w:t xml:space="preserve"> aega 2</w:t>
            </w:r>
            <w:r w:rsidRPr="00BA3A56">
              <w:rPr>
                <w:color w:val="auto"/>
              </w:rPr>
              <w:t>–4</w:t>
            </w:r>
            <w:r w:rsidRPr="00BA3A56">
              <w:rPr>
                <w:bCs/>
                <w:color w:val="auto"/>
              </w:rPr>
              <w:t xml:space="preserve"> tundi.</w:t>
            </w:r>
            <w:r w:rsidR="00CC6FF5" w:rsidRPr="00BA3A56">
              <w:rPr>
                <w:bCs/>
                <w:color w:val="auto"/>
              </w:rPr>
              <w:t xml:space="preserve"> Vabanev aeg on vajalik </w:t>
            </w:r>
            <w:proofErr w:type="spellStart"/>
            <w:r w:rsidR="00DF45F3" w:rsidRPr="00BA3A56">
              <w:rPr>
                <w:color w:val="auto"/>
              </w:rPr>
              <w:t>MaRu</w:t>
            </w:r>
            <w:r w:rsidR="00CC6FF5" w:rsidRPr="00BA3A56">
              <w:rPr>
                <w:bCs/>
                <w:color w:val="auto"/>
              </w:rPr>
              <w:t>-le</w:t>
            </w:r>
            <w:proofErr w:type="spellEnd"/>
            <w:r w:rsidR="00CC6FF5" w:rsidRPr="00BA3A56">
              <w:rPr>
                <w:bCs/>
                <w:color w:val="auto"/>
              </w:rPr>
              <w:t xml:space="preserve"> muude kooskõlastuste nõuete täitmise üle järelevalve tegemiseks. </w:t>
            </w:r>
          </w:p>
        </w:tc>
      </w:tr>
      <w:tr w:rsidR="00DC0BDA" w:rsidRPr="00BA3A56" w14:paraId="156081B3" w14:textId="77777777" w:rsidTr="00121727">
        <w:tc>
          <w:tcPr>
            <w:tcW w:w="1413" w:type="dxa"/>
          </w:tcPr>
          <w:p w14:paraId="3164C6D8" w14:textId="4FB1885A" w:rsidR="00C74BD1" w:rsidRPr="00BA3A56" w:rsidRDefault="00C74BD1" w:rsidP="008F370B">
            <w:pPr>
              <w:pStyle w:val="Default"/>
              <w:rPr>
                <w:b/>
                <w:bCs/>
                <w:color w:val="auto"/>
              </w:rPr>
            </w:pPr>
            <w:r w:rsidRPr="00BA3A56">
              <w:rPr>
                <w:b/>
                <w:bCs/>
                <w:color w:val="auto"/>
              </w:rPr>
              <w:lastRenderedPageBreak/>
              <w:t>6</w:t>
            </w:r>
          </w:p>
        </w:tc>
        <w:tc>
          <w:tcPr>
            <w:tcW w:w="7648" w:type="dxa"/>
          </w:tcPr>
          <w:p w14:paraId="022D0D36" w14:textId="6D43967B" w:rsidR="00C74BD1" w:rsidRPr="00BA3A56" w:rsidRDefault="00C74BD1" w:rsidP="008F370B">
            <w:pPr>
              <w:pStyle w:val="Default"/>
              <w:rPr>
                <w:bCs/>
                <w:color w:val="auto"/>
              </w:rPr>
            </w:pPr>
            <w:r w:rsidRPr="00BA3A56">
              <w:rPr>
                <w:bCs/>
                <w:color w:val="auto"/>
              </w:rPr>
              <w:t xml:space="preserve">Ehitus- ja kasutusloa asendamine ehitus- ja kasutusteatisega vähendab </w:t>
            </w:r>
            <w:proofErr w:type="spellStart"/>
            <w:r w:rsidR="00DF45F3" w:rsidRPr="00BA3A56">
              <w:rPr>
                <w:bCs/>
                <w:color w:val="auto"/>
              </w:rPr>
              <w:t>MaRu</w:t>
            </w:r>
            <w:proofErr w:type="spellEnd"/>
            <w:r w:rsidRPr="00BA3A56">
              <w:rPr>
                <w:bCs/>
                <w:color w:val="auto"/>
              </w:rPr>
              <w:t xml:space="preserve"> töökoormust. Olukordades, kus puudub vajadus kooskõlastada või arvamust küsida ja tingimusi seada, ei ole vaja </w:t>
            </w:r>
            <w:proofErr w:type="spellStart"/>
            <w:r w:rsidR="00DF45F3" w:rsidRPr="00BA3A56">
              <w:rPr>
                <w:bCs/>
                <w:color w:val="auto"/>
              </w:rPr>
              <w:t>MaRu</w:t>
            </w:r>
            <w:r w:rsidRPr="00BA3A56">
              <w:rPr>
                <w:bCs/>
                <w:color w:val="auto"/>
              </w:rPr>
              <w:t>-l</w:t>
            </w:r>
            <w:proofErr w:type="spellEnd"/>
            <w:r w:rsidRPr="00BA3A56">
              <w:rPr>
                <w:bCs/>
                <w:color w:val="auto"/>
              </w:rPr>
              <w:t xml:space="preserve"> luba anda.</w:t>
            </w:r>
          </w:p>
        </w:tc>
      </w:tr>
      <w:tr w:rsidR="00DC0BDA" w:rsidRPr="00BA3A56" w14:paraId="36BCE7D6" w14:textId="77777777" w:rsidTr="00121727">
        <w:tc>
          <w:tcPr>
            <w:tcW w:w="1413" w:type="dxa"/>
          </w:tcPr>
          <w:p w14:paraId="58E32687" w14:textId="4874DCEE" w:rsidR="00C74BD1" w:rsidRPr="00BA3A56" w:rsidRDefault="00C74BD1" w:rsidP="008F370B">
            <w:pPr>
              <w:pStyle w:val="Default"/>
              <w:rPr>
                <w:b/>
                <w:bCs/>
                <w:color w:val="auto"/>
              </w:rPr>
            </w:pPr>
            <w:r w:rsidRPr="00BA3A56">
              <w:rPr>
                <w:b/>
                <w:bCs/>
                <w:color w:val="auto"/>
              </w:rPr>
              <w:t>7</w:t>
            </w:r>
          </w:p>
        </w:tc>
        <w:tc>
          <w:tcPr>
            <w:tcW w:w="7648" w:type="dxa"/>
          </w:tcPr>
          <w:p w14:paraId="1D49E402" w14:textId="29EB9E9F" w:rsidR="00C74BD1" w:rsidRPr="00BA3A56" w:rsidRDefault="00C74BD1" w:rsidP="008F370B">
            <w:pPr>
              <w:pStyle w:val="Default"/>
              <w:rPr>
                <w:bCs/>
                <w:color w:val="auto"/>
              </w:rPr>
            </w:pPr>
            <w:r w:rsidRPr="00BA3A56">
              <w:rPr>
                <w:bCs/>
                <w:color w:val="auto"/>
              </w:rPr>
              <w:t xml:space="preserve">Maaparandussüsteemi ehitusloa menetlustähtaja pikendamise võimalus võimaldab </w:t>
            </w:r>
            <w:proofErr w:type="spellStart"/>
            <w:r w:rsidR="00DF45F3" w:rsidRPr="00BA3A56">
              <w:rPr>
                <w:color w:val="auto"/>
              </w:rPr>
              <w:t>MaRu</w:t>
            </w:r>
            <w:r w:rsidRPr="00BA3A56">
              <w:rPr>
                <w:color w:val="auto"/>
              </w:rPr>
              <w:t>-</w:t>
            </w:r>
            <w:r w:rsidRPr="00BA3A56">
              <w:rPr>
                <w:bCs/>
                <w:color w:val="auto"/>
              </w:rPr>
              <w:t>l</w:t>
            </w:r>
            <w:proofErr w:type="spellEnd"/>
            <w:r w:rsidRPr="00BA3A56">
              <w:rPr>
                <w:bCs/>
                <w:color w:val="auto"/>
              </w:rPr>
              <w:t xml:space="preserve"> keerulisemate ja mahukamate taotluste menetlemisel jääda lubatud menetlustähtaja piiresse. Muudatus ei mõjuta ehitusloa menetluse osas </w:t>
            </w:r>
            <w:proofErr w:type="spellStart"/>
            <w:r w:rsidR="00DF45F3" w:rsidRPr="00BA3A56">
              <w:rPr>
                <w:color w:val="auto"/>
              </w:rPr>
              <w:t>MaRu</w:t>
            </w:r>
            <w:proofErr w:type="spellEnd"/>
            <w:r w:rsidRPr="00BA3A56">
              <w:rPr>
                <w:bCs/>
                <w:color w:val="auto"/>
              </w:rPr>
              <w:t xml:space="preserve"> töökoormust, kuid muudatusega paraneb menetluste kvaliteet, mis vähendab eeldatavalt vaiete arvu ja seeläbi kaudselt vähendab </w:t>
            </w:r>
            <w:proofErr w:type="spellStart"/>
            <w:r w:rsidR="00DF45F3" w:rsidRPr="00BA3A56">
              <w:rPr>
                <w:color w:val="auto"/>
              </w:rPr>
              <w:t>MaRu</w:t>
            </w:r>
            <w:proofErr w:type="spellEnd"/>
            <w:r w:rsidRPr="00BA3A56">
              <w:rPr>
                <w:bCs/>
                <w:color w:val="auto"/>
              </w:rPr>
              <w:t xml:space="preserve"> töökoormust.</w:t>
            </w:r>
          </w:p>
        </w:tc>
      </w:tr>
      <w:tr w:rsidR="00DC0BDA" w:rsidRPr="00BA3A56" w14:paraId="4E9294A9" w14:textId="77777777" w:rsidTr="00121727">
        <w:tc>
          <w:tcPr>
            <w:tcW w:w="1413" w:type="dxa"/>
          </w:tcPr>
          <w:p w14:paraId="62A1ECC4" w14:textId="2BA7E33A" w:rsidR="00C74BD1" w:rsidRPr="00BA3A56" w:rsidRDefault="00C74BD1" w:rsidP="008F370B">
            <w:pPr>
              <w:pStyle w:val="Default"/>
              <w:rPr>
                <w:b/>
                <w:bCs/>
                <w:color w:val="auto"/>
              </w:rPr>
            </w:pPr>
            <w:r w:rsidRPr="00BA3A56">
              <w:rPr>
                <w:b/>
                <w:bCs/>
                <w:color w:val="auto"/>
              </w:rPr>
              <w:t>8</w:t>
            </w:r>
          </w:p>
        </w:tc>
        <w:tc>
          <w:tcPr>
            <w:tcW w:w="7648" w:type="dxa"/>
          </w:tcPr>
          <w:p w14:paraId="7904F75D" w14:textId="38E51FCC" w:rsidR="00C74BD1" w:rsidRPr="00BA3A56" w:rsidRDefault="00C74BD1" w:rsidP="008F370B">
            <w:pPr>
              <w:pStyle w:val="Default"/>
              <w:rPr>
                <w:bCs/>
                <w:color w:val="auto"/>
              </w:rPr>
            </w:pPr>
            <w:r w:rsidRPr="00BA3A56">
              <w:rPr>
                <w:bCs/>
                <w:color w:val="auto"/>
              </w:rPr>
              <w:t xml:space="preserve">Ehitusloa taotluse asendamine ehitusteatisega ja kasutusloa taotluse asendamine kasutusteatisega vähendab </w:t>
            </w:r>
            <w:proofErr w:type="spellStart"/>
            <w:r w:rsidR="00DF45F3" w:rsidRPr="00BA3A56">
              <w:rPr>
                <w:bCs/>
                <w:color w:val="auto"/>
              </w:rPr>
              <w:t>MaRu</w:t>
            </w:r>
            <w:proofErr w:type="spellEnd"/>
            <w:r w:rsidRPr="00BA3A56">
              <w:rPr>
                <w:bCs/>
                <w:color w:val="auto"/>
              </w:rPr>
              <w:t xml:space="preserve"> töökoormust. Olukordades, kus puudub vajadus kooskõlastada või arvamust küsida ja tingimusi seada, ei ole vaja </w:t>
            </w:r>
            <w:proofErr w:type="spellStart"/>
            <w:r w:rsidR="00DF45F3" w:rsidRPr="00BA3A56">
              <w:rPr>
                <w:bCs/>
                <w:color w:val="auto"/>
              </w:rPr>
              <w:t>MaRu</w:t>
            </w:r>
            <w:r w:rsidRPr="00BA3A56">
              <w:rPr>
                <w:bCs/>
                <w:color w:val="auto"/>
              </w:rPr>
              <w:t>-l</w:t>
            </w:r>
            <w:proofErr w:type="spellEnd"/>
            <w:r w:rsidRPr="00BA3A56">
              <w:rPr>
                <w:bCs/>
                <w:color w:val="auto"/>
              </w:rPr>
              <w:t xml:space="preserve"> ehitamiseks luba anda. Loa koostamine on vaid väike osa kogu menetlusest, u 4 h ühe menetluse kohta. Kui arvestada, et umbes pooltele ehituslubadele ei ole vaja tingimusi anda, siis väheneb </w:t>
            </w:r>
            <w:proofErr w:type="spellStart"/>
            <w:r w:rsidR="00DF45F3" w:rsidRPr="00BA3A56">
              <w:rPr>
                <w:bCs/>
                <w:color w:val="auto"/>
              </w:rPr>
              <w:t>MaRu</w:t>
            </w:r>
            <w:proofErr w:type="spellEnd"/>
            <w:r w:rsidRPr="00BA3A56">
              <w:rPr>
                <w:bCs/>
                <w:color w:val="auto"/>
              </w:rPr>
              <w:t xml:space="preserve"> töökoormus umbes 100 h aastas. Kasutusloa osas väheneb </w:t>
            </w:r>
            <w:proofErr w:type="spellStart"/>
            <w:r w:rsidR="00DF45F3" w:rsidRPr="00BA3A56">
              <w:rPr>
                <w:bCs/>
                <w:color w:val="auto"/>
              </w:rPr>
              <w:t>MaRu</w:t>
            </w:r>
            <w:proofErr w:type="spellEnd"/>
            <w:r w:rsidRPr="00BA3A56">
              <w:rPr>
                <w:bCs/>
                <w:color w:val="auto"/>
              </w:rPr>
              <w:t xml:space="preserve"> töökoormus umbes samas mahus. Kasutusloaga enamasti tingimusi ei anta ega teiste asutustega ei kooskõlastata, mistõttu valdav osa kasutuslubasid asenduvad teatamisega. Samas valdava osa kasutusloa töömahust moodustavad esitatud andmete  ja kohapealne kontroll ja need tuleb </w:t>
            </w:r>
            <w:proofErr w:type="spellStart"/>
            <w:r w:rsidR="00DF45F3" w:rsidRPr="00BA3A56">
              <w:rPr>
                <w:bCs/>
                <w:color w:val="auto"/>
              </w:rPr>
              <w:t>MaRu</w:t>
            </w:r>
            <w:r w:rsidRPr="00BA3A56">
              <w:rPr>
                <w:bCs/>
                <w:color w:val="auto"/>
              </w:rPr>
              <w:t>-l</w:t>
            </w:r>
            <w:proofErr w:type="spellEnd"/>
            <w:r w:rsidRPr="00BA3A56">
              <w:rPr>
                <w:bCs/>
                <w:color w:val="auto"/>
              </w:rPr>
              <w:t xml:space="preserve"> teha ka kasutusteatise esitamisel.</w:t>
            </w:r>
          </w:p>
        </w:tc>
      </w:tr>
      <w:tr w:rsidR="00DC0BDA" w:rsidRPr="00BA3A56" w14:paraId="75C69E0B" w14:textId="77777777" w:rsidTr="00121727">
        <w:tc>
          <w:tcPr>
            <w:tcW w:w="1413" w:type="dxa"/>
            <w:shd w:val="clear" w:color="auto" w:fill="FFFFFF" w:themeFill="background1"/>
          </w:tcPr>
          <w:p w14:paraId="407D91F9" w14:textId="397FC97C" w:rsidR="00C74BD1" w:rsidRPr="00BA3A56" w:rsidRDefault="00C74BD1" w:rsidP="008F370B">
            <w:pPr>
              <w:pStyle w:val="Default"/>
              <w:rPr>
                <w:b/>
                <w:bCs/>
                <w:color w:val="auto"/>
              </w:rPr>
            </w:pPr>
            <w:r w:rsidRPr="00BA3A56">
              <w:rPr>
                <w:b/>
                <w:bCs/>
                <w:color w:val="auto"/>
              </w:rPr>
              <w:t>9</w:t>
            </w:r>
          </w:p>
        </w:tc>
        <w:tc>
          <w:tcPr>
            <w:tcW w:w="7648" w:type="dxa"/>
            <w:shd w:val="clear" w:color="auto" w:fill="FFFFFF" w:themeFill="background1"/>
          </w:tcPr>
          <w:p w14:paraId="2C55E1DD" w14:textId="4901A1D6" w:rsidR="00C74BD1" w:rsidRPr="00BA3A56" w:rsidRDefault="00C74BD1" w:rsidP="008F370B">
            <w:pPr>
              <w:pStyle w:val="Default"/>
              <w:rPr>
                <w:bCs/>
                <w:color w:val="auto"/>
              </w:rPr>
            </w:pPr>
            <w:r w:rsidRPr="00BA3A56">
              <w:rPr>
                <w:bCs/>
                <w:color w:val="auto"/>
              </w:rPr>
              <w:t xml:space="preserve">Väikesüsteemi määratluse lihtsustamine muudab selle kõigile üheselt mõistetavaks võrreldes kehtiva seadusega, kus väikesüsteemi määratlemiseks tuli selgitada välja kinnisasjade omanikud. Muudatus vähendab väga vähesel määral </w:t>
            </w:r>
            <w:proofErr w:type="spellStart"/>
            <w:r w:rsidR="00DF45F3" w:rsidRPr="00BA3A56">
              <w:rPr>
                <w:bCs/>
                <w:color w:val="auto"/>
              </w:rPr>
              <w:t>MaRu</w:t>
            </w:r>
            <w:proofErr w:type="spellEnd"/>
            <w:r w:rsidRPr="00BA3A56">
              <w:rPr>
                <w:bCs/>
                <w:color w:val="auto"/>
              </w:rPr>
              <w:t xml:space="preserve"> töökoormust.</w:t>
            </w:r>
          </w:p>
        </w:tc>
      </w:tr>
      <w:tr w:rsidR="00DC0BDA" w:rsidRPr="00BA3A56" w14:paraId="23704E1C" w14:textId="77777777" w:rsidTr="00121727">
        <w:tc>
          <w:tcPr>
            <w:tcW w:w="1413" w:type="dxa"/>
            <w:shd w:val="clear" w:color="auto" w:fill="FFFFFF" w:themeFill="background1"/>
          </w:tcPr>
          <w:p w14:paraId="3D0551CA" w14:textId="104C23CF" w:rsidR="00C74BD1" w:rsidRPr="00BA3A56" w:rsidRDefault="00C74BD1" w:rsidP="008F370B">
            <w:pPr>
              <w:pStyle w:val="Default"/>
              <w:rPr>
                <w:b/>
                <w:bCs/>
                <w:color w:val="auto"/>
              </w:rPr>
            </w:pPr>
            <w:r w:rsidRPr="00BA3A56">
              <w:rPr>
                <w:b/>
                <w:bCs/>
                <w:color w:val="auto"/>
              </w:rPr>
              <w:t>10</w:t>
            </w:r>
          </w:p>
        </w:tc>
        <w:tc>
          <w:tcPr>
            <w:tcW w:w="7648" w:type="dxa"/>
            <w:shd w:val="clear" w:color="auto" w:fill="FFFFFF" w:themeFill="background1"/>
          </w:tcPr>
          <w:p w14:paraId="101F7FA3" w14:textId="6901AADC" w:rsidR="00C74BD1" w:rsidRPr="00BA3A56" w:rsidRDefault="00C74BD1" w:rsidP="008F370B">
            <w:pPr>
              <w:pStyle w:val="Default"/>
              <w:rPr>
                <w:bCs/>
                <w:color w:val="auto"/>
              </w:rPr>
            </w:pPr>
            <w:r w:rsidRPr="00BA3A56">
              <w:rPr>
                <w:bCs/>
                <w:color w:val="auto"/>
              </w:rPr>
              <w:t xml:space="preserve">Väikesüsteemi, </w:t>
            </w:r>
            <w:r w:rsidR="000D3B21" w:rsidRPr="00BA3A56">
              <w:rPr>
                <w:bCs/>
                <w:color w:val="auto"/>
              </w:rPr>
              <w:t xml:space="preserve">mille </w:t>
            </w:r>
            <w:r w:rsidR="000D3B21" w:rsidRPr="00BA3A56">
              <w:t>asukohast tulenevalt</w:t>
            </w:r>
            <w:r w:rsidR="000D3B21" w:rsidRPr="00BA3A56">
              <w:rPr>
                <w:bCs/>
                <w:color w:val="auto"/>
              </w:rPr>
              <w:t xml:space="preserve"> </w:t>
            </w:r>
            <w:r w:rsidRPr="00BA3A56">
              <w:rPr>
                <w:bCs/>
                <w:color w:val="auto"/>
              </w:rPr>
              <w:t xml:space="preserve">on avalik-õiguslikke kitsendusi, ehitamiseks projekteerimistingimuste andmine mõjutab </w:t>
            </w:r>
            <w:proofErr w:type="spellStart"/>
            <w:r w:rsidR="005B0711" w:rsidRPr="00BA3A56">
              <w:rPr>
                <w:bCs/>
                <w:color w:val="auto"/>
              </w:rPr>
              <w:t>MaRu</w:t>
            </w:r>
            <w:proofErr w:type="spellEnd"/>
            <w:r w:rsidRPr="00BA3A56">
              <w:rPr>
                <w:bCs/>
                <w:color w:val="auto"/>
              </w:rPr>
              <w:t xml:space="preserve"> töökoormust vähesel määral. Ehitusloa taotluse korral tuli kaasamise protsess ka kehtiva seaduse korral läbi teha ja viia ehituskava nõuetega vastavusse. Väikesüsteeme ehitatakse ja rekonstrueeritakse vähe. </w:t>
            </w:r>
            <w:proofErr w:type="spellStart"/>
            <w:r w:rsidR="005B0711" w:rsidRPr="00BA3A56">
              <w:rPr>
                <w:bCs/>
                <w:color w:val="auto"/>
              </w:rPr>
              <w:t>MaRu</w:t>
            </w:r>
            <w:proofErr w:type="spellEnd"/>
            <w:r w:rsidRPr="00BA3A56">
              <w:rPr>
                <w:bCs/>
                <w:color w:val="auto"/>
              </w:rPr>
              <w:t xml:space="preserve"> töökoormus suureneb vähesel määral. </w:t>
            </w:r>
          </w:p>
        </w:tc>
      </w:tr>
      <w:tr w:rsidR="00DC0BDA" w:rsidRPr="00BA3A56" w14:paraId="581DA984" w14:textId="77777777" w:rsidTr="00121727">
        <w:tc>
          <w:tcPr>
            <w:tcW w:w="1413" w:type="dxa"/>
          </w:tcPr>
          <w:p w14:paraId="41ABBF76" w14:textId="16980A48" w:rsidR="00C74BD1" w:rsidRPr="00BA3A56" w:rsidRDefault="00C74BD1" w:rsidP="008F370B">
            <w:pPr>
              <w:pStyle w:val="Default"/>
              <w:rPr>
                <w:b/>
                <w:bCs/>
                <w:color w:val="auto"/>
              </w:rPr>
            </w:pPr>
            <w:r w:rsidRPr="00BA3A56">
              <w:rPr>
                <w:b/>
                <w:bCs/>
                <w:color w:val="auto"/>
              </w:rPr>
              <w:t>11</w:t>
            </w:r>
          </w:p>
        </w:tc>
        <w:tc>
          <w:tcPr>
            <w:tcW w:w="7648" w:type="dxa"/>
          </w:tcPr>
          <w:p w14:paraId="74DCDD2B" w14:textId="58FB0A6A" w:rsidR="00C74BD1" w:rsidRPr="00BA3A56" w:rsidRDefault="00C74BD1" w:rsidP="008F370B">
            <w:pPr>
              <w:pStyle w:val="Default"/>
              <w:rPr>
                <w:color w:val="auto"/>
              </w:rPr>
            </w:pPr>
            <w:r w:rsidRPr="00BA3A56">
              <w:rPr>
                <w:color w:val="auto"/>
              </w:rPr>
              <w:t xml:space="preserve">Maaparandussüsteemi üksikrajatise (välja arvatud </w:t>
            </w:r>
            <w:r w:rsidRPr="00BA3A56">
              <w:rPr>
                <w:color w:val="auto"/>
                <w:lang w:eastAsia="et-EE"/>
              </w:rPr>
              <w:t>eesvoolul</w:t>
            </w:r>
            <w:r w:rsidR="00BF4125" w:rsidRPr="00BA3A56">
              <w:rPr>
                <w:color w:val="auto"/>
                <w:lang w:eastAsia="et-EE"/>
              </w:rPr>
              <w:t xml:space="preserve"> paiknev  truup</w:t>
            </w:r>
            <w:r w:rsidRPr="00BA3A56">
              <w:rPr>
                <w:color w:val="auto"/>
                <w:lang w:eastAsia="et-EE"/>
              </w:rPr>
              <w:t>, keskkonnakaitse</w:t>
            </w:r>
            <w:r w:rsidR="00BF4125" w:rsidRPr="00BA3A56">
              <w:rPr>
                <w:color w:val="auto"/>
                <w:lang w:eastAsia="et-EE"/>
              </w:rPr>
              <w:t xml:space="preserve">ks vajalik </w:t>
            </w:r>
            <w:r w:rsidRPr="00BA3A56">
              <w:rPr>
                <w:color w:val="auto"/>
                <w:lang w:eastAsia="et-EE"/>
              </w:rPr>
              <w:t xml:space="preserve">rajatis ja regulaatorkaev) ehitamise lihtsustamine vähendab </w:t>
            </w:r>
            <w:proofErr w:type="spellStart"/>
            <w:r w:rsidR="005B0711" w:rsidRPr="00BA3A56">
              <w:rPr>
                <w:color w:val="auto"/>
                <w:lang w:eastAsia="et-EE"/>
              </w:rPr>
              <w:t>MaRu</w:t>
            </w:r>
            <w:proofErr w:type="spellEnd"/>
            <w:r w:rsidRPr="00BA3A56">
              <w:rPr>
                <w:color w:val="auto"/>
                <w:lang w:eastAsia="et-EE"/>
              </w:rPr>
              <w:t xml:space="preserve"> töökoormust vähesel määral. Selliste üksikrajatiste ehitamiseks ei ole seni palju ehituslubasid </w:t>
            </w:r>
            <w:r w:rsidR="005C7D29" w:rsidRPr="00BA3A56">
              <w:rPr>
                <w:color w:val="auto"/>
                <w:lang w:eastAsia="et-EE"/>
              </w:rPr>
              <w:t xml:space="preserve">taotletud </w:t>
            </w:r>
            <w:r w:rsidRPr="00BA3A56">
              <w:rPr>
                <w:color w:val="auto"/>
                <w:lang w:eastAsia="et-EE"/>
              </w:rPr>
              <w:t xml:space="preserve">ja need on rajatud pigem </w:t>
            </w:r>
            <w:proofErr w:type="spellStart"/>
            <w:r w:rsidR="005B0711" w:rsidRPr="00BA3A56">
              <w:rPr>
                <w:color w:val="auto"/>
                <w:lang w:eastAsia="et-EE"/>
              </w:rPr>
              <w:t>MaRu</w:t>
            </w:r>
            <w:r w:rsidRPr="00BA3A56">
              <w:rPr>
                <w:color w:val="auto"/>
                <w:lang w:eastAsia="et-EE"/>
              </w:rPr>
              <w:t>-t</w:t>
            </w:r>
            <w:proofErr w:type="spellEnd"/>
            <w:r w:rsidRPr="00BA3A56">
              <w:rPr>
                <w:color w:val="auto"/>
                <w:lang w:eastAsia="et-EE"/>
              </w:rPr>
              <w:t xml:space="preserve"> teavitamata.</w:t>
            </w:r>
          </w:p>
        </w:tc>
      </w:tr>
      <w:tr w:rsidR="00DC0BDA" w:rsidRPr="00BA3A56" w14:paraId="4EF24000" w14:textId="77777777" w:rsidTr="00121727">
        <w:tc>
          <w:tcPr>
            <w:tcW w:w="1413" w:type="dxa"/>
          </w:tcPr>
          <w:p w14:paraId="76B2B139" w14:textId="61D51D55" w:rsidR="00C74BD1" w:rsidRPr="00BA3A56" w:rsidRDefault="00C74BD1" w:rsidP="008F370B">
            <w:pPr>
              <w:pStyle w:val="Default"/>
              <w:rPr>
                <w:b/>
                <w:bCs/>
                <w:color w:val="auto"/>
              </w:rPr>
            </w:pPr>
            <w:r w:rsidRPr="00BA3A56">
              <w:rPr>
                <w:b/>
                <w:bCs/>
                <w:color w:val="auto"/>
              </w:rPr>
              <w:t>12</w:t>
            </w:r>
          </w:p>
        </w:tc>
        <w:tc>
          <w:tcPr>
            <w:tcW w:w="7648" w:type="dxa"/>
          </w:tcPr>
          <w:p w14:paraId="4045C062" w14:textId="31CB6F48" w:rsidR="00C74BD1" w:rsidRPr="00BA3A56" w:rsidRDefault="00C74BD1" w:rsidP="008F370B">
            <w:pPr>
              <w:pStyle w:val="Default"/>
              <w:rPr>
                <w:bCs/>
                <w:color w:val="auto"/>
              </w:rPr>
            </w:pPr>
            <w:r w:rsidRPr="00BA3A56">
              <w:rPr>
                <w:color w:val="auto"/>
              </w:rPr>
              <w:t xml:space="preserve">Maaparandussüsteemi maa-alal, eesvoolu kaitsevööndis või eesvoolu kaitselõigul muu tegevuse kavandamisel </w:t>
            </w:r>
            <w:r w:rsidR="006A4FF3" w:rsidRPr="00BA3A56">
              <w:rPr>
                <w:color w:val="auto"/>
              </w:rPr>
              <w:t>varasema loamenetluse</w:t>
            </w:r>
            <w:r w:rsidRPr="00BA3A56">
              <w:rPr>
                <w:color w:val="auto"/>
              </w:rPr>
              <w:t xml:space="preserve"> asendamine teatisega vähendab </w:t>
            </w:r>
            <w:proofErr w:type="spellStart"/>
            <w:r w:rsidR="005B0711" w:rsidRPr="00BA3A56">
              <w:rPr>
                <w:color w:val="auto"/>
              </w:rPr>
              <w:t>MaRu</w:t>
            </w:r>
            <w:proofErr w:type="spellEnd"/>
            <w:r w:rsidRPr="00BA3A56">
              <w:rPr>
                <w:color w:val="auto"/>
              </w:rPr>
              <w:t xml:space="preserve"> töökoormust vähesel määral. Selliseid tegevusi, millele muud luba ei anta, on vähe. </w:t>
            </w:r>
          </w:p>
        </w:tc>
      </w:tr>
      <w:tr w:rsidR="00DC0BDA" w:rsidRPr="00BA3A56" w14:paraId="249C15BE" w14:textId="77777777" w:rsidTr="00121727">
        <w:tc>
          <w:tcPr>
            <w:tcW w:w="1413" w:type="dxa"/>
          </w:tcPr>
          <w:p w14:paraId="0816BEAF" w14:textId="00220332" w:rsidR="00C74BD1" w:rsidRPr="00BA3A56" w:rsidRDefault="00C74BD1" w:rsidP="008F370B">
            <w:pPr>
              <w:pStyle w:val="Default"/>
              <w:rPr>
                <w:b/>
                <w:bCs/>
                <w:color w:val="auto"/>
              </w:rPr>
            </w:pPr>
            <w:r w:rsidRPr="00BA3A56">
              <w:rPr>
                <w:b/>
                <w:bCs/>
                <w:color w:val="auto"/>
              </w:rPr>
              <w:t>13</w:t>
            </w:r>
          </w:p>
        </w:tc>
        <w:tc>
          <w:tcPr>
            <w:tcW w:w="7648" w:type="dxa"/>
          </w:tcPr>
          <w:p w14:paraId="6B9DED0E" w14:textId="70D95CA8" w:rsidR="00C74BD1" w:rsidRPr="00BA3A56" w:rsidRDefault="00C74BD1" w:rsidP="008F370B">
            <w:pPr>
              <w:pStyle w:val="Default"/>
              <w:rPr>
                <w:bCs/>
                <w:color w:val="auto"/>
              </w:rPr>
            </w:pPr>
            <w:r w:rsidRPr="00BA3A56">
              <w:rPr>
                <w:bCs/>
                <w:color w:val="auto"/>
              </w:rPr>
              <w:t xml:space="preserve">Maaparanduse väikesüsteemi ehituskava plaanile kantavate andmete lihtsustamine vähendab väga vähesel määral </w:t>
            </w:r>
            <w:proofErr w:type="spellStart"/>
            <w:r w:rsidR="005B0711" w:rsidRPr="00BA3A56">
              <w:rPr>
                <w:color w:val="auto"/>
              </w:rPr>
              <w:t>MaRu</w:t>
            </w:r>
            <w:proofErr w:type="spellEnd"/>
            <w:r w:rsidRPr="00BA3A56">
              <w:rPr>
                <w:bCs/>
                <w:color w:val="auto"/>
              </w:rPr>
              <w:t xml:space="preserve"> töökoormust.</w:t>
            </w:r>
          </w:p>
        </w:tc>
      </w:tr>
      <w:tr w:rsidR="00DC0BDA" w:rsidRPr="00BA3A56" w14:paraId="234C9C70" w14:textId="77777777" w:rsidTr="00121727">
        <w:tc>
          <w:tcPr>
            <w:tcW w:w="1413" w:type="dxa"/>
          </w:tcPr>
          <w:p w14:paraId="638D3BEE" w14:textId="33E14EA3" w:rsidR="00C74BD1" w:rsidRPr="00BA3A56" w:rsidRDefault="00C74BD1" w:rsidP="008F370B">
            <w:pPr>
              <w:pStyle w:val="Default"/>
              <w:rPr>
                <w:b/>
                <w:bCs/>
                <w:color w:val="auto"/>
              </w:rPr>
            </w:pPr>
            <w:r w:rsidRPr="00BA3A56">
              <w:rPr>
                <w:b/>
                <w:bCs/>
                <w:color w:val="auto"/>
              </w:rPr>
              <w:t>14</w:t>
            </w:r>
          </w:p>
        </w:tc>
        <w:tc>
          <w:tcPr>
            <w:tcW w:w="7648" w:type="dxa"/>
          </w:tcPr>
          <w:p w14:paraId="3C40F6E6" w14:textId="5DC484B4" w:rsidR="00C74BD1" w:rsidRPr="00BA3A56" w:rsidRDefault="00C74BD1" w:rsidP="008F370B">
            <w:pPr>
              <w:pStyle w:val="Default"/>
              <w:rPr>
                <w:bCs/>
                <w:color w:val="auto"/>
              </w:rPr>
            </w:pPr>
            <w:r w:rsidRPr="00BA3A56">
              <w:rPr>
                <w:bCs/>
                <w:color w:val="auto"/>
              </w:rPr>
              <w:t>Maaparanduse väikesüsteemi kasutusloa taotlemisel esitatavate dokumentide arvu vähendamine</w:t>
            </w:r>
            <w:r w:rsidRPr="00BA3A56">
              <w:rPr>
                <w:color w:val="auto"/>
              </w:rPr>
              <w:t xml:space="preserve"> </w:t>
            </w:r>
            <w:r w:rsidRPr="00BA3A56">
              <w:rPr>
                <w:bCs/>
                <w:color w:val="auto"/>
              </w:rPr>
              <w:t xml:space="preserve">ei mõjuta oluliselt </w:t>
            </w:r>
            <w:proofErr w:type="spellStart"/>
            <w:r w:rsidR="005B0711" w:rsidRPr="00BA3A56">
              <w:rPr>
                <w:color w:val="auto"/>
              </w:rPr>
              <w:t>MaRu</w:t>
            </w:r>
            <w:proofErr w:type="spellEnd"/>
            <w:r w:rsidRPr="00BA3A56">
              <w:rPr>
                <w:bCs/>
                <w:color w:val="auto"/>
              </w:rPr>
              <w:t xml:space="preserve"> töökoormust. </w:t>
            </w:r>
          </w:p>
        </w:tc>
      </w:tr>
      <w:tr w:rsidR="00DC0BDA" w:rsidRPr="00BA3A56" w14:paraId="64CF11C5" w14:textId="77777777" w:rsidTr="00121727">
        <w:tc>
          <w:tcPr>
            <w:tcW w:w="1413" w:type="dxa"/>
          </w:tcPr>
          <w:p w14:paraId="56AC4ACC" w14:textId="7A0FFCDC" w:rsidR="00C74BD1" w:rsidRPr="00BA3A56" w:rsidRDefault="00A012F3" w:rsidP="008F370B">
            <w:pPr>
              <w:pStyle w:val="Default"/>
              <w:rPr>
                <w:b/>
                <w:bCs/>
                <w:color w:val="auto"/>
              </w:rPr>
            </w:pPr>
            <w:r w:rsidRPr="00BA3A56">
              <w:rPr>
                <w:b/>
                <w:bCs/>
                <w:color w:val="auto"/>
              </w:rPr>
              <w:t>15</w:t>
            </w:r>
          </w:p>
        </w:tc>
        <w:tc>
          <w:tcPr>
            <w:tcW w:w="7648" w:type="dxa"/>
          </w:tcPr>
          <w:p w14:paraId="2ABE6255" w14:textId="5DE631D8" w:rsidR="00C74BD1" w:rsidRPr="00BA3A56" w:rsidRDefault="00C74BD1" w:rsidP="008F370B">
            <w:pPr>
              <w:pStyle w:val="Default"/>
              <w:rPr>
                <w:bCs/>
                <w:color w:val="auto"/>
              </w:rPr>
            </w:pPr>
            <w:r w:rsidRPr="00BA3A56">
              <w:rPr>
                <w:bCs/>
                <w:color w:val="auto"/>
              </w:rPr>
              <w:t xml:space="preserve">Maaparandussüsteemide registri põhimääruse kehtestamise pädevuse andmine valdkonna eest vastutavale ministrile </w:t>
            </w:r>
            <w:r w:rsidR="00A012F3" w:rsidRPr="00BA3A56">
              <w:rPr>
                <w:bCs/>
                <w:color w:val="auto"/>
              </w:rPr>
              <w:t>ei mõjuta</w:t>
            </w:r>
            <w:r w:rsidR="00A012F3" w:rsidRPr="00BA3A56">
              <w:rPr>
                <w:color w:val="auto"/>
              </w:rPr>
              <w:t xml:space="preserve"> </w:t>
            </w:r>
            <w:proofErr w:type="spellStart"/>
            <w:r w:rsidR="005B0711" w:rsidRPr="00BA3A56">
              <w:rPr>
                <w:color w:val="auto"/>
              </w:rPr>
              <w:t>MaRu</w:t>
            </w:r>
            <w:proofErr w:type="spellEnd"/>
            <w:r w:rsidRPr="00BA3A56">
              <w:rPr>
                <w:bCs/>
                <w:color w:val="auto"/>
              </w:rPr>
              <w:t xml:space="preserve">, kuna </w:t>
            </w:r>
            <w:proofErr w:type="spellStart"/>
            <w:r w:rsidR="005B0711" w:rsidRPr="00BA3A56">
              <w:rPr>
                <w:bCs/>
                <w:color w:val="auto"/>
              </w:rPr>
              <w:t>MaRu</w:t>
            </w:r>
            <w:proofErr w:type="spellEnd"/>
            <w:r w:rsidR="00A012F3" w:rsidRPr="00BA3A56">
              <w:rPr>
                <w:bCs/>
                <w:color w:val="auto"/>
              </w:rPr>
              <w:t xml:space="preserve"> tööprotsessid jäävad samaks</w:t>
            </w:r>
            <w:r w:rsidRPr="00BA3A56">
              <w:rPr>
                <w:bCs/>
                <w:color w:val="auto"/>
              </w:rPr>
              <w:t>.</w:t>
            </w:r>
            <w:r w:rsidR="00CF03E8" w:rsidRPr="00BA3A56">
              <w:rPr>
                <w:bCs/>
                <w:color w:val="auto"/>
              </w:rPr>
              <w:t xml:space="preserve"> </w:t>
            </w:r>
            <w:proofErr w:type="spellStart"/>
            <w:r w:rsidR="005B0711" w:rsidRPr="00BA3A56">
              <w:rPr>
                <w:bCs/>
                <w:color w:val="auto"/>
              </w:rPr>
              <w:t>MaRu</w:t>
            </w:r>
            <w:proofErr w:type="spellEnd"/>
            <w:r w:rsidR="0009311A" w:rsidRPr="00BA3A56">
              <w:rPr>
                <w:bCs/>
                <w:color w:val="auto"/>
              </w:rPr>
              <w:t xml:space="preserve"> liikumisel REM</w:t>
            </w:r>
            <w:r w:rsidR="005C7D29" w:rsidRPr="00BA3A56">
              <w:rPr>
                <w:bCs/>
                <w:color w:val="auto"/>
              </w:rPr>
              <w:t>-i</w:t>
            </w:r>
            <w:r w:rsidR="0009311A" w:rsidRPr="00BA3A56">
              <w:rPr>
                <w:bCs/>
                <w:color w:val="auto"/>
              </w:rPr>
              <w:t xml:space="preserve"> haldusalast MKM</w:t>
            </w:r>
            <w:r w:rsidR="005C7D29" w:rsidRPr="00BA3A56">
              <w:rPr>
                <w:bCs/>
                <w:color w:val="auto"/>
              </w:rPr>
              <w:t>-i</w:t>
            </w:r>
            <w:r w:rsidR="0009311A" w:rsidRPr="00BA3A56">
              <w:rPr>
                <w:bCs/>
                <w:color w:val="auto"/>
              </w:rPr>
              <w:t xml:space="preserve"> </w:t>
            </w:r>
            <w:r w:rsidR="0009311A" w:rsidRPr="00BA3A56">
              <w:rPr>
                <w:bCs/>
                <w:color w:val="auto"/>
              </w:rPr>
              <w:lastRenderedPageBreak/>
              <w:t xml:space="preserve">haldusalasse </w:t>
            </w:r>
            <w:r w:rsidR="005C7D29" w:rsidRPr="00BA3A56">
              <w:rPr>
                <w:bCs/>
                <w:color w:val="auto"/>
              </w:rPr>
              <w:t>0</w:t>
            </w:r>
            <w:r w:rsidR="0009311A" w:rsidRPr="00BA3A56">
              <w:rPr>
                <w:bCs/>
                <w:color w:val="auto"/>
              </w:rPr>
              <w:t xml:space="preserve">1.01.2025 liikusid </w:t>
            </w:r>
            <w:proofErr w:type="spellStart"/>
            <w:r w:rsidR="0009311A" w:rsidRPr="00BA3A56">
              <w:rPr>
                <w:bCs/>
                <w:color w:val="auto"/>
              </w:rPr>
              <w:t>MSR</w:t>
            </w:r>
            <w:r w:rsidR="005C7D29" w:rsidRPr="00BA3A56">
              <w:rPr>
                <w:bCs/>
                <w:color w:val="auto"/>
              </w:rPr>
              <w:t>-i</w:t>
            </w:r>
            <w:proofErr w:type="spellEnd"/>
            <w:r w:rsidR="0009311A" w:rsidRPr="00BA3A56">
              <w:rPr>
                <w:bCs/>
                <w:color w:val="auto"/>
              </w:rPr>
              <w:t xml:space="preserve"> majutuskulud </w:t>
            </w:r>
            <w:r w:rsidR="005C7D29" w:rsidRPr="00BA3A56">
              <w:rPr>
                <w:bCs/>
                <w:color w:val="auto"/>
              </w:rPr>
              <w:t>Kliimaministeeriumile</w:t>
            </w:r>
            <w:r w:rsidR="0009311A" w:rsidRPr="00BA3A56">
              <w:rPr>
                <w:bCs/>
                <w:color w:val="auto"/>
              </w:rPr>
              <w:t xml:space="preserve"> ja </w:t>
            </w:r>
            <w:proofErr w:type="spellStart"/>
            <w:r w:rsidR="0009311A" w:rsidRPr="00BA3A56">
              <w:rPr>
                <w:bCs/>
                <w:color w:val="auto"/>
              </w:rPr>
              <w:t>MSR-i</w:t>
            </w:r>
            <w:proofErr w:type="spellEnd"/>
            <w:r w:rsidR="0009311A" w:rsidRPr="00BA3A56">
              <w:rPr>
                <w:bCs/>
                <w:color w:val="auto"/>
              </w:rPr>
              <w:t xml:space="preserve"> majutab </w:t>
            </w:r>
            <w:r w:rsidR="00B37E32" w:rsidRPr="00BA3A56">
              <w:rPr>
                <w:bCs/>
                <w:color w:val="auto"/>
              </w:rPr>
              <w:t>Keskkonnaministeeriumi Infotehnoloogiakeskus (</w:t>
            </w:r>
            <w:proofErr w:type="spellStart"/>
            <w:r w:rsidR="00907AA6" w:rsidRPr="00BA3A56">
              <w:rPr>
                <w:bCs/>
                <w:color w:val="auto"/>
              </w:rPr>
              <w:t>KeMIT</w:t>
            </w:r>
            <w:proofErr w:type="spellEnd"/>
            <w:r w:rsidR="00B37E32" w:rsidRPr="00BA3A56">
              <w:rPr>
                <w:bCs/>
                <w:color w:val="auto"/>
              </w:rPr>
              <w:t>)</w:t>
            </w:r>
            <w:r w:rsidR="0009311A" w:rsidRPr="00BA3A56">
              <w:rPr>
                <w:bCs/>
                <w:color w:val="auto"/>
              </w:rPr>
              <w:t>.</w:t>
            </w:r>
          </w:p>
        </w:tc>
      </w:tr>
      <w:tr w:rsidR="008B67D4" w:rsidRPr="00BA3A56" w14:paraId="3EC4EB79" w14:textId="77777777" w:rsidTr="00121727">
        <w:tc>
          <w:tcPr>
            <w:tcW w:w="1413" w:type="dxa"/>
          </w:tcPr>
          <w:p w14:paraId="5AF7C75C" w14:textId="1FDB9805" w:rsidR="008B67D4" w:rsidRPr="00BA3A56" w:rsidRDefault="00A012F3" w:rsidP="008F370B">
            <w:pPr>
              <w:pStyle w:val="Default"/>
              <w:rPr>
                <w:b/>
                <w:bCs/>
                <w:color w:val="auto"/>
              </w:rPr>
            </w:pPr>
            <w:r w:rsidRPr="00BA3A56">
              <w:rPr>
                <w:b/>
                <w:bCs/>
                <w:color w:val="auto"/>
              </w:rPr>
              <w:lastRenderedPageBreak/>
              <w:t>16</w:t>
            </w:r>
          </w:p>
        </w:tc>
        <w:tc>
          <w:tcPr>
            <w:tcW w:w="7648" w:type="dxa"/>
          </w:tcPr>
          <w:p w14:paraId="6EA80496" w14:textId="50464748" w:rsidR="008B67D4" w:rsidRPr="00BA3A56" w:rsidRDefault="00A012F3" w:rsidP="008F370B">
            <w:pPr>
              <w:pStyle w:val="Default"/>
              <w:rPr>
                <w:bCs/>
                <w:color w:val="auto"/>
              </w:rPr>
            </w:pPr>
            <w:proofErr w:type="spellStart"/>
            <w:r w:rsidRPr="00BA3A56">
              <w:rPr>
                <w:bCs/>
                <w:color w:val="auto"/>
              </w:rPr>
              <w:t>MATER</w:t>
            </w:r>
            <w:r w:rsidR="003303F4" w:rsidRPr="00BA3A56">
              <w:rPr>
                <w:bCs/>
                <w:color w:val="auto"/>
              </w:rPr>
              <w:t>-i</w:t>
            </w:r>
            <w:proofErr w:type="spellEnd"/>
            <w:r w:rsidRPr="00BA3A56">
              <w:rPr>
                <w:bCs/>
                <w:color w:val="auto"/>
              </w:rPr>
              <w:t xml:space="preserve"> kaotamine ja maaparanduse alal tegutsevate ettevõtjate andmete üleviimine MTR-i toob kaasa vajaduse eelnevalt luua MTR-</w:t>
            </w:r>
            <w:proofErr w:type="spellStart"/>
            <w:r w:rsidRPr="00BA3A56">
              <w:rPr>
                <w:bCs/>
                <w:color w:val="auto"/>
              </w:rPr>
              <w:t>is</w:t>
            </w:r>
            <w:proofErr w:type="spellEnd"/>
            <w:r w:rsidRPr="00BA3A56">
              <w:rPr>
                <w:bCs/>
                <w:color w:val="auto"/>
              </w:rPr>
              <w:t xml:space="preserve"> võimalused maaparanduse alal tegutsevatele spetsialistidele hariduse ja eelneva töökogemuse andmete esitamiseks.</w:t>
            </w:r>
            <w:r w:rsidR="00CF03E8" w:rsidRPr="00BA3A56">
              <w:rPr>
                <w:bCs/>
                <w:color w:val="auto"/>
              </w:rPr>
              <w:t xml:space="preserve"> </w:t>
            </w:r>
            <w:proofErr w:type="spellStart"/>
            <w:r w:rsidR="005B0711" w:rsidRPr="00BA3A56">
              <w:rPr>
                <w:bCs/>
                <w:color w:val="auto"/>
              </w:rPr>
              <w:t>MaRu</w:t>
            </w:r>
            <w:proofErr w:type="spellEnd"/>
            <w:r w:rsidR="00CF03E8" w:rsidRPr="00BA3A56">
              <w:rPr>
                <w:bCs/>
                <w:color w:val="auto"/>
              </w:rPr>
              <w:t xml:space="preserve"> liikumisel REM</w:t>
            </w:r>
            <w:r w:rsidR="003303F4" w:rsidRPr="00BA3A56">
              <w:rPr>
                <w:bCs/>
                <w:color w:val="auto"/>
              </w:rPr>
              <w:t>-i</w:t>
            </w:r>
            <w:r w:rsidR="00CF03E8" w:rsidRPr="00BA3A56">
              <w:rPr>
                <w:bCs/>
                <w:color w:val="auto"/>
              </w:rPr>
              <w:t xml:space="preserve"> haldusalast MKM</w:t>
            </w:r>
            <w:r w:rsidR="003303F4" w:rsidRPr="00BA3A56">
              <w:rPr>
                <w:bCs/>
                <w:color w:val="auto"/>
              </w:rPr>
              <w:t>-i</w:t>
            </w:r>
            <w:r w:rsidR="00CF03E8" w:rsidRPr="00BA3A56">
              <w:rPr>
                <w:bCs/>
                <w:color w:val="auto"/>
              </w:rPr>
              <w:t xml:space="preserve"> haldusalasse </w:t>
            </w:r>
            <w:r w:rsidR="003303F4" w:rsidRPr="00BA3A56">
              <w:rPr>
                <w:bCs/>
                <w:color w:val="auto"/>
              </w:rPr>
              <w:t>0</w:t>
            </w:r>
            <w:r w:rsidR="00CF03E8" w:rsidRPr="00BA3A56">
              <w:rPr>
                <w:bCs/>
                <w:color w:val="auto"/>
              </w:rPr>
              <w:t>1.01.2025 liikusid kaasa ka MATER registri majutamiskulud. Registrite ühildamisel saab vajalikud arendused teha  registri ülalpidamiskulude vähenemise arvelt.</w:t>
            </w:r>
          </w:p>
        </w:tc>
      </w:tr>
      <w:tr w:rsidR="00DC0BDA" w:rsidRPr="00BA3A56" w14:paraId="21D38B74" w14:textId="77777777" w:rsidTr="00121727">
        <w:tc>
          <w:tcPr>
            <w:tcW w:w="1413" w:type="dxa"/>
          </w:tcPr>
          <w:p w14:paraId="76E9A9ED" w14:textId="7380BE31" w:rsidR="00C74BD1" w:rsidRPr="00BA3A56" w:rsidRDefault="00C74BD1" w:rsidP="008F370B">
            <w:pPr>
              <w:pStyle w:val="Default"/>
              <w:rPr>
                <w:b/>
                <w:bCs/>
                <w:color w:val="auto"/>
              </w:rPr>
            </w:pPr>
            <w:r w:rsidRPr="00BA3A56">
              <w:rPr>
                <w:b/>
                <w:bCs/>
                <w:color w:val="auto"/>
              </w:rPr>
              <w:t>17</w:t>
            </w:r>
          </w:p>
        </w:tc>
        <w:tc>
          <w:tcPr>
            <w:tcW w:w="7648" w:type="dxa"/>
          </w:tcPr>
          <w:p w14:paraId="7D28D07F" w14:textId="63130A67" w:rsidR="00C74BD1" w:rsidRPr="00BA3A56" w:rsidRDefault="00C74BD1" w:rsidP="008F370B">
            <w:pPr>
              <w:pStyle w:val="Default"/>
              <w:rPr>
                <w:bCs/>
                <w:color w:val="auto"/>
              </w:rPr>
            </w:pPr>
            <w:r w:rsidRPr="00BA3A56">
              <w:rPr>
                <w:bCs/>
                <w:color w:val="auto"/>
              </w:rPr>
              <w:t xml:space="preserve">Maaparandushoiu nõuete täpsustamine suurendab sihtgrupi </w:t>
            </w:r>
            <w:r w:rsidR="003303F4" w:rsidRPr="00BA3A56">
              <w:rPr>
                <w:bCs/>
                <w:color w:val="auto"/>
              </w:rPr>
              <w:t>teadmisi</w:t>
            </w:r>
            <w:r w:rsidRPr="00BA3A56">
              <w:rPr>
                <w:bCs/>
                <w:color w:val="auto"/>
              </w:rPr>
              <w:t xml:space="preserve">. Maaparandushoiu nõude sõnastuse täpsustamine võimaldab </w:t>
            </w:r>
            <w:proofErr w:type="spellStart"/>
            <w:r w:rsidR="005B0711" w:rsidRPr="00BA3A56">
              <w:rPr>
                <w:color w:val="auto"/>
              </w:rPr>
              <w:t>MaRu</w:t>
            </w:r>
            <w:r w:rsidRPr="00BA3A56">
              <w:rPr>
                <w:bCs/>
                <w:color w:val="auto"/>
              </w:rPr>
              <w:t>-l</w:t>
            </w:r>
            <w:proofErr w:type="spellEnd"/>
            <w:r w:rsidRPr="00BA3A56">
              <w:rPr>
                <w:bCs/>
                <w:color w:val="auto"/>
              </w:rPr>
              <w:t xml:space="preserve"> paremini selgitada sihtgrupile maaparandushoiu kohustust. </w:t>
            </w:r>
          </w:p>
        </w:tc>
      </w:tr>
      <w:tr w:rsidR="00DC0BDA" w:rsidRPr="00BA3A56" w14:paraId="2908B451" w14:textId="77777777" w:rsidTr="00121727">
        <w:tc>
          <w:tcPr>
            <w:tcW w:w="1413" w:type="dxa"/>
          </w:tcPr>
          <w:p w14:paraId="4B99A999" w14:textId="2D0D511E" w:rsidR="00C74BD1" w:rsidRPr="00BA3A56" w:rsidRDefault="00C74BD1" w:rsidP="008F370B">
            <w:pPr>
              <w:pStyle w:val="Default"/>
              <w:rPr>
                <w:b/>
                <w:bCs/>
                <w:color w:val="auto"/>
              </w:rPr>
            </w:pPr>
            <w:r w:rsidRPr="00BA3A56">
              <w:rPr>
                <w:b/>
                <w:bCs/>
                <w:color w:val="auto"/>
              </w:rPr>
              <w:t>18</w:t>
            </w:r>
          </w:p>
        </w:tc>
        <w:tc>
          <w:tcPr>
            <w:tcW w:w="7648" w:type="dxa"/>
          </w:tcPr>
          <w:p w14:paraId="610C1EDB" w14:textId="71E8C147" w:rsidR="00C74BD1" w:rsidRPr="00BA3A56" w:rsidRDefault="005B0711" w:rsidP="008F370B">
            <w:pPr>
              <w:pStyle w:val="Default"/>
              <w:rPr>
                <w:bCs/>
                <w:color w:val="auto"/>
              </w:rPr>
            </w:pPr>
            <w:proofErr w:type="spellStart"/>
            <w:r w:rsidRPr="00BA3A56">
              <w:rPr>
                <w:color w:val="auto"/>
              </w:rPr>
              <w:t>MaRu</w:t>
            </w:r>
            <w:r w:rsidR="00C74BD1" w:rsidRPr="00BA3A56">
              <w:rPr>
                <w:bCs/>
                <w:color w:val="auto"/>
              </w:rPr>
              <w:t>-le</w:t>
            </w:r>
            <w:proofErr w:type="spellEnd"/>
            <w:r w:rsidR="00C74BD1" w:rsidRPr="00BA3A56">
              <w:rPr>
                <w:bCs/>
                <w:color w:val="auto"/>
              </w:rPr>
              <w:t xml:space="preserve"> kaalutlusõiguse andmine riigieesvoolude uuendusprojekti tellimise kohta suurendab </w:t>
            </w:r>
            <w:proofErr w:type="spellStart"/>
            <w:r w:rsidRPr="00BA3A56">
              <w:rPr>
                <w:color w:val="auto"/>
              </w:rPr>
              <w:t>MaRu</w:t>
            </w:r>
            <w:proofErr w:type="spellEnd"/>
            <w:r w:rsidR="00C74BD1" w:rsidRPr="00BA3A56">
              <w:rPr>
                <w:bCs/>
                <w:color w:val="auto"/>
              </w:rPr>
              <w:t xml:space="preserve"> töökoormust, kuna </w:t>
            </w:r>
            <w:proofErr w:type="spellStart"/>
            <w:r w:rsidRPr="00BA3A56">
              <w:rPr>
                <w:color w:val="auto"/>
              </w:rPr>
              <w:t>MaRu</w:t>
            </w:r>
            <w:proofErr w:type="spellEnd"/>
            <w:r w:rsidR="00C74BD1" w:rsidRPr="00BA3A56">
              <w:rPr>
                <w:bCs/>
                <w:color w:val="auto"/>
              </w:rPr>
              <w:t xml:space="preserve"> peab ise määrama riigihanke korraldamiseks vajalikud riigieesvoolude uuendustööde mahud. Käesoleval ajal tellib </w:t>
            </w:r>
            <w:proofErr w:type="spellStart"/>
            <w:r w:rsidRPr="00BA3A56">
              <w:rPr>
                <w:color w:val="auto"/>
              </w:rPr>
              <w:t>MaRu</w:t>
            </w:r>
            <w:proofErr w:type="spellEnd"/>
            <w:r w:rsidR="00C74BD1" w:rsidRPr="00BA3A56">
              <w:rPr>
                <w:bCs/>
                <w:color w:val="auto"/>
              </w:rPr>
              <w:t xml:space="preserve"> 10</w:t>
            </w:r>
            <w:r w:rsidR="00C74BD1" w:rsidRPr="00BA3A56">
              <w:rPr>
                <w:color w:val="auto"/>
              </w:rPr>
              <w:t>–</w:t>
            </w:r>
            <w:r w:rsidR="00C74BD1" w:rsidRPr="00BA3A56">
              <w:rPr>
                <w:bCs/>
                <w:color w:val="auto"/>
              </w:rPr>
              <w:t xml:space="preserve">15 uuendusprojekti aastas, ühe projekti maksumus on umbes 23 000 eurot. Hinnanguliselt võiks </w:t>
            </w:r>
            <w:proofErr w:type="spellStart"/>
            <w:r w:rsidRPr="00BA3A56">
              <w:rPr>
                <w:color w:val="auto"/>
              </w:rPr>
              <w:t>MaRu</w:t>
            </w:r>
            <w:proofErr w:type="spellEnd"/>
            <w:r w:rsidR="00C74BD1" w:rsidRPr="00BA3A56">
              <w:rPr>
                <w:bCs/>
                <w:color w:val="auto"/>
              </w:rPr>
              <w:t xml:space="preserve"> loobuda aastas viie projekti tellimisest, mis annab kokkuhoiu 100 000</w:t>
            </w:r>
            <w:r w:rsidR="00C74BD1" w:rsidRPr="00BA3A56">
              <w:rPr>
                <w:color w:val="auto"/>
              </w:rPr>
              <w:t>–</w:t>
            </w:r>
            <w:r w:rsidR="00C74BD1" w:rsidRPr="00BA3A56">
              <w:rPr>
                <w:bCs/>
                <w:color w:val="auto"/>
              </w:rPr>
              <w:t>120 000 eurot. Mõningal määral väheneksid halduskulud ära</w:t>
            </w:r>
            <w:r w:rsidR="00792E99" w:rsidRPr="00BA3A56">
              <w:rPr>
                <w:bCs/>
                <w:color w:val="auto"/>
              </w:rPr>
              <w:t xml:space="preserve"> </w:t>
            </w:r>
            <w:r w:rsidR="00C74BD1" w:rsidRPr="00BA3A56">
              <w:rPr>
                <w:bCs/>
                <w:color w:val="auto"/>
              </w:rPr>
              <w:t xml:space="preserve">jäävate projektide analüüsi ja vastuvõtmise menetluse osas. </w:t>
            </w:r>
          </w:p>
        </w:tc>
      </w:tr>
      <w:tr w:rsidR="00DC0BDA" w:rsidRPr="00BA3A56" w14:paraId="74EBC114" w14:textId="77777777" w:rsidTr="00121727">
        <w:tc>
          <w:tcPr>
            <w:tcW w:w="1413" w:type="dxa"/>
          </w:tcPr>
          <w:p w14:paraId="4DFA4B76" w14:textId="72EDB45A" w:rsidR="00C74BD1" w:rsidRPr="00BA3A56" w:rsidRDefault="00C74BD1" w:rsidP="008F370B">
            <w:pPr>
              <w:pStyle w:val="Default"/>
              <w:rPr>
                <w:b/>
                <w:bCs/>
                <w:color w:val="auto"/>
              </w:rPr>
            </w:pPr>
            <w:r w:rsidRPr="00BA3A56">
              <w:rPr>
                <w:b/>
                <w:bCs/>
                <w:color w:val="auto"/>
              </w:rPr>
              <w:t>19</w:t>
            </w:r>
          </w:p>
        </w:tc>
        <w:tc>
          <w:tcPr>
            <w:tcW w:w="7648" w:type="dxa"/>
          </w:tcPr>
          <w:p w14:paraId="162DC503" w14:textId="2CA9FD21" w:rsidR="00C74BD1" w:rsidRPr="00BA3A56" w:rsidRDefault="00C74BD1" w:rsidP="008F370B">
            <w:pPr>
              <w:pStyle w:val="Default"/>
              <w:rPr>
                <w:bCs/>
                <w:color w:val="auto"/>
              </w:rPr>
            </w:pPr>
            <w:r w:rsidRPr="00BA3A56">
              <w:rPr>
                <w:bCs/>
                <w:color w:val="auto"/>
              </w:rPr>
              <w:t xml:space="preserve">Eesvoolu kaitsevööndis maaharimise piiramise nõude kehtetuks tunnistamine  vähendab minimaalselt </w:t>
            </w:r>
            <w:proofErr w:type="spellStart"/>
            <w:r w:rsidR="005B0711" w:rsidRPr="00BA3A56">
              <w:rPr>
                <w:color w:val="auto"/>
              </w:rPr>
              <w:t>MaRu</w:t>
            </w:r>
            <w:proofErr w:type="spellEnd"/>
            <w:r w:rsidRPr="00BA3A56">
              <w:rPr>
                <w:bCs/>
                <w:color w:val="auto"/>
              </w:rPr>
              <w:t xml:space="preserve"> töökoormust. </w:t>
            </w:r>
          </w:p>
        </w:tc>
      </w:tr>
      <w:tr w:rsidR="00DC0BDA" w:rsidRPr="00BA3A56" w14:paraId="0192C30F" w14:textId="77777777" w:rsidTr="00121727">
        <w:tc>
          <w:tcPr>
            <w:tcW w:w="1413" w:type="dxa"/>
          </w:tcPr>
          <w:p w14:paraId="135B16ED" w14:textId="242CD356" w:rsidR="00C74BD1" w:rsidRPr="00BA3A56" w:rsidRDefault="00C74BD1" w:rsidP="008F370B">
            <w:pPr>
              <w:pStyle w:val="Default"/>
              <w:rPr>
                <w:b/>
                <w:bCs/>
                <w:color w:val="auto"/>
              </w:rPr>
            </w:pPr>
            <w:r w:rsidRPr="00BA3A56">
              <w:rPr>
                <w:b/>
                <w:bCs/>
                <w:color w:val="auto"/>
              </w:rPr>
              <w:t>20</w:t>
            </w:r>
          </w:p>
        </w:tc>
        <w:tc>
          <w:tcPr>
            <w:tcW w:w="7648" w:type="dxa"/>
          </w:tcPr>
          <w:p w14:paraId="288B42EA" w14:textId="106094B0" w:rsidR="00C74BD1" w:rsidRPr="00BA3A56" w:rsidRDefault="00C74BD1" w:rsidP="008F370B">
            <w:pPr>
              <w:pStyle w:val="Default"/>
              <w:rPr>
                <w:bCs/>
                <w:color w:val="auto"/>
              </w:rPr>
            </w:pPr>
            <w:r w:rsidRPr="00BA3A56">
              <w:rPr>
                <w:bCs/>
                <w:color w:val="auto"/>
              </w:rPr>
              <w:t xml:space="preserve">Riigi poolt korras hoitava </w:t>
            </w:r>
            <w:proofErr w:type="spellStart"/>
            <w:r w:rsidRPr="00BA3A56">
              <w:rPr>
                <w:bCs/>
                <w:color w:val="auto"/>
              </w:rPr>
              <w:t>ühiseesvoolu</w:t>
            </w:r>
            <w:proofErr w:type="spellEnd"/>
            <w:r w:rsidRPr="00BA3A56">
              <w:rPr>
                <w:bCs/>
                <w:color w:val="auto"/>
              </w:rPr>
              <w:t xml:space="preserve"> kaitsevööndis koprajahi või kopra väljapüügi lepingu sõlmimise nõudest loobumine ei mõjuta </w:t>
            </w:r>
            <w:proofErr w:type="spellStart"/>
            <w:r w:rsidR="005B0711" w:rsidRPr="00BA3A56">
              <w:rPr>
                <w:color w:val="auto"/>
              </w:rPr>
              <w:t>MaRu</w:t>
            </w:r>
            <w:proofErr w:type="spellEnd"/>
            <w:r w:rsidRPr="00BA3A56">
              <w:rPr>
                <w:bCs/>
                <w:color w:val="auto"/>
              </w:rPr>
              <w:t xml:space="preserve"> töökoormust, kuna seda abinõud ei ole rakendatud. Koprajahile või kopra väljapüügile kohaldub jahiseadus, mistõttu on ebaotstarbekas reguleerida erinõudeid, mis praktikas rakendust ei leia.</w:t>
            </w:r>
          </w:p>
        </w:tc>
      </w:tr>
      <w:tr w:rsidR="00DC0BDA" w:rsidRPr="00BA3A56" w14:paraId="1C3EFBEF" w14:textId="77777777" w:rsidTr="00121727">
        <w:tc>
          <w:tcPr>
            <w:tcW w:w="1413" w:type="dxa"/>
            <w:vAlign w:val="center"/>
          </w:tcPr>
          <w:p w14:paraId="7651C4D4" w14:textId="66B460C8" w:rsidR="00C74BD1" w:rsidRPr="00BA3A56" w:rsidRDefault="00C74BD1" w:rsidP="008F370B">
            <w:pPr>
              <w:pStyle w:val="Default"/>
              <w:rPr>
                <w:b/>
                <w:bCs/>
                <w:color w:val="auto"/>
              </w:rPr>
            </w:pPr>
            <w:r w:rsidRPr="00BA3A56">
              <w:rPr>
                <w:b/>
                <w:bCs/>
                <w:color w:val="auto"/>
              </w:rPr>
              <w:t>21</w:t>
            </w:r>
          </w:p>
        </w:tc>
        <w:tc>
          <w:tcPr>
            <w:tcW w:w="7648" w:type="dxa"/>
          </w:tcPr>
          <w:p w14:paraId="39F8E391" w14:textId="261A823C" w:rsidR="00C74BD1" w:rsidRPr="00BA3A56" w:rsidRDefault="00C74BD1" w:rsidP="008F370B">
            <w:pPr>
              <w:pStyle w:val="Default"/>
              <w:rPr>
                <w:bCs/>
                <w:color w:val="auto"/>
              </w:rPr>
            </w:pPr>
            <w:r w:rsidRPr="00BA3A56">
              <w:rPr>
                <w:bCs/>
                <w:color w:val="auto"/>
              </w:rPr>
              <w:t xml:space="preserve">Maaparandussüsteemi kasutusotstarbe lõppenuks lugemise algatamise õiguse täpsustamine suurendab </w:t>
            </w:r>
            <w:proofErr w:type="spellStart"/>
            <w:r w:rsidR="005B0711" w:rsidRPr="00BA3A56">
              <w:rPr>
                <w:color w:val="auto"/>
              </w:rPr>
              <w:t>MaRu</w:t>
            </w:r>
            <w:proofErr w:type="spellEnd"/>
            <w:r w:rsidRPr="00BA3A56">
              <w:rPr>
                <w:bCs/>
                <w:color w:val="auto"/>
              </w:rPr>
              <w:t xml:space="preserve"> töökoormust. Samuti on see maaomanikule lihtsam ning vähem koormavam</w:t>
            </w:r>
            <w:r w:rsidR="00792E99" w:rsidRPr="00BA3A56">
              <w:rPr>
                <w:bCs/>
                <w:color w:val="auto"/>
              </w:rPr>
              <w:t xml:space="preserve">, kui kasutusotstarbe lõppenuks lugemise algatab </w:t>
            </w:r>
            <w:proofErr w:type="spellStart"/>
            <w:r w:rsidR="00792E99" w:rsidRPr="00BA3A56">
              <w:rPr>
                <w:bCs/>
                <w:color w:val="auto"/>
              </w:rPr>
              <w:t>MaRu</w:t>
            </w:r>
            <w:proofErr w:type="spellEnd"/>
            <w:r w:rsidRPr="00BA3A56">
              <w:rPr>
                <w:bCs/>
                <w:color w:val="auto"/>
              </w:rPr>
              <w:t xml:space="preserve">. </w:t>
            </w:r>
          </w:p>
        </w:tc>
      </w:tr>
      <w:tr w:rsidR="00DC0BDA" w:rsidRPr="00BA3A56" w14:paraId="24326B01" w14:textId="77777777" w:rsidTr="00121727">
        <w:tc>
          <w:tcPr>
            <w:tcW w:w="1413" w:type="dxa"/>
          </w:tcPr>
          <w:p w14:paraId="3753B387" w14:textId="30F1D0FE" w:rsidR="00C74BD1" w:rsidRPr="00BA3A56" w:rsidRDefault="00C74BD1" w:rsidP="008F370B">
            <w:pPr>
              <w:pStyle w:val="Default"/>
              <w:rPr>
                <w:b/>
                <w:bCs/>
                <w:color w:val="auto"/>
              </w:rPr>
            </w:pPr>
            <w:r w:rsidRPr="00BA3A56">
              <w:rPr>
                <w:b/>
                <w:bCs/>
                <w:color w:val="auto"/>
              </w:rPr>
              <w:t>22</w:t>
            </w:r>
          </w:p>
        </w:tc>
        <w:tc>
          <w:tcPr>
            <w:tcW w:w="7648" w:type="dxa"/>
          </w:tcPr>
          <w:p w14:paraId="211B0242" w14:textId="596F983B" w:rsidR="00C74BD1" w:rsidRPr="00BA3A56" w:rsidRDefault="00C74BD1" w:rsidP="008F370B">
            <w:pPr>
              <w:pStyle w:val="Default"/>
              <w:rPr>
                <w:bCs/>
                <w:color w:val="auto"/>
              </w:rPr>
            </w:pPr>
            <w:r w:rsidRPr="00BA3A56">
              <w:rPr>
                <w:bCs/>
                <w:color w:val="auto"/>
              </w:rPr>
              <w:t xml:space="preserve">Maaparandushoiukavade koostamisest loobumine vähendab oluliselt </w:t>
            </w:r>
            <w:proofErr w:type="spellStart"/>
            <w:r w:rsidR="005B0711" w:rsidRPr="00BA3A56">
              <w:rPr>
                <w:color w:val="auto"/>
              </w:rPr>
              <w:t>MaRu</w:t>
            </w:r>
            <w:r w:rsidRPr="00BA3A56">
              <w:rPr>
                <w:bCs/>
                <w:color w:val="auto"/>
              </w:rPr>
              <w:noBreakHyphen/>
              <w:t>l</w:t>
            </w:r>
            <w:proofErr w:type="spellEnd"/>
            <w:r w:rsidRPr="00BA3A56">
              <w:rPr>
                <w:bCs/>
                <w:color w:val="auto"/>
              </w:rPr>
              <w:t xml:space="preserve"> dokumendi koostamiseks kuluvat aega.</w:t>
            </w:r>
            <w:r w:rsidRPr="00BA3A56">
              <w:rPr>
                <w:color w:val="auto"/>
              </w:rPr>
              <w:t xml:space="preserve"> Samas, sisuline töö, millel hoiukava andmed põhinesid, ei vähene. </w:t>
            </w:r>
            <w:r w:rsidRPr="00BA3A56">
              <w:rPr>
                <w:bCs/>
                <w:color w:val="auto"/>
              </w:rPr>
              <w:t>Muudatuse tulemusel saab kokku hoida 0,5 inimese töö GIS valdkonnas, mida saab suunata muudesse kaardirakenduse ja GIS-</w:t>
            </w:r>
            <w:proofErr w:type="spellStart"/>
            <w:r w:rsidRPr="00BA3A56">
              <w:rPr>
                <w:bCs/>
                <w:color w:val="auto"/>
              </w:rPr>
              <w:t>ga</w:t>
            </w:r>
            <w:proofErr w:type="spellEnd"/>
            <w:r w:rsidRPr="00BA3A56">
              <w:rPr>
                <w:bCs/>
                <w:color w:val="auto"/>
              </w:rPr>
              <w:t xml:space="preserve"> seotud tegevustesse. </w:t>
            </w:r>
          </w:p>
        </w:tc>
      </w:tr>
      <w:tr w:rsidR="00DC0BDA" w:rsidRPr="00BA3A56" w14:paraId="520E4802" w14:textId="77777777" w:rsidTr="00121727">
        <w:tc>
          <w:tcPr>
            <w:tcW w:w="1413" w:type="dxa"/>
            <w:vAlign w:val="center"/>
          </w:tcPr>
          <w:p w14:paraId="3D3FD4B6" w14:textId="47EB6F2C" w:rsidR="00C74BD1" w:rsidRPr="00BA3A56" w:rsidRDefault="00C74BD1" w:rsidP="008F370B">
            <w:pPr>
              <w:pStyle w:val="Default"/>
              <w:rPr>
                <w:b/>
                <w:bCs/>
                <w:color w:val="auto"/>
              </w:rPr>
            </w:pPr>
            <w:r w:rsidRPr="00BA3A56">
              <w:rPr>
                <w:b/>
                <w:bCs/>
                <w:color w:val="auto"/>
              </w:rPr>
              <w:t>23</w:t>
            </w:r>
          </w:p>
        </w:tc>
        <w:tc>
          <w:tcPr>
            <w:tcW w:w="7648" w:type="dxa"/>
          </w:tcPr>
          <w:p w14:paraId="54D031AB" w14:textId="292FFCC1" w:rsidR="00C74BD1" w:rsidRPr="00BA3A56" w:rsidRDefault="00C74BD1" w:rsidP="008F370B">
            <w:pPr>
              <w:pStyle w:val="Default"/>
              <w:rPr>
                <w:bCs/>
                <w:color w:val="auto"/>
              </w:rPr>
            </w:pPr>
            <w:r w:rsidRPr="00BA3A56">
              <w:rPr>
                <w:bCs/>
                <w:color w:val="auto"/>
              </w:rPr>
              <w:t xml:space="preserve">Riigieesvoolu ülevaatustest omanike teavitamise regulatsiooni muudatus vähendab </w:t>
            </w:r>
            <w:proofErr w:type="spellStart"/>
            <w:r w:rsidR="005B0711" w:rsidRPr="00BA3A56">
              <w:rPr>
                <w:color w:val="auto"/>
              </w:rPr>
              <w:t>MaRu</w:t>
            </w:r>
            <w:proofErr w:type="spellEnd"/>
            <w:r w:rsidRPr="00BA3A56">
              <w:rPr>
                <w:bCs/>
                <w:color w:val="auto"/>
              </w:rPr>
              <w:t xml:space="preserve"> töökoormust. Ülevaatust tehakse korraga mitmetel kilomeetritel. Ühel riigieesvoolu kilomeetril on keskmiselt kümme erinevat katastriüksust. Seega näiteks viie kilomeetri pikkusel eesvoolu lõigul ei ole vaja ülevaatuse tegemisest edaspidi teavitada 50 maaomanikku.</w:t>
            </w:r>
          </w:p>
        </w:tc>
      </w:tr>
      <w:tr w:rsidR="00E70D7C" w:rsidRPr="00BA3A56" w14:paraId="4AD3313E" w14:textId="77777777" w:rsidTr="00121727">
        <w:tc>
          <w:tcPr>
            <w:tcW w:w="1413" w:type="dxa"/>
          </w:tcPr>
          <w:p w14:paraId="08ED5B3B" w14:textId="2E14CF17" w:rsidR="00C74BD1" w:rsidRPr="00BA3A56" w:rsidRDefault="00C74BD1" w:rsidP="008F370B">
            <w:pPr>
              <w:pStyle w:val="Default"/>
              <w:rPr>
                <w:b/>
                <w:bCs/>
                <w:color w:val="auto"/>
              </w:rPr>
            </w:pPr>
            <w:r w:rsidRPr="00BA3A56">
              <w:rPr>
                <w:b/>
                <w:bCs/>
                <w:color w:val="auto"/>
              </w:rPr>
              <w:t>24</w:t>
            </w:r>
          </w:p>
        </w:tc>
        <w:tc>
          <w:tcPr>
            <w:tcW w:w="7648" w:type="dxa"/>
          </w:tcPr>
          <w:p w14:paraId="14D1AC7F" w14:textId="3100527A" w:rsidR="00C74BD1" w:rsidRPr="00BA3A56" w:rsidRDefault="00C74BD1" w:rsidP="008F370B">
            <w:pPr>
              <w:pStyle w:val="Default"/>
              <w:rPr>
                <w:bCs/>
                <w:color w:val="auto"/>
              </w:rPr>
            </w:pPr>
            <w:proofErr w:type="spellStart"/>
            <w:r w:rsidRPr="00BA3A56">
              <w:rPr>
                <w:bCs/>
                <w:color w:val="auto"/>
              </w:rPr>
              <w:t>KeÜS-is</w:t>
            </w:r>
            <w:proofErr w:type="spellEnd"/>
            <w:r w:rsidRPr="00BA3A56">
              <w:rPr>
                <w:bCs/>
                <w:color w:val="auto"/>
              </w:rPr>
              <w:t xml:space="preserve"> kallasraja tõkestamiseks nõusoleku andmise regulatsiooni muudatus vähendab minimaalselt </w:t>
            </w:r>
            <w:proofErr w:type="spellStart"/>
            <w:r w:rsidR="005B0711" w:rsidRPr="00BA3A56">
              <w:rPr>
                <w:color w:val="auto"/>
              </w:rPr>
              <w:t>MaRu</w:t>
            </w:r>
            <w:proofErr w:type="spellEnd"/>
            <w:r w:rsidRPr="00BA3A56">
              <w:rPr>
                <w:bCs/>
                <w:color w:val="auto"/>
              </w:rPr>
              <w:t xml:space="preserve"> töökoormust.</w:t>
            </w:r>
          </w:p>
        </w:tc>
      </w:tr>
    </w:tbl>
    <w:p w14:paraId="482B8D9E" w14:textId="77777777" w:rsidR="002D6483" w:rsidRPr="00BA3A56" w:rsidRDefault="002D6483" w:rsidP="008F370B">
      <w:pPr>
        <w:jc w:val="both"/>
        <w:rPr>
          <w:b/>
          <w:bCs/>
        </w:rPr>
      </w:pPr>
    </w:p>
    <w:p w14:paraId="49E4CF00" w14:textId="0D511D0B" w:rsidR="002D6483" w:rsidRPr="00BA3A56" w:rsidRDefault="00F02537" w:rsidP="008F370B">
      <w:pPr>
        <w:jc w:val="both"/>
        <w:rPr>
          <w:b/>
          <w:bCs/>
        </w:rPr>
      </w:pPr>
      <w:commentRangeStart w:id="184"/>
      <w:commentRangeStart w:id="185"/>
      <w:r w:rsidRPr="2C8150C6">
        <w:rPr>
          <w:b/>
          <w:bCs/>
        </w:rPr>
        <w:t>8</w:t>
      </w:r>
      <w:r w:rsidR="002D6483" w:rsidRPr="2C8150C6">
        <w:rPr>
          <w:b/>
          <w:bCs/>
        </w:rPr>
        <w:t xml:space="preserve">. </w:t>
      </w:r>
      <w:r w:rsidRPr="2C8150C6">
        <w:rPr>
          <w:b/>
          <w:bCs/>
        </w:rPr>
        <w:t>Rakendusaktid</w:t>
      </w:r>
      <w:commentRangeEnd w:id="184"/>
      <w:r>
        <w:commentReference w:id="184"/>
      </w:r>
      <w:commentRangeEnd w:id="185"/>
      <w:r>
        <w:commentReference w:id="185"/>
      </w:r>
    </w:p>
    <w:p w14:paraId="69E5FC5A" w14:textId="77777777" w:rsidR="002D6483" w:rsidRPr="00BA3A56" w:rsidRDefault="002D6483" w:rsidP="008F370B">
      <w:pPr>
        <w:jc w:val="both"/>
        <w:rPr>
          <w:b/>
          <w:bCs/>
        </w:rPr>
      </w:pPr>
    </w:p>
    <w:p w14:paraId="6ADCA2D2" w14:textId="261F818F" w:rsidR="006E77A2" w:rsidRPr="00BA3A56" w:rsidRDefault="00940313" w:rsidP="008F370B">
      <w:pPr>
        <w:jc w:val="both"/>
        <w:rPr>
          <w:ins w:id="186" w:author="Maarja-Liis Lall - JUSTDIGI" w:date="2026-02-25T20:02:00Z" w16du:dateUtc="2026-02-25T20:02:20Z"/>
        </w:rPr>
      </w:pPr>
      <w:r>
        <w:t>Maaparanduss</w:t>
      </w:r>
      <w:r w:rsidR="006E77A2">
        <w:t>eaduse</w:t>
      </w:r>
      <w:r>
        <w:t xml:space="preserve"> </w:t>
      </w:r>
      <w:r w:rsidR="006E77A2">
        <w:t>muudatus</w:t>
      </w:r>
      <w:r>
        <w:t>t</w:t>
      </w:r>
      <w:r w:rsidR="006E77A2">
        <w:t>ega kaasneb järgmiste rakendusaktide muutmine</w:t>
      </w:r>
      <w:r w:rsidR="00551C09">
        <w:t xml:space="preserve">, kehtestamine </w:t>
      </w:r>
      <w:r w:rsidR="003477B2">
        <w:t>või</w:t>
      </w:r>
      <w:r w:rsidR="00551C09">
        <w:t xml:space="preserve"> kehtetuks tunnistamine</w:t>
      </w:r>
      <w:r w:rsidR="00A02817">
        <w:t>:</w:t>
      </w:r>
      <w:r w:rsidR="006E77A2">
        <w:t xml:space="preserve"> </w:t>
      </w:r>
    </w:p>
    <w:p w14:paraId="7774D8DF" w14:textId="648CDB64" w:rsidR="2C8150C6" w:rsidRDefault="2C8150C6" w:rsidP="2C8150C6">
      <w:pPr>
        <w:jc w:val="both"/>
      </w:pPr>
    </w:p>
    <w:p w14:paraId="47D0CA81" w14:textId="5DE8B724" w:rsidR="009A63C3" w:rsidRPr="00BA3A56" w:rsidRDefault="00A02817" w:rsidP="008F370B">
      <w:pPr>
        <w:spacing w:after="240"/>
        <w:jc w:val="both"/>
      </w:pPr>
      <w:r w:rsidRPr="00BA3A56">
        <w:rPr>
          <w:b/>
          <w:bCs/>
        </w:rPr>
        <w:lastRenderedPageBreak/>
        <w:t>1</w:t>
      </w:r>
      <w:r w:rsidR="00024A80" w:rsidRPr="00BA3A56">
        <w:rPr>
          <w:b/>
          <w:bCs/>
        </w:rPr>
        <w:t>)</w:t>
      </w:r>
      <w:r w:rsidR="00024A80" w:rsidRPr="00BA3A56">
        <w:t xml:space="preserve"> </w:t>
      </w:r>
      <w:r w:rsidR="00FB57E0" w:rsidRPr="00BA3A56">
        <w:t>Muutub</w:t>
      </w:r>
      <w:r w:rsidR="00452DD2" w:rsidRPr="00BA3A56">
        <w:t xml:space="preserve"> kehtetuks </w:t>
      </w:r>
      <w:r w:rsidR="009A63C3" w:rsidRPr="00BA3A56">
        <w:t xml:space="preserve">Vabariigi Valitsuse </w:t>
      </w:r>
      <w:r w:rsidR="00C13003" w:rsidRPr="00BA3A56">
        <w:t>20.</w:t>
      </w:r>
      <w:r w:rsidRPr="00BA3A56">
        <w:t> </w:t>
      </w:r>
      <w:r w:rsidR="00452DD2" w:rsidRPr="00BA3A56">
        <w:t>detsembri</w:t>
      </w:r>
      <w:r w:rsidR="00981D56" w:rsidRPr="00BA3A56">
        <w:t xml:space="preserve"> </w:t>
      </w:r>
      <w:r w:rsidR="00C13003" w:rsidRPr="00BA3A56">
        <w:t>2018</w:t>
      </w:r>
      <w:r w:rsidR="00257467" w:rsidRPr="00BA3A56">
        <w:t>. a</w:t>
      </w:r>
      <w:r w:rsidR="00C13003" w:rsidRPr="00BA3A56">
        <w:t xml:space="preserve"> </w:t>
      </w:r>
      <w:r w:rsidR="009A63C3" w:rsidRPr="00BA3A56">
        <w:t>määrus</w:t>
      </w:r>
      <w:r w:rsidR="00C13003" w:rsidRPr="00BA3A56">
        <w:t xml:space="preserve"> nr</w:t>
      </w:r>
      <w:r w:rsidR="00257467" w:rsidRPr="00BA3A56">
        <w:t> </w:t>
      </w:r>
      <w:r w:rsidR="00C13003" w:rsidRPr="00BA3A56">
        <w:t>125 „Maaparandussüsteemide registri põhimäärus“</w:t>
      </w:r>
      <w:r w:rsidR="007A42B0" w:rsidRPr="00BA3A56">
        <w:t xml:space="preserve"> </w:t>
      </w:r>
      <w:hyperlink r:id="rId65" w:history="1">
        <w:r w:rsidR="007A42B0" w:rsidRPr="00BA3A56">
          <w:rPr>
            <w:rStyle w:val="Hperlink"/>
            <w:color w:val="auto"/>
          </w:rPr>
          <w:t>RT I, 22.12.2018, 25</w:t>
        </w:r>
      </w:hyperlink>
      <w:r w:rsidR="00FB57E0" w:rsidRPr="00BA3A56">
        <w:t xml:space="preserve"> (eelnõu § 1 p 41</w:t>
      </w:r>
      <w:r w:rsidR="00B34B66" w:rsidRPr="00BA3A56">
        <w:t xml:space="preserve">, </w:t>
      </w:r>
      <w:proofErr w:type="spellStart"/>
      <w:r w:rsidR="00B34B66" w:rsidRPr="00BA3A56">
        <w:t>MaaParS</w:t>
      </w:r>
      <w:proofErr w:type="spellEnd"/>
      <w:r w:rsidR="00B34B66" w:rsidRPr="00BA3A56">
        <w:t>-i § 39 lg 2</w:t>
      </w:r>
      <w:r w:rsidR="00FB57E0" w:rsidRPr="00BA3A56">
        <w:t>)</w:t>
      </w:r>
      <w:r w:rsidR="00C13003" w:rsidRPr="00BA3A56">
        <w:t xml:space="preserve">. </w:t>
      </w:r>
      <w:proofErr w:type="spellStart"/>
      <w:r w:rsidR="00C13003" w:rsidRPr="00BA3A56">
        <w:t>MaaParS</w:t>
      </w:r>
      <w:proofErr w:type="spellEnd"/>
      <w:r w:rsidR="003477B2" w:rsidRPr="00BA3A56">
        <w:t>-i</w:t>
      </w:r>
      <w:r w:rsidR="00C13003" w:rsidRPr="00BA3A56">
        <w:t xml:space="preserve"> §</w:t>
      </w:r>
      <w:r w:rsidR="00257467" w:rsidRPr="00BA3A56">
        <w:t> </w:t>
      </w:r>
      <w:r w:rsidR="00C13003" w:rsidRPr="00BA3A56">
        <w:t>39 lõikes</w:t>
      </w:r>
      <w:r w:rsidR="00257467" w:rsidRPr="00BA3A56">
        <w:t> </w:t>
      </w:r>
      <w:r w:rsidR="00C13003" w:rsidRPr="00BA3A56">
        <w:t xml:space="preserve">2 kavandatud muudatuse kohaselt kehtestab maaparandussüsteemide registri põhimääruse edaspidi valdkonna eest vastutav minister. Volitusnormi </w:t>
      </w:r>
      <w:r w:rsidR="00FB57E0" w:rsidRPr="00BA3A56">
        <w:t xml:space="preserve">alusel kehtestatud </w:t>
      </w:r>
      <w:r w:rsidR="00C13003" w:rsidRPr="00BA3A56">
        <w:t xml:space="preserve">Vabariigi Valitsuse </w:t>
      </w:r>
      <w:r w:rsidR="00FB57E0" w:rsidRPr="00BA3A56">
        <w:t xml:space="preserve">määrus muutub </w:t>
      </w:r>
      <w:r w:rsidR="00C13003" w:rsidRPr="00BA3A56">
        <w:t xml:space="preserve"> HMS</w:t>
      </w:r>
      <w:r w:rsidR="00FB57E0" w:rsidRPr="00BA3A56">
        <w:t>-i</w:t>
      </w:r>
      <w:r w:rsidR="00C13003" w:rsidRPr="00BA3A56">
        <w:t xml:space="preserve"> §</w:t>
      </w:r>
      <w:r w:rsidR="00257467" w:rsidRPr="00BA3A56">
        <w:t> </w:t>
      </w:r>
      <w:r w:rsidR="00C13003" w:rsidRPr="00BA3A56">
        <w:t>93 lõike</w:t>
      </w:r>
      <w:r w:rsidR="00257467" w:rsidRPr="00BA3A56">
        <w:t> </w:t>
      </w:r>
      <w:r w:rsidR="00C13003" w:rsidRPr="00BA3A56">
        <w:t xml:space="preserve">1 alusel kehtetuks. </w:t>
      </w:r>
    </w:p>
    <w:p w14:paraId="3FB8ABFE" w14:textId="7F6CA471" w:rsidR="00DD1FEF" w:rsidRPr="00BA3A56" w:rsidRDefault="00452DD2" w:rsidP="00AE53D3">
      <w:pPr>
        <w:spacing w:after="240"/>
        <w:jc w:val="both"/>
      </w:pPr>
      <w:r w:rsidRPr="2D8C4554">
        <w:rPr>
          <w:b/>
          <w:bCs/>
        </w:rPr>
        <w:t>2)</w:t>
      </w:r>
      <w:r>
        <w:t xml:space="preserve"> </w:t>
      </w:r>
      <w:r w:rsidR="007E47BD">
        <w:t xml:space="preserve">Eelnõu </w:t>
      </w:r>
      <w:r w:rsidR="00FB57E0">
        <w:t xml:space="preserve">§ 1 </w:t>
      </w:r>
      <w:r w:rsidR="007E47BD">
        <w:t xml:space="preserve">punktiga 41 </w:t>
      </w:r>
      <w:r w:rsidR="00B34B66">
        <w:t>(MaaParS-i § 39 lg 2)</w:t>
      </w:r>
      <w:r w:rsidR="007E47BD">
        <w:t xml:space="preserve"> </w:t>
      </w:r>
      <w:r w:rsidR="00AB57D9">
        <w:t>sätestatakse</w:t>
      </w:r>
      <w:r w:rsidR="007E47BD">
        <w:t xml:space="preserve"> volitusnorm regionaal- ja põllumajandusministrile kehtestada </w:t>
      </w:r>
      <w:r w:rsidR="00981D56">
        <w:t>maaparandussüsteemide registri põhimäärus</w:t>
      </w:r>
      <w:r w:rsidR="007E47BD">
        <w:t>.</w:t>
      </w:r>
      <w:r w:rsidR="00981D56">
        <w:t xml:space="preserve"> </w:t>
      </w:r>
      <w:r w:rsidR="00AE53D3">
        <w:t xml:space="preserve">Võrreldes kehtiva maaparandussüsteemide registri põhimäärusega määruse sisus põhimõttelisi muudatusi ei kavandata. </w:t>
      </w:r>
      <w:r w:rsidR="00981D56">
        <w:t xml:space="preserve">Muudetakse taotluste nimetusi tulenevalt maaparandussüsteemi mõjutava muu tegevuse teatise ning ehitus- ja kasutusteatise muudatustest. </w:t>
      </w:r>
    </w:p>
    <w:p w14:paraId="342ABEC4" w14:textId="1DFF67AB" w:rsidR="00E330BA" w:rsidRPr="00BA3A56" w:rsidRDefault="00E330BA" w:rsidP="00AA3753">
      <w:pPr>
        <w:spacing w:after="240"/>
        <w:jc w:val="both"/>
      </w:pPr>
      <w:r w:rsidRPr="2C8150C6">
        <w:rPr>
          <w:b/>
          <w:bCs/>
        </w:rPr>
        <w:t>3)</w:t>
      </w:r>
      <w:r>
        <w:t xml:space="preserve"> Muutub kehtetuks maaeluministri 14. detsembri 2018. a määrus nr 74 „</w:t>
      </w:r>
      <w:hyperlink r:id="rId66">
        <w:r>
          <w:t>Maaparandussüsteemi kasutusloa ja väikesüsteemi kasutusloa ning nende taotluste sisu nõuded</w:t>
        </w:r>
      </w:hyperlink>
      <w:r>
        <w:t xml:space="preserve">“ </w:t>
      </w:r>
      <w:hyperlink r:id="rId67">
        <w:r w:rsidRPr="2C8150C6">
          <w:rPr>
            <w:rStyle w:val="Hperlink"/>
            <w:color w:val="auto"/>
          </w:rPr>
          <w:t>RT I, 18.12.2018, 9</w:t>
        </w:r>
      </w:hyperlink>
      <w:r>
        <w:t xml:space="preserve"> (eelnõu § 1 punktid 29 ja 31, MaaParS-i </w:t>
      </w:r>
      <w:r w:rsidRPr="2C8150C6">
        <w:rPr>
          <w:color w:val="202020"/>
          <w:lang w:eastAsia="et-EE"/>
        </w:rPr>
        <w:t>§ 30</w:t>
      </w:r>
      <w:r w:rsidRPr="2C8150C6">
        <w:rPr>
          <w:color w:val="202020"/>
          <w:vertAlign w:val="superscript"/>
          <w:lang w:eastAsia="et-EE"/>
        </w:rPr>
        <w:t>1</w:t>
      </w:r>
      <w:r w:rsidRPr="2C8150C6">
        <w:rPr>
          <w:color w:val="202020"/>
          <w:lang w:eastAsia="et-EE"/>
        </w:rPr>
        <w:t xml:space="preserve"> lg 13 ja § 31</w:t>
      </w:r>
      <w:r w:rsidRPr="2C8150C6">
        <w:rPr>
          <w:color w:val="202020"/>
          <w:vertAlign w:val="superscript"/>
          <w:lang w:eastAsia="et-EE"/>
        </w:rPr>
        <w:t>1</w:t>
      </w:r>
      <w:r w:rsidRPr="2C8150C6">
        <w:rPr>
          <w:color w:val="202020"/>
          <w:lang w:eastAsia="et-EE"/>
        </w:rPr>
        <w:t xml:space="preserve"> lg 7)</w:t>
      </w:r>
      <w:r>
        <w:t>. Kehtestatakse uus määrus pealkir</w:t>
      </w:r>
      <w:r w:rsidR="00E16F69">
        <w:t>jaga</w:t>
      </w:r>
      <w:r>
        <w:t xml:space="preserve"> „Maaparandussüsteemi kasutusloa ja kasutusteatise sisu nõuded“, mis kajastab kasutusloa taotluse asendamisest </w:t>
      </w:r>
      <w:r w:rsidR="00911B6B">
        <w:t>t</w:t>
      </w:r>
      <w:ins w:id="187" w:author="Maarja-Liis Lall - JUSTDIGI" w:date="2026-02-25T20:05:00Z" w16du:dateUtc="2026-02-25T20:05:25Z">
        <w:r w:rsidR="4099FB0A">
          <w:t>e</w:t>
        </w:r>
      </w:ins>
      <w:r w:rsidR="00911B6B">
        <w:t xml:space="preserve">atisega </w:t>
      </w:r>
      <w:r>
        <w:t>tulenevaid muudatusi.</w:t>
      </w:r>
    </w:p>
    <w:p w14:paraId="20D9D2A8" w14:textId="041DF5E2" w:rsidR="002A55E3" w:rsidRPr="00AA3753" w:rsidRDefault="00E330BA" w:rsidP="008F370B">
      <w:pPr>
        <w:spacing w:after="240"/>
        <w:jc w:val="both"/>
        <w:rPr>
          <w:b/>
          <w:bCs/>
        </w:rPr>
      </w:pPr>
      <w:r w:rsidRPr="2D8C4554">
        <w:rPr>
          <w:b/>
          <w:bCs/>
        </w:rPr>
        <w:t>4</w:t>
      </w:r>
      <w:r w:rsidR="002A55E3" w:rsidRPr="2D8C4554">
        <w:rPr>
          <w:b/>
          <w:bCs/>
        </w:rPr>
        <w:t xml:space="preserve">) </w:t>
      </w:r>
      <w:r w:rsidR="002A55E3">
        <w:t>Eelnõu § 1 punktidega 29 ja 31 sätestatakse volitusnorm regionaal- ja põllumajandusministrile kehtestada määrus „Maaparandussüsteemi kasutusloa ja kasutusteatise sisu nõuded“.</w:t>
      </w:r>
      <w:r>
        <w:t xml:space="preserve"> Määruse kehtestamine on seotud kehtiva seaduse eelnõu § 1 punktid</w:t>
      </w:r>
      <w:r w:rsidR="00911B6B">
        <w:t>ega</w:t>
      </w:r>
      <w:r>
        <w:t xml:space="preserve"> 29 ja 31, MaaParS-i </w:t>
      </w:r>
      <w:r w:rsidRPr="2D8C4554">
        <w:rPr>
          <w:color w:val="202020"/>
          <w:lang w:eastAsia="et-EE"/>
        </w:rPr>
        <w:t>§ 30</w:t>
      </w:r>
      <w:r w:rsidRPr="2D8C4554">
        <w:rPr>
          <w:color w:val="202020"/>
          <w:vertAlign w:val="superscript"/>
          <w:lang w:eastAsia="et-EE"/>
        </w:rPr>
        <w:t>1</w:t>
      </w:r>
      <w:r w:rsidRPr="2D8C4554">
        <w:rPr>
          <w:color w:val="202020"/>
          <w:lang w:eastAsia="et-EE"/>
        </w:rPr>
        <w:t xml:space="preserve"> lg 13 ja § 31</w:t>
      </w:r>
      <w:r w:rsidRPr="2D8C4554">
        <w:rPr>
          <w:color w:val="202020"/>
          <w:vertAlign w:val="superscript"/>
          <w:lang w:eastAsia="et-EE"/>
        </w:rPr>
        <w:t>1</w:t>
      </w:r>
      <w:r w:rsidRPr="2D8C4554">
        <w:rPr>
          <w:color w:val="202020"/>
          <w:lang w:eastAsia="et-EE"/>
        </w:rPr>
        <w:t xml:space="preserve"> lg 7</w:t>
      </w:r>
      <w:r w:rsidR="00911B6B" w:rsidRPr="2D8C4554">
        <w:rPr>
          <w:color w:val="202020"/>
          <w:lang w:eastAsia="et-EE"/>
        </w:rPr>
        <w:t xml:space="preserve">, mis kajastavad </w:t>
      </w:r>
      <w:r w:rsidR="00911B6B">
        <w:t xml:space="preserve">kasutusloa taotluse asendamisest teatisega tulenevaid muudatusi. Määruse sisus võrreldes kehtiva määrusega põhimõttelisi muudatusi ei kavandata. </w:t>
      </w:r>
      <w:r w:rsidR="006D0CFB">
        <w:t>Eelkõige m</w:t>
      </w:r>
      <w:r w:rsidR="00911B6B">
        <w:t>uudetakse taotluste nimetus</w:t>
      </w:r>
      <w:r w:rsidR="006D0CFB">
        <w:t>ed teatisteks</w:t>
      </w:r>
      <w:r w:rsidR="00911B6B">
        <w:t xml:space="preserve"> tulenevalt maaparandussüsteemi mõjutava muu tegevuse teatise ning ehitus- ja kasutusteatise muudatustest.</w:t>
      </w:r>
    </w:p>
    <w:p w14:paraId="28033F95" w14:textId="26C41C32" w:rsidR="00E330BA" w:rsidRDefault="00E330BA" w:rsidP="00E330BA">
      <w:pPr>
        <w:spacing w:after="240"/>
        <w:jc w:val="both"/>
      </w:pPr>
      <w:r w:rsidRPr="2D8C4554">
        <w:rPr>
          <w:b/>
          <w:bCs/>
        </w:rPr>
        <w:t>5)</w:t>
      </w:r>
      <w:r>
        <w:t xml:space="preserve"> Muudetakse maaeluministri 14. jaanuari 2019. a määrust nr 1 „Maaparandussüsteemi lisavett juhtiva isiku maaparandushoiukulude suuruse määramise alused ja kulude tasumise täpsem kord“ </w:t>
      </w:r>
      <w:hyperlink r:id="rId68">
        <w:r w:rsidRPr="2D8C4554">
          <w:rPr>
            <w:rStyle w:val="Hperlink"/>
            <w:color w:val="auto"/>
          </w:rPr>
          <w:t>RT I, 28.12.2024, 65</w:t>
        </w:r>
      </w:hyperlink>
      <w:r>
        <w:t xml:space="preserve"> (eelnõu § 1 p 72, MaaParS-i § 53 lg 10). Muutub määruse pealkiri ning määruses asendatakse läbivalt sõna „määramine“ sõnaga „arvutatakse“. Muudetakse volitusnormi sisu, viies selle vastavusse eelnõu § 1 punktides 64 ja 72 kirjeldatud muudatusetega, mille kohaselt lisavett juhitakse avatud eesvoolu või kuivenduskraavi, mitte maaparandussüsteemi ning MaRu ei määra maaparandushoiukulusid, vaid need arvutatakse.</w:t>
      </w:r>
    </w:p>
    <w:p w14:paraId="133D1B7A" w14:textId="4C7A6D39" w:rsidR="00911EA6" w:rsidRPr="00BA3A56" w:rsidRDefault="00E330BA" w:rsidP="00121727">
      <w:pPr>
        <w:jc w:val="both"/>
      </w:pPr>
      <w:r w:rsidRPr="2D8C4554">
        <w:rPr>
          <w:b/>
          <w:bCs/>
        </w:rPr>
        <w:t>6</w:t>
      </w:r>
      <w:r w:rsidR="009533CC" w:rsidRPr="2D8C4554">
        <w:rPr>
          <w:b/>
          <w:bCs/>
        </w:rPr>
        <w:t>)</w:t>
      </w:r>
      <w:r w:rsidR="009533CC">
        <w:t xml:space="preserve"> </w:t>
      </w:r>
      <w:r w:rsidR="00D9117E">
        <w:t>Muudetakse maaeluministri 25.</w:t>
      </w:r>
      <w:r w:rsidR="00981D56">
        <w:t xml:space="preserve"> veebruari </w:t>
      </w:r>
      <w:r w:rsidR="00D9117E">
        <w:t>2019</w:t>
      </w:r>
      <w:r w:rsidR="00981D56">
        <w:t>.</w:t>
      </w:r>
      <w:r w:rsidR="004D0933">
        <w:t xml:space="preserve"> </w:t>
      </w:r>
      <w:r w:rsidR="00981D56">
        <w:t>a</w:t>
      </w:r>
      <w:r w:rsidR="00D9117E">
        <w:t xml:space="preserve"> määrust nr 14 „Maaparandussüsteemi ehitusprojekti nõuded“ </w:t>
      </w:r>
      <w:hyperlink r:id="rId69">
        <w:r w:rsidR="00D9117E" w:rsidRPr="2D8C4554">
          <w:rPr>
            <w:rStyle w:val="Hperlink"/>
            <w:color w:val="auto"/>
          </w:rPr>
          <w:t>RT I, 28.12.2024, 64</w:t>
        </w:r>
      </w:hyperlink>
      <w:r w:rsidR="00B34B66">
        <w:t xml:space="preserve"> (eelnõu § 1 punktid </w:t>
      </w:r>
      <w:r w:rsidR="00324C6E">
        <w:t>14</w:t>
      </w:r>
      <w:r w:rsidR="00FF5C39">
        <w:t xml:space="preserve"> ja 23</w:t>
      </w:r>
      <w:r w:rsidR="00324C6E">
        <w:t xml:space="preserve">, MaaParS-i </w:t>
      </w:r>
      <w:r w:rsidR="00324C6E" w:rsidRPr="2D8C4554">
        <w:rPr>
          <w:rFonts w:eastAsia="Calibri"/>
        </w:rPr>
        <w:t>§ 16 lg 4 ja § 16</w:t>
      </w:r>
      <w:r w:rsidR="00324C6E" w:rsidRPr="2D8C4554">
        <w:rPr>
          <w:rFonts w:eastAsia="Calibri"/>
          <w:vertAlign w:val="superscript"/>
        </w:rPr>
        <w:t>1</w:t>
      </w:r>
      <w:r w:rsidR="00324C6E" w:rsidRPr="2D8C4554">
        <w:rPr>
          <w:rFonts w:eastAsia="Calibri"/>
        </w:rPr>
        <w:t xml:space="preserve"> lg 4</w:t>
      </w:r>
      <w:r w:rsidR="00B9080E" w:rsidRPr="2D8C4554">
        <w:rPr>
          <w:rFonts w:eastAsia="Calibri"/>
        </w:rPr>
        <w:t>)</w:t>
      </w:r>
      <w:r w:rsidR="00D9117E">
        <w:t>.</w:t>
      </w:r>
      <w:r w:rsidR="00911EA6">
        <w:t xml:space="preserve"> Muutub määruse pealkiri „Maaparandussüsteemi ehitusprojekti ja ehituskava nõuded“, </w:t>
      </w:r>
      <w:r w:rsidR="00324C6E">
        <w:t>maaparandusseadusesse lisandub</w:t>
      </w:r>
      <w:r w:rsidR="00911EA6">
        <w:t xml:space="preserve"> </w:t>
      </w:r>
      <w:r w:rsidR="00BD39F6">
        <w:t xml:space="preserve">volitusnorm </w:t>
      </w:r>
      <w:del w:id="188" w:author="Maarja-Liis Lall - JUSTDIGI" w:date="2026-02-25T20:13:00Z" w16du:dateUtc="2026-02-25T20:13:51Z">
        <w:r w:rsidDel="00E330BA">
          <w:delText xml:space="preserve"> </w:delText>
        </w:r>
      </w:del>
      <w:r w:rsidR="00324C6E">
        <w:t>ehituskava nõuete kehtestamiseks</w:t>
      </w:r>
      <w:r w:rsidR="00BD39F6">
        <w:t xml:space="preserve">, kehtiva maaparandusseaduse </w:t>
      </w:r>
      <w:r w:rsidR="00911EA6">
        <w:t>§ 25 lõigete 3 ja 4 väikesüsteemi ehitamise kava sisu nõuded tuuakse seadusest määrusesse (plaanile kanatavad andmed ja seletuskirja sisu) ning lisatakse nõuded üksikrajatise ehituskava sisu kohta.</w:t>
      </w:r>
    </w:p>
    <w:p w14:paraId="4017EBF1" w14:textId="77777777" w:rsidR="009533CC" w:rsidRPr="00BA3A56" w:rsidRDefault="009533CC" w:rsidP="009533CC">
      <w:pPr>
        <w:pStyle w:val="Loendilik"/>
        <w:spacing w:after="0" w:line="240" w:lineRule="auto"/>
        <w:jc w:val="both"/>
        <w:rPr>
          <w:rFonts w:ascii="Times New Roman" w:hAnsi="Times New Roman"/>
          <w:sz w:val="24"/>
          <w:szCs w:val="24"/>
        </w:rPr>
      </w:pPr>
    </w:p>
    <w:p w14:paraId="6B830D6D" w14:textId="45777763" w:rsidR="00CC74F3" w:rsidRPr="00BA3A56" w:rsidRDefault="00E330BA" w:rsidP="00BB4154">
      <w:pPr>
        <w:spacing w:after="160"/>
        <w:jc w:val="both"/>
      </w:pPr>
      <w:r w:rsidRPr="2D8C4554">
        <w:rPr>
          <w:b/>
          <w:bCs/>
        </w:rPr>
        <w:t>7</w:t>
      </w:r>
      <w:r w:rsidR="00CC74F3" w:rsidRPr="2D8C4554">
        <w:rPr>
          <w:b/>
          <w:bCs/>
        </w:rPr>
        <w:t>)</w:t>
      </w:r>
      <w:r w:rsidR="00CC74F3">
        <w:t xml:space="preserve"> Muudetakse maaeluministri 10.</w:t>
      </w:r>
      <w:r w:rsidR="00981D56">
        <w:t xml:space="preserve"> detsembri </w:t>
      </w:r>
      <w:r w:rsidR="00CC74F3">
        <w:t>2018</w:t>
      </w:r>
      <w:r w:rsidR="00981D56">
        <w:t>. a</w:t>
      </w:r>
      <w:r w:rsidR="00CC74F3">
        <w:t xml:space="preserve"> määrust nr 64 „Eesvoolu kaitsevööndi ulatus ja kaitsevööndis tegutsemise kord“ </w:t>
      </w:r>
      <w:hyperlink r:id="rId70">
        <w:r w:rsidR="00CC74F3" w:rsidRPr="2D8C4554">
          <w:rPr>
            <w:rStyle w:val="Hperlink"/>
            <w:color w:val="auto"/>
          </w:rPr>
          <w:t xml:space="preserve">RT I, </w:t>
        </w:r>
        <w:r w:rsidR="00C16A7C" w:rsidRPr="2D8C4554">
          <w:rPr>
            <w:rStyle w:val="Hperlink"/>
            <w:color w:val="auto"/>
          </w:rPr>
          <w:t>28.12.2024, 47</w:t>
        </w:r>
      </w:hyperlink>
      <w:commentRangeStart w:id="189"/>
      <w:commentRangeEnd w:id="189"/>
      <w:r>
        <w:commentReference w:id="189"/>
      </w:r>
      <w:r w:rsidR="008C139F">
        <w:t xml:space="preserve"> (MaaParS-i </w:t>
      </w:r>
      <w:r w:rsidR="008C139F" w:rsidRPr="2D8C4554">
        <w:rPr>
          <w:rFonts w:eastAsia="Calibri"/>
        </w:rPr>
        <w:t>§ 48 lg 11)</w:t>
      </w:r>
      <w:r w:rsidR="00CC74F3">
        <w:t xml:space="preserve">. </w:t>
      </w:r>
      <w:r w:rsidR="00AC2ED6">
        <w:t xml:space="preserve">Läbivalt asendatakse </w:t>
      </w:r>
      <w:r w:rsidR="008C139F">
        <w:t xml:space="preserve">määruses </w:t>
      </w:r>
      <w:r w:rsidR="00AC2ED6">
        <w:t>sõna „taotlus“ sõnaga „teatis“ vastavas käändes ning sõna „taotleja“ sõnadega „teatise esitaja“</w:t>
      </w:r>
      <w:r w:rsidR="008C139F">
        <w:t>..</w:t>
      </w:r>
    </w:p>
    <w:p w14:paraId="1F3A0651" w14:textId="132BDA3F" w:rsidR="00CC74F3" w:rsidRPr="00BA3A56" w:rsidRDefault="00E330BA" w:rsidP="00BB4154">
      <w:pPr>
        <w:spacing w:after="240" w:line="259" w:lineRule="auto"/>
        <w:jc w:val="both"/>
      </w:pPr>
      <w:r w:rsidRPr="2D8C4554">
        <w:rPr>
          <w:b/>
          <w:bCs/>
        </w:rPr>
        <w:t>8</w:t>
      </w:r>
      <w:r w:rsidR="00CC74F3" w:rsidRPr="2D8C4554">
        <w:rPr>
          <w:b/>
          <w:bCs/>
        </w:rPr>
        <w:t>)</w:t>
      </w:r>
      <w:r w:rsidR="00CC74F3">
        <w:t xml:space="preserve"> Muudetakse maaeluministri 13.</w:t>
      </w:r>
      <w:r w:rsidR="00981D56">
        <w:t xml:space="preserve"> detsembri </w:t>
      </w:r>
      <w:r w:rsidR="00CC74F3">
        <w:t>2018</w:t>
      </w:r>
      <w:r w:rsidR="00981D56">
        <w:t>. a</w:t>
      </w:r>
      <w:r w:rsidR="00CC74F3">
        <w:t xml:space="preserve"> määrust nr 72 „Ehitamise dokumenteerimise ja ehitusdokumentide täpsemad nõuded ning ehitusdokumentide säilitamise </w:t>
      </w:r>
      <w:r w:rsidR="00CC74F3">
        <w:lastRenderedPageBreak/>
        <w:t xml:space="preserve">ja üleandmise nõuded“ </w:t>
      </w:r>
      <w:r w:rsidR="00C16A7C" w:rsidRPr="2D8C4554">
        <w:rPr>
          <w:rStyle w:val="Hperlink"/>
          <w:color w:val="auto"/>
        </w:rPr>
        <w:t>RT I, 28.12.2024, 51</w:t>
      </w:r>
      <w:r w:rsidR="00B9080E" w:rsidRPr="2D8C4554">
        <w:rPr>
          <w:rStyle w:val="Hperlink"/>
          <w:color w:val="auto"/>
        </w:rPr>
        <w:t xml:space="preserve"> (MaaParS-i §</w:t>
      </w:r>
      <w:r w:rsidR="00B9080E" w:rsidRPr="2D8C4554">
        <w:rPr>
          <w:rFonts w:eastAsia="Calibri"/>
        </w:rPr>
        <w:t xml:space="preserve"> 10 lg 5)</w:t>
      </w:r>
      <w:r w:rsidR="00BA0FC1">
        <w:t>. Paragrahv</w:t>
      </w:r>
      <w:r w:rsidR="00B9080E">
        <w:t>i</w:t>
      </w:r>
      <w:r w:rsidR="00BA0FC1">
        <w:t xml:space="preserve"> 7 lõikes 2 asendatakse sõnad „kasutusloa taotlus“ sõnaga „kasutusteatis“.</w:t>
      </w:r>
    </w:p>
    <w:p w14:paraId="06562823" w14:textId="14606F17" w:rsidR="00F92CA4" w:rsidRPr="00BA3A56" w:rsidRDefault="00E330BA" w:rsidP="008F370B">
      <w:pPr>
        <w:spacing w:after="240"/>
        <w:jc w:val="both"/>
      </w:pPr>
      <w:r>
        <w:rPr>
          <w:b/>
          <w:bCs/>
        </w:rPr>
        <w:t>9</w:t>
      </w:r>
      <w:r w:rsidR="00A02817" w:rsidRPr="00BA3A56">
        <w:rPr>
          <w:b/>
          <w:bCs/>
        </w:rPr>
        <w:t>)</w:t>
      </w:r>
      <w:r w:rsidR="00A01684" w:rsidRPr="00BA3A56">
        <w:t xml:space="preserve"> </w:t>
      </w:r>
      <w:r w:rsidR="00F92CA4" w:rsidRPr="00BA3A56">
        <w:t>Eelnõukohase seaduse</w:t>
      </w:r>
      <w:r w:rsidR="00B9080E" w:rsidRPr="00BA3A56">
        <w:t>ga</w:t>
      </w:r>
      <w:r w:rsidR="00F92CA4" w:rsidRPr="00BA3A56">
        <w:t xml:space="preserve"> tunnistatakse </w:t>
      </w:r>
      <w:proofErr w:type="spellStart"/>
      <w:r w:rsidR="00F92CA4" w:rsidRPr="00BA3A56">
        <w:t>MaaParS</w:t>
      </w:r>
      <w:proofErr w:type="spellEnd"/>
      <w:r w:rsidR="00F92CA4" w:rsidRPr="00BA3A56">
        <w:t>-i §</w:t>
      </w:r>
      <w:r w:rsidR="007F3C16" w:rsidRPr="00BA3A56">
        <w:t>-d</w:t>
      </w:r>
      <w:r w:rsidR="00F92CA4" w:rsidRPr="00BA3A56">
        <w:t xml:space="preserve"> </w:t>
      </w:r>
      <w:r w:rsidR="007F3C16" w:rsidRPr="00BA3A56">
        <w:t>55–57</w:t>
      </w:r>
      <w:r w:rsidR="00F92CA4" w:rsidRPr="00BA3A56">
        <w:t xml:space="preserve"> kehtetuks</w:t>
      </w:r>
      <w:r w:rsidR="00B9080E" w:rsidRPr="00BA3A56">
        <w:t xml:space="preserve"> (eelnõu § 1 p 74)</w:t>
      </w:r>
      <w:r w:rsidR="00F92CA4" w:rsidRPr="00BA3A56">
        <w:t xml:space="preserve">. </w:t>
      </w:r>
      <w:proofErr w:type="spellStart"/>
      <w:r w:rsidR="007F3C16" w:rsidRPr="00BA3A56">
        <w:t>MaaParS</w:t>
      </w:r>
      <w:proofErr w:type="spellEnd"/>
      <w:r w:rsidR="00B9080E" w:rsidRPr="00BA3A56">
        <w:t>-i</w:t>
      </w:r>
      <w:r w:rsidR="007F3C16" w:rsidRPr="00BA3A56">
        <w:t xml:space="preserve"> § 56 lõikes 5 </w:t>
      </w:r>
      <w:r w:rsidR="00F92CA4" w:rsidRPr="00BA3A56">
        <w:t xml:space="preserve">on </w:t>
      </w:r>
      <w:r w:rsidR="007F3C16" w:rsidRPr="00BA3A56">
        <w:t xml:space="preserve">tegemist </w:t>
      </w:r>
      <w:r w:rsidR="00F92CA4" w:rsidRPr="00BA3A56">
        <w:t>valdkonna eest vastutavale ministrile antud volitusnormiga, mille kohaselt kehtestatakse määrusega maaparandushoiukava nõuded ning maaparandushoiukava koostamise kord.</w:t>
      </w:r>
    </w:p>
    <w:p w14:paraId="141CB0E1" w14:textId="360B75B0" w:rsidR="00A02817" w:rsidRPr="00BA3A56" w:rsidRDefault="00F92CA4" w:rsidP="00F92CA4">
      <w:pPr>
        <w:spacing w:after="240"/>
        <w:jc w:val="both"/>
      </w:pPr>
      <w:r w:rsidRPr="00BA3A56">
        <w:t>Haldusmenetluse seaduse § 93 lõike 1 kohaselt kehtib määrus muu hulgas kuni volitusnormi kehtetuks tunnistamiseni. Seaduse jõustumisel muutub kehtetuks</w:t>
      </w:r>
      <w:r w:rsidR="00A02817" w:rsidRPr="00BA3A56">
        <w:t xml:space="preserve"> maaeluministri 14.</w:t>
      </w:r>
      <w:r w:rsidR="00981D56" w:rsidRPr="00BA3A56">
        <w:t xml:space="preserve"> detsembri </w:t>
      </w:r>
      <w:r w:rsidR="00A02817" w:rsidRPr="00BA3A56">
        <w:t xml:space="preserve">2019. a määrus nr 19  „Maaparandushoiukava nõuded ning </w:t>
      </w:r>
      <w:r w:rsidR="00B65927" w:rsidRPr="00BA3A56">
        <w:t xml:space="preserve">maaparandushoiukava </w:t>
      </w:r>
      <w:r w:rsidR="00A02817" w:rsidRPr="00BA3A56">
        <w:t xml:space="preserve">koostamise kord“ </w:t>
      </w:r>
      <w:hyperlink r:id="rId71" w:history="1">
        <w:r w:rsidR="00A02817" w:rsidRPr="00BA3A56">
          <w:rPr>
            <w:rStyle w:val="Hperlink"/>
            <w:color w:val="auto"/>
            <w:shd w:val="clear" w:color="auto" w:fill="FFFFFF"/>
          </w:rPr>
          <w:t>RT I, 04.04.2020, 4</w:t>
        </w:r>
      </w:hyperlink>
      <w:r w:rsidR="00A02817" w:rsidRPr="00BA3A56">
        <w:t>.</w:t>
      </w:r>
    </w:p>
    <w:p w14:paraId="3D5FD7BC" w14:textId="529294C7" w:rsidR="00F92CA4" w:rsidRPr="00BA3A56" w:rsidRDefault="00E330BA" w:rsidP="008F370B">
      <w:pPr>
        <w:spacing w:after="240"/>
        <w:jc w:val="both"/>
      </w:pPr>
      <w:r>
        <w:rPr>
          <w:b/>
          <w:bCs/>
        </w:rPr>
        <w:t>10</w:t>
      </w:r>
      <w:r w:rsidR="00CC74F3" w:rsidRPr="00BA3A56">
        <w:rPr>
          <w:b/>
          <w:bCs/>
        </w:rPr>
        <w:t>)</w:t>
      </w:r>
      <w:r w:rsidR="00CC74F3" w:rsidRPr="00BA3A56">
        <w:t xml:space="preserve"> </w:t>
      </w:r>
      <w:r w:rsidR="00F92CA4" w:rsidRPr="00BA3A56">
        <w:t>Eelnõukohase seaduse</w:t>
      </w:r>
      <w:r w:rsidR="00E32ED2" w:rsidRPr="00BA3A56">
        <w:t>ga</w:t>
      </w:r>
      <w:r w:rsidR="00F92CA4" w:rsidRPr="00BA3A56">
        <w:t xml:space="preserve"> </w:t>
      </w:r>
      <w:r w:rsidR="00782BFC" w:rsidRPr="00BA3A56">
        <w:t>tunnistatakse</w:t>
      </w:r>
      <w:r w:rsidR="00F92CA4" w:rsidRPr="00BA3A56">
        <w:t xml:space="preserve"> </w:t>
      </w:r>
      <w:proofErr w:type="spellStart"/>
      <w:r w:rsidR="00F92CA4" w:rsidRPr="00BA3A56">
        <w:t>MaaParS</w:t>
      </w:r>
      <w:proofErr w:type="spellEnd"/>
      <w:r w:rsidR="00F92CA4" w:rsidRPr="00BA3A56">
        <w:t xml:space="preserve">-i </w:t>
      </w:r>
      <w:r w:rsidR="007F3C16" w:rsidRPr="00BA3A56">
        <w:t>4. peatükk</w:t>
      </w:r>
      <w:r w:rsidR="00F92CA4" w:rsidRPr="00BA3A56">
        <w:t xml:space="preserve"> kehtetuks</w:t>
      </w:r>
      <w:r w:rsidR="00E32ED2" w:rsidRPr="00BA3A56">
        <w:t xml:space="preserve"> (eelnõu § 1 p </w:t>
      </w:r>
      <w:r w:rsidR="006D4E7D" w:rsidRPr="00BA3A56">
        <w:t>40)</w:t>
      </w:r>
      <w:r w:rsidR="00F92CA4" w:rsidRPr="00BA3A56">
        <w:t xml:space="preserve">. </w:t>
      </w:r>
      <w:proofErr w:type="spellStart"/>
      <w:r w:rsidR="007F3C16" w:rsidRPr="00BA3A56">
        <w:t>MaaParS</w:t>
      </w:r>
      <w:proofErr w:type="spellEnd"/>
      <w:r w:rsidR="004236F3" w:rsidRPr="00BA3A56">
        <w:t>-i</w:t>
      </w:r>
      <w:r w:rsidR="007F3C16" w:rsidRPr="00BA3A56">
        <w:t xml:space="preserve"> § </w:t>
      </w:r>
      <w:r w:rsidR="00782BFC" w:rsidRPr="00BA3A56">
        <w:t>3</w:t>
      </w:r>
      <w:r w:rsidR="006D4E7D" w:rsidRPr="00BA3A56">
        <w:t>8</w:t>
      </w:r>
      <w:r w:rsidR="007F3C16" w:rsidRPr="00BA3A56">
        <w:t xml:space="preserve"> lõikes </w:t>
      </w:r>
      <w:r w:rsidR="00782BFC" w:rsidRPr="00BA3A56">
        <w:t>2</w:t>
      </w:r>
      <w:r w:rsidR="007F3C16" w:rsidRPr="00BA3A56">
        <w:t xml:space="preserve"> on tegemist</w:t>
      </w:r>
      <w:r w:rsidR="00F92CA4" w:rsidRPr="00BA3A56">
        <w:t xml:space="preserve"> valdkonna eest vastutavale ministrile antud volitusnormiga, mille kohaselt kehtestatakse </w:t>
      </w:r>
      <w:r w:rsidR="00782BFC" w:rsidRPr="00BA3A56">
        <w:t>maaparandusalal tegutsevate ettevõtjate registri põhimäärus.</w:t>
      </w:r>
    </w:p>
    <w:p w14:paraId="24492033" w14:textId="49843207" w:rsidR="00CC74F3" w:rsidRPr="00BA3A56" w:rsidRDefault="00782BFC" w:rsidP="008F370B">
      <w:pPr>
        <w:spacing w:after="240"/>
        <w:jc w:val="both"/>
      </w:pPr>
      <w:r w:rsidRPr="00BA3A56">
        <w:t xml:space="preserve">Haldusmenetluse seaduse § 93 lõike 1 kohaselt kehtib määrus muu hulgas kuni volitusnormi kehtetuks tunnistamiseni. Seaduse jõustumisel muutub kehtetuks maaeluministri </w:t>
      </w:r>
      <w:r w:rsidR="00CC74F3" w:rsidRPr="00BA3A56">
        <w:t>23.</w:t>
      </w:r>
      <w:r w:rsidR="00981D56" w:rsidRPr="00BA3A56">
        <w:t xml:space="preserve"> novembri </w:t>
      </w:r>
      <w:r w:rsidR="00CC74F3" w:rsidRPr="00BA3A56">
        <w:t xml:space="preserve">2018. a määrus nr 63 „Maaparandusalal tegutsevate ettevõtjate registri põhimäärus“ </w:t>
      </w:r>
      <w:r w:rsidR="00C16A7C" w:rsidRPr="00BA3A56">
        <w:rPr>
          <w:u w:val="single"/>
        </w:rPr>
        <w:t>RT I, 03.10.2025, 4</w:t>
      </w:r>
      <w:r w:rsidR="00CC74F3" w:rsidRPr="00BA3A56">
        <w:t>.</w:t>
      </w:r>
    </w:p>
    <w:p w14:paraId="75538730" w14:textId="7712E3AF" w:rsidR="00F02537" w:rsidRPr="00BA3A56" w:rsidRDefault="00F02537" w:rsidP="07F89753">
      <w:pPr>
        <w:jc w:val="both"/>
        <w:rPr>
          <w:b/>
          <w:bCs/>
        </w:rPr>
      </w:pPr>
      <w:commentRangeStart w:id="190"/>
      <w:r w:rsidRPr="07F89753">
        <w:rPr>
          <w:b/>
          <w:bCs/>
        </w:rPr>
        <w:t>9. Seaduse jõustumine</w:t>
      </w:r>
      <w:commentRangeEnd w:id="190"/>
      <w:r>
        <w:commentReference w:id="190"/>
      </w:r>
    </w:p>
    <w:p w14:paraId="2076360C" w14:textId="77777777" w:rsidR="00F02537" w:rsidRPr="00BA3A56" w:rsidRDefault="00F02537" w:rsidP="008F370B">
      <w:pPr>
        <w:jc w:val="both"/>
      </w:pPr>
    </w:p>
    <w:p w14:paraId="3F357E6B" w14:textId="4E281228" w:rsidR="001E61EC" w:rsidRPr="00BA3A56" w:rsidRDefault="001E61EC" w:rsidP="001E61EC">
      <w:pPr>
        <w:jc w:val="both"/>
        <w:rPr>
          <w:b/>
          <w:bCs/>
        </w:rPr>
      </w:pPr>
      <w:r w:rsidRPr="00BA3A56">
        <w:t xml:space="preserve">Seadus jõustub </w:t>
      </w:r>
      <w:r w:rsidR="004B7176" w:rsidRPr="00BA3A56">
        <w:t>üldises korras</w:t>
      </w:r>
      <w:r w:rsidRPr="00BA3A56">
        <w:t>.</w:t>
      </w:r>
    </w:p>
    <w:p w14:paraId="2799B722" w14:textId="77777777" w:rsidR="002D6483" w:rsidRPr="00BA3A56" w:rsidRDefault="002D6483" w:rsidP="008F370B">
      <w:pPr>
        <w:jc w:val="both"/>
      </w:pPr>
    </w:p>
    <w:p w14:paraId="4F136300" w14:textId="77777777" w:rsidR="002D6483" w:rsidRPr="00BA3A56" w:rsidRDefault="00F02537" w:rsidP="008F370B">
      <w:pPr>
        <w:jc w:val="both"/>
        <w:rPr>
          <w:b/>
          <w:bCs/>
        </w:rPr>
      </w:pPr>
      <w:r w:rsidRPr="00BA3A56">
        <w:rPr>
          <w:b/>
          <w:bCs/>
        </w:rPr>
        <w:t>10</w:t>
      </w:r>
      <w:r w:rsidR="002D6483" w:rsidRPr="00BA3A56">
        <w:rPr>
          <w:b/>
          <w:bCs/>
        </w:rPr>
        <w:t>. Eelnõu kooskõlastamine, huvirühmade kaasamine ja avalik konsultatsioon</w:t>
      </w:r>
    </w:p>
    <w:p w14:paraId="35C9D410" w14:textId="77777777" w:rsidR="002D6483" w:rsidRPr="00BA3A56" w:rsidRDefault="002D6483" w:rsidP="008F370B">
      <w:pPr>
        <w:jc w:val="both"/>
        <w:rPr>
          <w:b/>
          <w:bCs/>
        </w:rPr>
      </w:pPr>
    </w:p>
    <w:p w14:paraId="0C953294" w14:textId="1800D2B4" w:rsidR="00E25E88" w:rsidRPr="00DC0BDA" w:rsidRDefault="00022BFB" w:rsidP="008F370B">
      <w:pPr>
        <w:jc w:val="both"/>
      </w:pPr>
      <w:r w:rsidRPr="00BA3A56">
        <w:t xml:space="preserve">Eelnõu esitatakse kooskõlastamiseks Majandus- ja Kommunikatsiooniministeeriumile, </w:t>
      </w:r>
      <w:r w:rsidR="00807346" w:rsidRPr="00BA3A56">
        <w:t>Kliimaministeeriumile</w:t>
      </w:r>
      <w:r w:rsidRPr="00BA3A56">
        <w:t>, Rahandusministeeriumile, Haridus- ja Teadusministeeriumile</w:t>
      </w:r>
      <w:r w:rsidR="003E328B" w:rsidRPr="00BA3A56">
        <w:t>, Kaitseministeeriumile</w:t>
      </w:r>
      <w:r w:rsidR="00807346" w:rsidRPr="00BA3A56">
        <w:t xml:space="preserve"> </w:t>
      </w:r>
      <w:r w:rsidR="00B4115F" w:rsidRPr="00BA3A56">
        <w:t xml:space="preserve">ning </w:t>
      </w:r>
      <w:r w:rsidRPr="00BA3A56">
        <w:t>Justiits</w:t>
      </w:r>
      <w:r w:rsidR="00B4115F" w:rsidRPr="00BA3A56">
        <w:t>- ja Digi</w:t>
      </w:r>
      <w:r w:rsidRPr="00BA3A56">
        <w:t xml:space="preserve">ministeeriumile ning arvamuse avaldamiseks järgmistele huvirühmadele: </w:t>
      </w:r>
      <w:r w:rsidR="00E25E88" w:rsidRPr="00BA3A56">
        <w:t>Eesti Põllumajandus-Kaubanduskoda, Eesti Maaparandajate Selts, Riigimetsa Majandamise Keskus, Eesti Erametsaliit, Eesti Maaülikool, Eesti Vee-ettevõtete Lii</w:t>
      </w:r>
      <w:r w:rsidR="001B30BC" w:rsidRPr="00BA3A56">
        <w:t>t</w:t>
      </w:r>
      <w:r w:rsidR="00E25E88" w:rsidRPr="00BA3A56">
        <w:t>, Eesti Veeinseneride Lii</w:t>
      </w:r>
      <w:r w:rsidR="001B30BC" w:rsidRPr="00BA3A56">
        <w:t>t</w:t>
      </w:r>
      <w:r w:rsidR="00E25E88" w:rsidRPr="00BA3A56">
        <w:t>, Eesti Linnade ja Valdade Lii</w:t>
      </w:r>
      <w:r w:rsidR="001B30BC" w:rsidRPr="00BA3A56">
        <w:t>t</w:t>
      </w:r>
      <w:r w:rsidR="00E25E88" w:rsidRPr="00BA3A56">
        <w:t>, Eesti Turbalii</w:t>
      </w:r>
      <w:r w:rsidR="001B30BC" w:rsidRPr="00BA3A56">
        <w:t>t</w:t>
      </w:r>
      <w:r w:rsidR="00E25E88" w:rsidRPr="00BA3A56">
        <w:t xml:space="preserve">, </w:t>
      </w:r>
      <w:proofErr w:type="spellStart"/>
      <w:r w:rsidR="00EF2AC1" w:rsidRPr="00BA3A56">
        <w:t>MaRu</w:t>
      </w:r>
      <w:proofErr w:type="spellEnd"/>
      <w:r w:rsidR="00E25E88" w:rsidRPr="00BA3A56">
        <w:t>, Transpordiamet, Eestimaa Looduse Fond, Eesti Keskkonnaühenduste Ko</w:t>
      </w:r>
      <w:r w:rsidR="001B30BC" w:rsidRPr="00BA3A56">
        <w:t>da.</w:t>
      </w:r>
    </w:p>
    <w:sectPr w:rsidR="00E25E88" w:rsidRPr="00DC0BDA" w:rsidSect="00D13826">
      <w:pgSz w:w="11906" w:h="16838"/>
      <w:pgMar w:top="1134" w:right="1134" w:bottom="1134" w:left="1701" w:header="709" w:footer="709" w:gutter="0"/>
      <w:paperSrc w:first="7" w:other="7"/>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arja-Liis Lall - JUSTDIGI" w:date="2026-02-18T17:42:00Z" w:initials="MJ">
    <w:p w14:paraId="4612DAB0" w14:textId="77777777" w:rsidR="00A95A99" w:rsidRDefault="00223CA6" w:rsidP="00A95A99">
      <w:pPr>
        <w:pStyle w:val="Kommentaaritekst"/>
      </w:pPr>
      <w:r>
        <w:annotationRef/>
      </w:r>
      <w:r w:rsidR="00A95A99">
        <w:t>Palume siia üles nurka ka panna eelnõu versiooni kuupäeva, mille juurde seletuskiri käib.</w:t>
      </w:r>
    </w:p>
  </w:comment>
  <w:comment w:id="2" w:author="Maarja-Liis Lall - JUSTDIGI" w:date="2026-02-18T17:44:00Z" w:initials="MJ">
    <w:p w14:paraId="2DCFF882" w14:textId="6E33AC17" w:rsidR="00223CA6" w:rsidRDefault="00223CA6">
      <w:r>
        <w:annotationRef/>
      </w:r>
      <w:r w:rsidRPr="61C0E734">
        <w:t xml:space="preserve">HÕNTE § 35 lg 2 esimene lause: Kui seaduste muutmise või kehtetuks tunnistamise seaduseelnõus kavandatakse </w:t>
      </w:r>
      <w:r w:rsidRPr="313D467E">
        <w:rPr>
          <w:u w:val="single"/>
        </w:rPr>
        <w:t>rohkem kui kolme</w:t>
      </w:r>
      <w:r w:rsidRPr="492675E3">
        <w:t xml:space="preserve"> seaduse muutmine või kehtetuks tunnistamine, nimetakse eelnõu pealkirjas selle muudetava seaduse pealkiri, mille muutmine tuleneb eelnõu peaeesmärgist ja millega seondub teiste seaduste muutmine või kehtetuks tunnistamine.</w:t>
      </w:r>
    </w:p>
    <w:p w14:paraId="42AA86E8" w14:textId="39FBCAC9" w:rsidR="00223CA6" w:rsidRDefault="00223CA6"/>
    <w:p w14:paraId="44844C02" w14:textId="64B3431A" w:rsidR="00223CA6" w:rsidRDefault="00223CA6">
      <w:r w:rsidRPr="19901596">
        <w:t>Kuivõrd käesoleval juhul muudetakse kolme seadust, siis tuleb need kõik pealkirjas nimetada.</w:t>
      </w:r>
    </w:p>
  </w:comment>
  <w:comment w:id="4" w:author="Karen Alamets - JUSTDIGI" w:date="2026-02-09T15:02:00Z" w:initials="KA">
    <w:p w14:paraId="5C0F9DDF" w14:textId="77777777" w:rsidR="00E51C3C" w:rsidRDefault="00B62416" w:rsidP="00E51C3C">
      <w:pPr>
        <w:pStyle w:val="Kommentaaritekst"/>
      </w:pPr>
      <w:r>
        <w:rPr>
          <w:rStyle w:val="Kommentaariviide"/>
        </w:rPr>
        <w:annotationRef/>
      </w:r>
      <w:r w:rsidR="00E51C3C">
        <w:t xml:space="preserve">Olete koostanud põhjaliku ülevaate probleemidest. Soovitame siiski kaaluda nende esitamist ühtse lühikese lõiguna, see vastaks paremini HÕNTEs sätestatud sisukokkuvõtte nõuetele (vt. </w:t>
      </w:r>
      <w:hyperlink r:id="rId1" w:history="1">
        <w:r w:rsidR="00E51C3C" w:rsidRPr="0062636B">
          <w:rPr>
            <w:rStyle w:val="Hperlink"/>
          </w:rPr>
          <w:t>HÕNTE käsiraamat</w:t>
        </w:r>
      </w:hyperlink>
      <w:r w:rsidR="00E51C3C">
        <w:t xml:space="preserve"> lk 113).</w:t>
      </w:r>
    </w:p>
    <w:p w14:paraId="2989D178" w14:textId="77777777" w:rsidR="00E51C3C" w:rsidRDefault="00E51C3C" w:rsidP="00E51C3C">
      <w:pPr>
        <w:pStyle w:val="Kommentaaritekst"/>
      </w:pPr>
      <w:r>
        <w:t xml:space="preserve">Näiteks: </w:t>
      </w:r>
      <w:r>
        <w:rPr>
          <w:i/>
          <w:iCs/>
        </w:rPr>
        <w:t xml:space="preserve">Muudatused tulenevad maaparandusseaduse rakendamisel ilmnenud probleemidest.. Seaduses kasutatavate mõistete ebaühtlane tõlgendamine tekitanud praktikas segadust ja õiguslikku ebakindlust. Samuti on mitmed planeerimis- ja kooskõlastusmehhanismid kaotanud oma algse eesmärgi ennetada maaparandussüsteeme kahjustavat tegevust. Loa- ja ehitusmenetlused on sageli ebaproportsionaalselt keerukad ja ajamahukad ka olukordades, kus avalikke ega kolmandate isikute huve ei kahjustata. Lisaks on väikesüsteemidega seotud regulatsioonid ja nõuded ebaselged ning ajas muutuvad, põhjustades tarbetut halduskoormust. Keerukad menetlused ja ebavajalikud nõuded raskendavad ka maaparandusühistute tegevust. </w:t>
      </w:r>
    </w:p>
  </w:comment>
  <w:comment w:id="5" w:author="Karen Alamets - JUSTDIGI" w:date="2026-02-09T15:03:00Z" w:initials="KA">
    <w:p w14:paraId="2A58E396" w14:textId="4ABB3BD1" w:rsidR="00E60582" w:rsidRDefault="00E60582" w:rsidP="00E60582">
      <w:pPr>
        <w:pStyle w:val="Kommentaaritekst"/>
      </w:pPr>
      <w:r>
        <w:rPr>
          <w:rStyle w:val="Kommentaariviide"/>
        </w:rPr>
        <w:annotationRef/>
      </w:r>
      <w:r>
        <w:t xml:space="preserve">Soovitame ka siin loetelu asemel koostada kokkuvõtliku lõigu.  Näiteks: </w:t>
      </w:r>
      <w:r>
        <w:rPr>
          <w:i/>
          <w:iCs/>
        </w:rPr>
        <w:t>Maaparandusseaduses kavandatud muudatused on suunatud õigusselguse suurendamisele ning maaparandussüsteemide toimimisega seotud vastutuse selgitamisele. Selleks täpsustatakse ühiseesvoolu korrashoiu korraldust, lisavee juhtimisega seotud mõisteid ja kohustusi ning maaparandusseaduses kasutatavaid termineid, samuti täpsustatakse väikesüsteemi määratlust, et tagada õiguse ühtlasem kohaldamine.</w:t>
      </w:r>
    </w:p>
    <w:p w14:paraId="6A86F3B9" w14:textId="77777777" w:rsidR="00E60582" w:rsidRDefault="00E60582" w:rsidP="00E60582">
      <w:pPr>
        <w:pStyle w:val="Kommentaaritekst"/>
      </w:pPr>
      <w:r>
        <w:rPr>
          <w:i/>
          <w:iCs/>
        </w:rPr>
        <w:t>Samuti nähakse ette muudatused haldus- ja töökoormuse vähendamiseks. Selleks loobutakse ebavajalikuks osutunud maaparandushoiukavast ja teatud kooskõlastuskohustustest, asendatakse senised loamenetlused maaparandussüsteemi maa-alal ja eesvooluga seotud tegevuste puhul teatisepõhiste menetlustega, lihtsustatakse ehitamise ja kasutamise nõudeid ning vähendatakse väikesüsteemi ja üksikrajatise ehitamisega seotud dokumentide hulka. Ühtlasi muudetakse maaparandusühistu asutamise, lõpetamise ja tegevusega seotud nõuded proportsionaalsemaks.</w:t>
      </w:r>
    </w:p>
  </w:comment>
  <w:comment w:id="6" w:author="Karen Alamets - JUSTDIGI" w:date="2026-02-09T15:06:00Z" w:initials="KA">
    <w:p w14:paraId="37C66E04" w14:textId="77777777" w:rsidR="00B2072B" w:rsidRDefault="00434BAE" w:rsidP="00B2072B">
      <w:pPr>
        <w:pStyle w:val="Kommentaaritekst"/>
      </w:pPr>
      <w:r>
        <w:rPr>
          <w:rStyle w:val="Kommentaariviide"/>
        </w:rPr>
        <w:annotationRef/>
      </w:r>
      <w:r w:rsidR="00B2072B">
        <w:t xml:space="preserve">Palume täiendada sisukokkuvõtet muudatustega kaasneva mõju ja halduskoormuse muutustega (vt HÕNTE § 41 lg 2). </w:t>
      </w:r>
    </w:p>
    <w:p w14:paraId="28201A15" w14:textId="77777777" w:rsidR="00B2072B" w:rsidRDefault="00B2072B" w:rsidP="00B2072B">
      <w:pPr>
        <w:pStyle w:val="Kommentaaritekst"/>
      </w:pPr>
      <w:r>
        <w:t>Näiteks:  Kavandatud m</w:t>
      </w:r>
      <w:r>
        <w:rPr>
          <w:i/>
          <w:iCs/>
        </w:rPr>
        <w:t>uudatuste tulemusena suureneb õigusselgus ning paraneb menetluste kiirus ja lihtsus. Muudatused mõjutavad eeskätt maaomanikke, ettevõtjaid ja maaparandusühistuid, kelle halduskoormus väheneb lubade ja kooskõlastuste taotlemise vajaduse ning esitatavate dokumentide mahu vähenemise tõttu. Muudatuste tulemusel halduskoormus tervikuna väheneb, kuna ehitus-, loa- ja teavitamismenetlused muutuvad lihtsamaks ja tegevuse mõjuga paremini proportsionaalseks, ning koormus suureneb üksnes piiratud juhtudel neil ettevõtjatel, kelle tegevus mõjutab maaparandussüsteemi toimimist mõjutava tegevuse kavandamise korral. Loamenetluste osaline asendamine teatisepõhiste menetlustega ning  kohustuste kaotamine kiirendab asjaajamist ja vähendab ka avaliku sektori asutuste töökoormust.</w:t>
      </w:r>
    </w:p>
  </w:comment>
  <w:comment w:id="9" w:author="Maarja-Liis Lall - JUSTDIGI" w:date="2026-02-18T17:46:00Z" w:initials="MJ">
    <w:p w14:paraId="1A3388A2" w14:textId="03E5F734" w:rsidR="00223CA6" w:rsidRDefault="00223CA6">
      <w:r>
        <w:annotationRef/>
      </w:r>
      <w:r w:rsidRPr="53288011">
        <w:t xml:space="preserve">Vastavalt </w:t>
      </w:r>
      <w:hyperlink r:id="rId2">
        <w:r w:rsidRPr="4F441561">
          <w:t>Eelnõu ja seletuskirja vormistamise juhend.pdf</w:t>
        </w:r>
      </w:hyperlink>
      <w:r w:rsidRPr="66D1C885">
        <w:t xml:space="preserve"> p-le 5: seletuskirja lõikude vahele tühi rida</w:t>
      </w:r>
    </w:p>
  </w:comment>
  <w:comment w:id="11" w:author="Maarja-Liis Lall - JUSTDIGI" w:date="2026-02-18T17:47:00Z" w:initials="MJ">
    <w:p w14:paraId="01E71025" w14:textId="77777777" w:rsidR="00A95A99" w:rsidRDefault="00223CA6" w:rsidP="00A95A99">
      <w:pPr>
        <w:pStyle w:val="Kommentaaritekst"/>
      </w:pPr>
      <w:r>
        <w:annotationRef/>
      </w:r>
      <w:r w:rsidR="00A95A99">
        <w:t>Palume viidata ka lepingu kuupäevale ja panna ka viide, kust see kättesaadav on.</w:t>
      </w:r>
    </w:p>
  </w:comment>
  <w:comment w:id="12" w:author="Maarja-Liis Lall - JUSTDIGI" w:date="2026-02-18T17:47:00Z" w:initials="MJ">
    <w:p w14:paraId="7B4710CE" w14:textId="77777777" w:rsidR="00A95A99" w:rsidRDefault="00223CA6" w:rsidP="00A95A99">
      <w:pPr>
        <w:pStyle w:val="Kommentaaritekst"/>
      </w:pPr>
      <w:r>
        <w:annotationRef/>
      </w:r>
      <w:r w:rsidR="00A95A99">
        <w:t>Palume panna ka viide, kust see kättesaadav on.</w:t>
      </w:r>
    </w:p>
  </w:comment>
  <w:comment w:id="15" w:author="Maarja-Liis Lall - JUSTDIGI" w:date="2026-02-18T17:48:00Z" w:initials="MJ">
    <w:p w14:paraId="5B9FB996" w14:textId="77777777" w:rsidR="00A95A99" w:rsidRDefault="00223CA6" w:rsidP="00A95A99">
      <w:pPr>
        <w:pStyle w:val="Kommentaaritekst"/>
      </w:pPr>
      <w:r>
        <w:annotationRef/>
      </w:r>
      <w:r w:rsidR="00A95A99">
        <w:t>17.01.2026 jõustus redaktsioon: RT I, 07.01.2026, 20.</w:t>
      </w:r>
    </w:p>
  </w:comment>
  <w:comment w:id="16" w:author="Karen Alamets - JUSTDIGI" w:date="2026-02-09T15:21:00Z" w:initials="KA">
    <w:p w14:paraId="2C73A5C0" w14:textId="7EC73F2D" w:rsidR="0078184E" w:rsidRDefault="002075BA" w:rsidP="0078184E">
      <w:pPr>
        <w:pStyle w:val="Kommentaaritekst"/>
      </w:pPr>
      <w:r>
        <w:rPr>
          <w:rStyle w:val="Kommentaariviide"/>
        </w:rPr>
        <w:annotationRef/>
      </w:r>
      <w:r w:rsidR="0078184E">
        <w:t xml:space="preserve">See osa annab põhjaliku ja detailse ülevaate kavandatavatest muudatustest. Palume seda siiski mõnevõrra ümber struktureerida ja lühendada, et tuua selgemalt esile seaduseelnõu algatamise vajadus ja eesmärgid ning nende saavutamiseks ette nähtud peamised lahendused, tagamaks parem vastavus HÕNTE § 42 lg 1 nõuetele. Soovitame täiendada  osa ka  lühikese kokkuvõtliku ülevaatega kehtivast regulatsioonist ja praktikas ilmnenud probleemidest </w:t>
      </w:r>
    </w:p>
  </w:comment>
  <w:comment w:id="17" w:author="Karen Alamets - JUSTDIGI" w:date="2026-02-09T15:22:00Z" w:initials="KA">
    <w:p w14:paraId="09AD7F1C" w14:textId="12345CBE" w:rsidR="00AB11C6" w:rsidRDefault="00AB11C6" w:rsidP="00AB11C6">
      <w:pPr>
        <w:pStyle w:val="Kommentaaritekst"/>
      </w:pPr>
      <w:r>
        <w:rPr>
          <w:rStyle w:val="Kommentaariviide"/>
        </w:rPr>
        <w:annotationRef/>
      </w:r>
      <w:r>
        <w:t xml:space="preserve">Soovitame lisada siia selgituse. Näiteks: </w:t>
      </w:r>
      <w:r>
        <w:rPr>
          <w:i/>
          <w:iCs/>
        </w:rPr>
        <w:t>Seaduseelnõu algatamise vajadus tuleneb kehtiva maaparandusseaduse rakendamisel ilmnenud probleemidest, mis on seotud vastutuse ebaselgusega, menetluste ajamahukusega, ebaproportsionaalse halduskoormusega kui ka avaliku sektori töökoormusega.</w:t>
      </w:r>
    </w:p>
  </w:comment>
  <w:comment w:id="18" w:author="Karen Alamets - JUSTDIGI" w:date="2026-02-09T15:23:00Z" w:initials="KA">
    <w:p w14:paraId="09CE06CF" w14:textId="77777777" w:rsidR="00896189" w:rsidRDefault="002E3AD8" w:rsidP="00896189">
      <w:pPr>
        <w:pStyle w:val="Kommentaaritekst"/>
      </w:pPr>
      <w:r>
        <w:rPr>
          <w:rStyle w:val="Kommentaariviide"/>
        </w:rPr>
        <w:annotationRef/>
      </w:r>
      <w:r w:rsidR="00896189">
        <w:t xml:space="preserve">Soovitame siia lisada täpsustuse VTK ja eelnõu seose kohta. </w:t>
      </w:r>
    </w:p>
  </w:comment>
  <w:comment w:id="19" w:author="Maarja-Liis Lall - JUSTDIGI" w:date="2026-02-21T10:34:00Z" w:initials="MJ">
    <w:p w14:paraId="2DEB10B5" w14:textId="77777777" w:rsidR="00A95A99" w:rsidRDefault="00223CA6" w:rsidP="00A95A99">
      <w:pPr>
        <w:pStyle w:val="Kommentaaritekst"/>
      </w:pPr>
      <w:r>
        <w:annotationRef/>
      </w:r>
      <w:r w:rsidR="00A95A99">
        <w:t>Paragrahv 20.1 lg 5 ütleb, et kolme konkreetse üksikrajatise puhul tuleb esitada ehitusteatis ja ehituskava. Seda võiks siin mainida.</w:t>
      </w:r>
    </w:p>
  </w:comment>
  <w:comment w:id="20" w:author="Maarja-Liis Lall - JUSTDIGI" w:date="2026-02-16T16:52:00Z" w:initials="MJ">
    <w:p w14:paraId="4A348557" w14:textId="77777777" w:rsidR="00A95A99" w:rsidRDefault="00223CA6" w:rsidP="00A95A99">
      <w:pPr>
        <w:pStyle w:val="Kommentaaritekst"/>
      </w:pPr>
      <w:r>
        <w:annotationRef/>
      </w:r>
      <w:r w:rsidR="00A95A99">
        <w:t>Lisatud puuduolev täht.</w:t>
      </w:r>
    </w:p>
  </w:comment>
  <w:comment w:id="22" w:author="Maarja-Liis Lall - JUSTDIGI" w:date="2026-02-18T17:56:00Z" w:initials="MJ">
    <w:p w14:paraId="712A96D7" w14:textId="6C0BDEF4" w:rsidR="00223CA6" w:rsidRDefault="00223CA6">
      <w:r>
        <w:annotationRef/>
      </w:r>
      <w:r w:rsidRPr="088B9757">
        <w:t>Palume eelnõu koostamisel põhiseaduspärasuse analüüs esitada eelnõu seletuskirja 3. osas “Eelnõu sisu ja võrdlev analüüs” eraldi viimase alajaotusena. Kui loetavuse huvides on mõttekam esitada põhiseaduspärasuse põhjalik analüüs konkreetse sätte põhjenduse juures, saab seletuskirja 3. osa viimases alajaotuses esitada viite vastavale argumenteeritud analüüsile ning alajaotuses esitada üksnes kokkuvõtlik järeldus. Samuti on võimalik analüüs esitada viimases alajaotuses ning vastavat piirangut sisaldavate norm</w:t>
      </w:r>
      <w:r w:rsidRPr="088B9757">
        <w:t>ide juures viidata eraldi alaosas esitatud põhiseaduspärasuse analüüsile. Rõhutame, et igasugune põhiõiguse või -vabaduse ebasoodus mõjutamine on käsitletav riivena. Seletuskirjas tuleb selgitada ja välja tuua analüüs, mille alusel olete leidnud, et tegemist on põhiseaduspäraste, sh proportsionaalsete riivetega. Kui eelnõuga kavandatud muudatused ei riiva põhiõigusi ega -vabadusi, tuleb seda põhiseaduspärasuse analüüsi alajaotuses märkida (nt kui kavandatud muudatus on formaalne, muudetakse üksnes asutuse n</w:t>
      </w:r>
      <w:r w:rsidRPr="088B9757">
        <w:t>imetus vms).</w:t>
      </w:r>
    </w:p>
  </w:comment>
  <w:comment w:id="23" w:author="Maarja-Liis Lall - JUSTDIGI" w:date="2026-02-18T17:59:00Z" w:initials="MJ">
    <w:p w14:paraId="4A0B8BD6" w14:textId="0676EFA2" w:rsidR="00223CA6" w:rsidRDefault="00223CA6">
      <w:r>
        <w:annotationRef/>
      </w:r>
      <w:r w:rsidRPr="7F313EFD">
        <w:t>Puudulik kõigi selgituste juures, kus muudetakse või tunnistatakse kehtetuks mingi säte (§, lõige, lause, punkt vm):</w:t>
      </w:r>
    </w:p>
    <w:p w14:paraId="03F205C0" w14:textId="51B4AFB9" w:rsidR="00223CA6" w:rsidRDefault="00223CA6">
      <w:r w:rsidRPr="58D4EC81">
        <w:t xml:space="preserve">- Sätte kehtetuks tunnistamisel või muutmisel esitatakse eelnõu seletuskirjas nende õigusaktide sätete loetelu, mis sisaldavad otsest viidet kehtetuks tunnistatavale või muudetavale sättele, ning põhjendatakse, miks on </w:t>
      </w:r>
      <w:r w:rsidRPr="1090D4B2">
        <w:rPr>
          <w:u w:val="single"/>
        </w:rPr>
        <w:t>viitavat</w:t>
      </w:r>
      <w:r w:rsidRPr="13A3CA3C">
        <w:t xml:space="preserve"> sätet muudetud või jäetud muutmata. Samamoodi analüüsitakse ka kaudseid viiteid (HÕNTE § 43 lg 2).</w:t>
      </w:r>
    </w:p>
  </w:comment>
  <w:comment w:id="24" w:author="Maarja-Liis Lall - JUSTDIGI" w:date="1900-01-01T00:00:00Z" w:initials="MJ">
    <w:p w14:paraId="48AF0580" w14:textId="37C55EFD" w:rsidR="00223CA6" w:rsidRDefault="00223CA6">
      <w:r>
        <w:annotationRef/>
      </w:r>
      <w:r w:rsidRPr="37B544CB">
        <w:t xml:space="preserve">Läbivalt märkus (ei hakka iga paragrahvi juurde seda kirjutama): paljude paragrahvide puhul on üksnes korratud EN teksti, kuid ei ole täidetud HÕNTE § 43 lg 1 p 3-7 nõuded, sh igal juhul  3) selgitatakse, miks on eelnõu objektiks olevaid suhteid vaja reguleerida või miks senine regulatsioon vajab muutmist;  4) selgitatakse kavandatava paragrahvi, lõike ja punkti sisu. </w:t>
      </w:r>
    </w:p>
    <w:p w14:paraId="3A68FD4B" w14:textId="77EEB54E" w:rsidR="00223CA6" w:rsidRDefault="00223CA6"/>
    <w:p w14:paraId="4863DDC7" w14:textId="1BADC1AE" w:rsidR="00223CA6" w:rsidRDefault="00223CA6">
      <w:r w:rsidRPr="627FE838">
        <w:t>Palume läbivalt üle vaadata paragrahvid ja täiendada paragrahvide osas selgitusi, kus see on üksnes eelnõu teksti kordamine. </w:t>
      </w:r>
    </w:p>
  </w:comment>
  <w:comment w:id="27" w:author="Maarja-Liis Lall - JUSTDIGI" w:date="2026-02-19T10:53:00Z" w:initials="MJ">
    <w:p w14:paraId="734DFFD4" w14:textId="77777777" w:rsidR="00A95A99" w:rsidRDefault="00223CA6" w:rsidP="00A95A99">
      <w:pPr>
        <w:pStyle w:val="Kommentaaritekst"/>
      </w:pPr>
      <w:r>
        <w:annotationRef/>
      </w:r>
      <w:r w:rsidR="00A95A99">
        <w:t xml:space="preserve">Kas siin pigem mõeldud: </w:t>
      </w:r>
      <w:r w:rsidR="00A95A99">
        <w:rPr>
          <w:u w:val="single"/>
        </w:rPr>
        <w:t>maaparandusüssteemi reguleeriva võrgu mõiste</w:t>
      </w:r>
      <w:r w:rsidR="00A95A99">
        <w:t xml:space="preserve"> osas. ei saa öelda et juhe= maaparandusssüsteem, sest et siin lõikes on termin maaparandussüsteemi reguleeriv võrk. vaadake üle seletuskirjas siin osas terminite kasutus.</w:t>
      </w:r>
    </w:p>
  </w:comment>
  <w:comment w:id="28" w:author="Maarja-Liis Lall - JUSTDIGI" w:date="2026-02-19T10:53:00Z" w:initials="MJ">
    <w:p w14:paraId="64B4C353" w14:textId="77777777" w:rsidR="00A95A99" w:rsidRDefault="00223CA6" w:rsidP="00A95A99">
      <w:pPr>
        <w:pStyle w:val="Kommentaaritekst"/>
      </w:pPr>
      <w:r>
        <w:annotationRef/>
      </w:r>
      <w:r w:rsidR="00A95A99">
        <w:t>Reguleerivat võrku? Maaparandussüsteemi mõiste on § 3 lg 1.</w:t>
      </w:r>
    </w:p>
  </w:comment>
  <w:comment w:id="29" w:author="Maarja-Liis Lall - JUSTDIGI" w:date="2026-02-19T10:53:00Z" w:initials="MJ">
    <w:p w14:paraId="5A37B721" w14:textId="08AA34DE" w:rsidR="00A95A99" w:rsidRDefault="00223CA6" w:rsidP="00A95A99">
      <w:pPr>
        <w:pStyle w:val="Kommentaaritekst"/>
      </w:pPr>
      <w:r>
        <w:annotationRef/>
      </w:r>
      <w:r w:rsidR="00A95A99">
        <w:t>Sama märkus, mis eelmine.</w:t>
      </w:r>
    </w:p>
  </w:comment>
  <w:comment w:id="30" w:author="Maarja-Liis Lall - JUSTDIGI" w:date="2026-02-19T10:54:00Z" w:initials="MJ">
    <w:p w14:paraId="187E24DD" w14:textId="77777777" w:rsidR="00A95A99" w:rsidRDefault="00223CA6" w:rsidP="00A95A99">
      <w:pPr>
        <w:pStyle w:val="Kommentaaritekst"/>
      </w:pPr>
      <w:r>
        <w:annotationRef/>
      </w:r>
      <w:r w:rsidR="00A95A99">
        <w:t>Sama märkus, mis eelmine.</w:t>
      </w:r>
    </w:p>
  </w:comment>
  <w:comment w:id="31" w:author="Maarja-Liis Lall - JUSTDIGI" w:date="2026-02-19T10:54:00Z" w:initials="MJ">
    <w:p w14:paraId="5132CE0A" w14:textId="77777777" w:rsidR="00A95A99" w:rsidRDefault="00223CA6" w:rsidP="00A95A99">
      <w:pPr>
        <w:pStyle w:val="Kommentaaritekst"/>
      </w:pPr>
      <w:r>
        <w:annotationRef/>
      </w:r>
      <w:r w:rsidR="00A95A99">
        <w:t>Sama märkus, mis eelmine.</w:t>
      </w:r>
    </w:p>
  </w:comment>
  <w:comment w:id="33" w:author="Maarja-Liis Lall - JUSTDIGI" w:date="2026-02-19T11:33:00Z" w:initials="MJ">
    <w:p w14:paraId="4C3F698B" w14:textId="77777777" w:rsidR="00A95A99" w:rsidRDefault="00223CA6" w:rsidP="00A95A99">
      <w:pPr>
        <w:pStyle w:val="Kommentaaritekst"/>
      </w:pPr>
      <w:r>
        <w:annotationRef/>
      </w:r>
      <w:r w:rsidR="00A95A99">
        <w:t>Kas korrektsem ei oleks öelda, et teatud juhtudel? St mingitel juhtudel ju jääb ehitusluba alles? Palume terve see osa üle vaadata, et ei jääks muljet, et täielik asendus toimub.</w:t>
      </w:r>
    </w:p>
  </w:comment>
  <w:comment w:id="35" w:author="Maarja-Liis Lall - JUSTDIGI" w:date="2026-02-18T17:50:00Z" w:initials="MJ">
    <w:p w14:paraId="1C212D4D" w14:textId="7B6570E1" w:rsidR="00223CA6" w:rsidRDefault="00223CA6">
      <w:r>
        <w:annotationRef/>
      </w:r>
      <w:r w:rsidRPr="6E47DAE3">
        <w:t xml:space="preserve">Vastavalt </w:t>
      </w:r>
      <w:hyperlink r:id="rId3">
        <w:r w:rsidRPr="6577D2CA">
          <w:t>Eelnõu ja seletuskirja vormistamise juhend.pdf</w:t>
        </w:r>
      </w:hyperlink>
      <w:r w:rsidRPr="444F8426">
        <w:t xml:space="preserve"> p-le 5: seletuskirja lõikude vahele tühi rida</w:t>
      </w:r>
    </w:p>
  </w:comment>
  <w:comment w:id="45" w:author="Maarja-Liis Lall - JUSTDIGI" w:date="2026-02-19T15:45:00Z" w:initials="MJ">
    <w:p w14:paraId="31A43515" w14:textId="77777777" w:rsidR="00A95A99" w:rsidRDefault="00223CA6" w:rsidP="00A95A99">
      <w:pPr>
        <w:pStyle w:val="Kommentaaritekst"/>
      </w:pPr>
      <w:r>
        <w:annotationRef/>
      </w:r>
      <w:r w:rsidR="00A95A99">
        <w:t>Kas ka üksikrajatise? Palume täpsustada</w:t>
      </w:r>
    </w:p>
  </w:comment>
  <w:comment w:id="46" w:author="Maarja-Liis Lall - JUSTDIGI" w:date="2026-02-19T15:44:00Z" w:initials="MJ">
    <w:p w14:paraId="65BC65F1" w14:textId="77777777" w:rsidR="00A95A99" w:rsidRDefault="00223CA6" w:rsidP="00A95A99">
      <w:pPr>
        <w:pStyle w:val="Kommentaaritekst"/>
      </w:pPr>
      <w:r>
        <w:annotationRef/>
      </w:r>
      <w:r w:rsidR="00A95A99">
        <w:t>Tühi rida puudu</w:t>
      </w:r>
    </w:p>
  </w:comment>
  <w:comment w:id="48" w:author="Maarja-Liis Lall - JUSTDIGI" w:date="2026-02-19T16:10:00Z" w:initials="MJ">
    <w:p w14:paraId="52366C93" w14:textId="77777777" w:rsidR="00A95A99" w:rsidRDefault="00223CA6" w:rsidP="00A95A99">
      <w:pPr>
        <w:pStyle w:val="Kommentaaritekst"/>
      </w:pPr>
      <w:r>
        <w:annotationRef/>
      </w:r>
      <w:r w:rsidR="00A95A99">
        <w:t>Lisatud ka "projekteerimistingimuste taotlemise eesmärk", mida palume ka eraldi selgitada.</w:t>
      </w:r>
    </w:p>
  </w:comment>
  <w:comment w:id="49" w:author="Maarja-Liis Lall - JUSTDIGI" w:date="2026-02-19T16:15:00Z" w:initials="MJ">
    <w:p w14:paraId="6D2F7D1F" w14:textId="77777777" w:rsidR="00A95A99" w:rsidRDefault="00223CA6" w:rsidP="00A95A99">
      <w:pPr>
        <w:pStyle w:val="Kommentaaritekst"/>
      </w:pPr>
      <w:r>
        <w:annotationRef/>
      </w:r>
      <w:r w:rsidR="00A95A99">
        <w:t>Samuti on ära kaotatud "maa-ala pindala ja eesvoolu pikkus ja teenindava tee pikkus p-st 8), palume ka seda selgitada.</w:t>
      </w:r>
    </w:p>
  </w:comment>
  <w:comment w:id="52" w:author="Maarja-Liis Lall - JUSTDIGI" w:date="2026-02-19T19:32:00Z" w:initials="MJ">
    <w:p w14:paraId="7032BC65" w14:textId="77777777" w:rsidR="00A95A99" w:rsidRDefault="00223CA6" w:rsidP="00A95A99">
      <w:pPr>
        <w:pStyle w:val="Kommentaaritekst"/>
      </w:pPr>
      <w:r>
        <w:annotationRef/>
      </w:r>
      <w:r w:rsidR="00A95A99">
        <w:t>Siin punktis on korratud eelnõu sätte sõnastust. Palume seletuskirjas selgitada põhjalikumalt lahti paragrahvi sisu.</w:t>
      </w:r>
    </w:p>
  </w:comment>
  <w:comment w:id="53" w:author="Maarja-Liis Lall - JUSTDIGI" w:date="2026-02-19T19:32:00Z" w:initials="MJ">
    <w:p w14:paraId="595132EA" w14:textId="77777777" w:rsidR="00A95A99" w:rsidRDefault="00223CA6" w:rsidP="00A95A99">
      <w:pPr>
        <w:pStyle w:val="Kommentaaritekst"/>
      </w:pPr>
      <w:r>
        <w:annotationRef/>
      </w:r>
      <w:r w:rsidR="00A95A99">
        <w:t>Tegelikult avatakse ka ehituskava mõiste. Ilmselt soovitakse selles tähenduses läbivalt seaduses ehituskava terminit kasutada? Palume selgitada.</w:t>
      </w:r>
    </w:p>
  </w:comment>
  <w:comment w:id="54" w:author="Maarja-Liis Lall - JUSTDIGI" w:date="2026-02-19T19:34:00Z" w:initials="MJ">
    <w:p w14:paraId="1736D106" w14:textId="77777777" w:rsidR="00A95A99" w:rsidRDefault="00223CA6" w:rsidP="00A95A99">
      <w:pPr>
        <w:pStyle w:val="Kommentaaritekst"/>
      </w:pPr>
      <w:r>
        <w:annotationRef/>
      </w:r>
      <w:r w:rsidR="00A95A99">
        <w:t>Millal on asjakohane juhtum nt,</w:t>
      </w:r>
    </w:p>
  </w:comment>
  <w:comment w:id="55" w:author="Maarja-Liis Lall - JUSTDIGI" w:date="2026-02-19T19:34:00Z" w:initials="MJ">
    <w:p w14:paraId="3BCB1A6C" w14:textId="77777777" w:rsidR="00A95A99" w:rsidRDefault="00223CA6" w:rsidP="00A95A99">
      <w:pPr>
        <w:pStyle w:val="Kommentaaritekst"/>
      </w:pPr>
      <w:r>
        <w:annotationRef/>
      </w:r>
      <w:r w:rsidR="00A95A99">
        <w:t>Palume tuua näite.</w:t>
      </w:r>
    </w:p>
  </w:comment>
  <w:comment w:id="57" w:author="Maarja-Liis Lall - JUSTDIGI" w:date="2026-02-19T19:31:00Z" w:initials="MJ">
    <w:p w14:paraId="19E92F11" w14:textId="6E9561BB" w:rsidR="00223CA6" w:rsidRDefault="00223CA6">
      <w:r>
        <w:annotationRef/>
      </w:r>
      <w:r w:rsidRPr="27448740">
        <w:t>Kui kavas on volitusnorm Vabariigi Valitsuse, ministri või kohaliku omavalitsuse organi määruse andmiseks või selle reguleerimisala laiendamiseks, siis palume seletuskirjas ka analüüsida ja selgitada, kas see on Eesti Vabariigi põhiseadusega (edaspidi põhiseadus) kooskõlas, st ega sellega ei reguleerita valdkonda, mis tuleks reguleerida seadusega, samuti kas volitusnormi sõnastus on piisavalt täpne, et see hõlmab laiendatava määruse reguleerimisala.</w:t>
      </w:r>
    </w:p>
  </w:comment>
  <w:comment w:id="61" w:author="Maarja-Liis Lall - JUSTDIGI" w:date="2026-02-19T19:41:00Z" w:initials="MJ">
    <w:p w14:paraId="2FD5FF6E" w14:textId="77777777" w:rsidR="00A95A99" w:rsidRDefault="00223CA6" w:rsidP="00A95A99">
      <w:pPr>
        <w:pStyle w:val="Kommentaaritekst"/>
      </w:pPr>
      <w:r>
        <w:annotationRef/>
      </w:r>
      <w:r w:rsidR="00A95A99">
        <w:t>Palume selgitada, miks see kaotatakse.</w:t>
      </w:r>
    </w:p>
  </w:comment>
  <w:comment w:id="64" w:author="Maarja-Liis Lall - JUSTDIGI" w:date="2026-02-19T19:44:00Z" w:initials="MJ">
    <w:p w14:paraId="074D3234" w14:textId="77777777" w:rsidR="00A95A99" w:rsidRDefault="00223CA6" w:rsidP="00A95A99">
      <w:pPr>
        <w:pStyle w:val="Kommentaaritekst"/>
      </w:pPr>
      <w:r>
        <w:annotationRef/>
      </w:r>
      <w:r w:rsidR="00A95A99">
        <w:t>Palume lahti selgitada, et kas see reegel viiakse mujale. Isegi kui sätted, millele viidatakse, tunnistatakse kehtetuks ja regulatsioon viiakse mujale sätetesse, ei tähenda, et seda normi vaja  ei ole.</w:t>
      </w:r>
    </w:p>
  </w:comment>
  <w:comment w:id="65" w:author="Maarja-Liis Lall - JUSTDIGI" w:date="2026-02-20T12:18:00Z" w:initials="MJ">
    <w:p w14:paraId="352E6987" w14:textId="77777777" w:rsidR="00A95A99" w:rsidRDefault="00223CA6" w:rsidP="00A95A99">
      <w:pPr>
        <w:pStyle w:val="Kommentaaritekst"/>
      </w:pPr>
      <w:r>
        <w:annotationRef/>
      </w:r>
      <w:r w:rsidR="00A95A99">
        <w:t>Välja on jäetud konkreetsem viide projekteerimistingimustele, ehitamise nõuetele. Palume selgitada.</w:t>
      </w:r>
    </w:p>
  </w:comment>
  <w:comment w:id="70" w:author="Maarja-Liis Lall - JUSTDIGI" w:date="2026-02-20T12:31:00Z" w:initials="MJ">
    <w:p w14:paraId="53CAA26A" w14:textId="77777777" w:rsidR="00A95A99" w:rsidRDefault="00223CA6" w:rsidP="00A95A99">
      <w:pPr>
        <w:pStyle w:val="Kommentaaritekst"/>
      </w:pPr>
      <w:r>
        <w:annotationRef/>
      </w:r>
      <w:r w:rsidR="00A95A99">
        <w:t xml:space="preserve">Võrreldes punkte ei saa nõustuda, et tegemist üksnes formaalsete muudatustega. Palume ka sisulisi muudatusi selgitada. </w:t>
      </w:r>
    </w:p>
  </w:comment>
  <w:comment w:id="71" w:author="Maarja-Liis Lall - JUSTDIGI" w:date="2026-02-20T12:53:00Z" w:initials="MJ">
    <w:p w14:paraId="1A486EF7" w14:textId="77777777" w:rsidR="00A95A99" w:rsidRDefault="00223CA6" w:rsidP="00A95A99">
      <w:pPr>
        <w:pStyle w:val="Kommentaaritekst"/>
      </w:pPr>
      <w:r>
        <w:annotationRef/>
      </w:r>
      <w:r w:rsidR="00A95A99">
        <w:t>Palume siin ka viidata täpsemalt, mis normi viiakse üle iga kehtetuks tunnistatav reegel. Siis on selge ja arusaadav siit lugeda, kui keegi tahab infot, et miks üks või teine säte kehtetuks tunnistati ja kuhu see regulatsioon viidi.</w:t>
      </w:r>
    </w:p>
  </w:comment>
  <w:comment w:id="72" w:author="Maarja-Liis Lall - JUSTDIGI" w:date="2026-02-20T12:52:00Z" w:initials="MJ">
    <w:p w14:paraId="7CD675C0" w14:textId="77777777" w:rsidR="00A95A99" w:rsidRDefault="00223CA6" w:rsidP="00A95A99">
      <w:pPr>
        <w:pStyle w:val="Kommentaaritekst"/>
      </w:pPr>
      <w:r>
        <w:annotationRef/>
      </w:r>
      <w:r w:rsidR="00A95A99">
        <w:t>Palume viidata siin ka volitusnormile, mille alusel see antakse.</w:t>
      </w:r>
    </w:p>
  </w:comment>
  <w:comment w:id="74" w:author="Maarja-Liis Lall - JUSTDIGI" w:date="2026-02-20T12:54:00Z" w:initials="MJ">
    <w:p w14:paraId="60438C61" w14:textId="77777777" w:rsidR="00A95A99" w:rsidRDefault="00223CA6" w:rsidP="00A95A99">
      <w:pPr>
        <w:pStyle w:val="Kommentaaritekst"/>
      </w:pPr>
      <w:r>
        <w:annotationRef/>
      </w:r>
      <w:r w:rsidR="00A95A99">
        <w:t>Palume selgitada ka siin, mis aja jooksul peab teavitama ja kust see tuleneb.</w:t>
      </w:r>
    </w:p>
  </w:comment>
  <w:comment w:id="75" w:author="Maarja-Liis Lall - JUSTDIGI" w:date="2026-02-20T12:55:00Z" w:initials="MJ">
    <w:p w14:paraId="55B24777" w14:textId="77777777" w:rsidR="00A95A99" w:rsidRDefault="00223CA6" w:rsidP="00A95A99">
      <w:pPr>
        <w:pStyle w:val="Kommentaaritekst"/>
      </w:pPr>
      <w:r>
        <w:annotationRef/>
      </w:r>
      <w:r w:rsidR="00A95A99">
        <w:t>Palume selgitada ka siin, mis aja jooksul peab teavitama ja kust see tuleneb</w:t>
      </w:r>
    </w:p>
  </w:comment>
  <w:comment w:id="76" w:author="Maarja-Liis Lall - JUSTDIGI" w:date="2026-02-20T13:16:00Z" w:initials="MJ">
    <w:p w14:paraId="35025C3D" w14:textId="77777777" w:rsidR="00A95A99" w:rsidRDefault="00223CA6" w:rsidP="00A95A99">
      <w:pPr>
        <w:pStyle w:val="Kommentaaritekst"/>
      </w:pPr>
      <w:r>
        <w:annotationRef/>
      </w:r>
      <w:r w:rsidR="00A95A99">
        <w:t>Palume siin selgitada, et kui see lause kehtestati "ei tohi olla seotust ehitajaga", siis mis olukordi selle all mõeldi. Ei saa välistada, et huvide konflikt võib olla ka olukorras kus omanikujärelevalvet teostab isik, kes pole projekteerija või ehitaja. nt seotud isik nendega. seega ei ole ka ikkagi mõistetav, miks see lause kehtetuks tunnistatakse - kas see on praktikas olnud liiga koormav siis? Kui ei, siis miks ikkagi</w:t>
      </w:r>
    </w:p>
  </w:comment>
  <w:comment w:id="78" w:author="Maarja-Liis Lall - JUSTDIGI" w:date="2026-02-20T15:17:00Z" w:initials="MJ">
    <w:p w14:paraId="0473F518" w14:textId="77777777" w:rsidR="00A95A99" w:rsidRDefault="00223CA6" w:rsidP="00A95A99">
      <w:pPr>
        <w:pStyle w:val="Kommentaaritekst"/>
      </w:pPr>
      <w:r>
        <w:annotationRef/>
      </w:r>
      <w:r w:rsidR="00A95A99">
        <w:t>Palume vastuolu kõrvaldada.</w:t>
      </w:r>
    </w:p>
  </w:comment>
  <w:comment w:id="82" w:author="Maarja-Liis Lall - JUSTDIGI" w:date="2026-02-20T15:46:00Z" w:initials="MJ">
    <w:p w14:paraId="3F3BB065" w14:textId="77777777" w:rsidR="00A95A99" w:rsidRDefault="00223CA6" w:rsidP="00A95A99">
      <w:pPr>
        <w:pStyle w:val="Kommentaaritekst"/>
      </w:pPr>
      <w:r>
        <w:annotationRef/>
      </w:r>
      <w:r w:rsidR="00A95A99">
        <w:t>Palume selgitada, mis selle eesmärk on ja miks ei toimetata kätte.</w:t>
      </w:r>
    </w:p>
  </w:comment>
  <w:comment w:id="83" w:author="Maarja-Liis Lall - JUSTDIGI" w:date="2026-02-20T15:45:00Z" w:initials="MJ">
    <w:p w14:paraId="2F50C0D4" w14:textId="77777777" w:rsidR="00A95A99" w:rsidRDefault="00223CA6" w:rsidP="00A95A99">
      <w:pPr>
        <w:pStyle w:val="Kommentaaritekst"/>
      </w:pPr>
      <w:r>
        <w:annotationRef/>
      </w:r>
      <w:r w:rsidR="00A95A99">
        <w:t>Palume selgitada ka selle sisu rohkem lahti. Kuidas see kättesaadavaks tegemine toimub, mis eesmärgil jne.</w:t>
      </w:r>
    </w:p>
  </w:comment>
  <w:comment w:id="84" w:author="Maarja-Liis Lall - JUSTDIGI" w:date="2026-02-20T15:44:00Z" w:initials="MJ">
    <w:p w14:paraId="57293A42" w14:textId="76350D00" w:rsidR="00223CA6" w:rsidRDefault="00223CA6">
      <w:r>
        <w:annotationRef/>
      </w:r>
      <w:r w:rsidRPr="7610C5B9">
        <w:t>Kui kavas on volitusnorm Vabariigi Valitsuse, ministri või kohaliku omavalitsuse organi määruse andmiseks või selle reguleerimisala laiendamiseks, siis palume seletuskirjas ka analüüsida ja selgitada, kas see on Eesti Vabariigi põhiseadusega (edaspidi põhiseadus) kooskõlas, st ega sellega ei reguleerita valdkonda, mis tuleks reguleerida seadusega, samuti kas volitusnormi sõnastus on piisavalt täpne, et see hõlmab laiendatava määruse reguleerimisala.</w:t>
      </w:r>
    </w:p>
  </w:comment>
  <w:comment w:id="85" w:author="Maarja-Liis Lall - JUSTDIGI" w:date="2026-02-20T15:48:00Z" w:initials="MJ">
    <w:p w14:paraId="2F8F00F6" w14:textId="77777777" w:rsidR="00A95A99" w:rsidRDefault="00223CA6" w:rsidP="00A95A99">
      <w:pPr>
        <w:pStyle w:val="Kommentaaritekst"/>
      </w:pPr>
      <w:r>
        <w:annotationRef/>
      </w:r>
      <w:r w:rsidR="00A95A99">
        <w:t>Palume selgitada, millisega täpsemalt.</w:t>
      </w:r>
    </w:p>
  </w:comment>
  <w:comment w:id="86" w:author="Maarja-Liis Lall - JUSTDIGI" w:date="2026-02-20T15:48:00Z" w:initials="MJ">
    <w:p w14:paraId="68AABF87" w14:textId="77777777" w:rsidR="00A95A99" w:rsidRDefault="00223CA6" w:rsidP="00A95A99">
      <w:pPr>
        <w:pStyle w:val="Kommentaaritekst"/>
      </w:pPr>
      <w:r>
        <w:annotationRef/>
      </w:r>
      <w:r w:rsidR="00A95A99">
        <w:t>Palume viidata, kust varem see nõue tulenes.</w:t>
      </w:r>
    </w:p>
  </w:comment>
  <w:comment w:id="87" w:author="Maarja-Liis Lall - JUSTDIGI" w:date="2026-02-20T15:47:00Z" w:initials="MJ">
    <w:p w14:paraId="6B8133D2" w14:textId="77777777" w:rsidR="00A95A99" w:rsidRDefault="00223CA6" w:rsidP="00A95A99">
      <w:pPr>
        <w:pStyle w:val="Kommentaaritekst"/>
      </w:pPr>
      <w:r>
        <w:annotationRef/>
      </w:r>
      <w:r w:rsidR="00A95A99">
        <w:t>Kas täiendada, et positiivselt?</w:t>
      </w:r>
    </w:p>
  </w:comment>
  <w:comment w:id="89" w:author="Maarja-Liis Lall - JUSTDIGI" w:date="2026-02-21T10:48:00Z" w:initials="MJ">
    <w:p w14:paraId="338C5FC7" w14:textId="77777777" w:rsidR="00A95A99" w:rsidRDefault="00223CA6" w:rsidP="00A95A99">
      <w:pPr>
        <w:pStyle w:val="Kommentaaritekst"/>
      </w:pPr>
      <w:r>
        <w:annotationRef/>
      </w:r>
      <w:r w:rsidR="00A95A99">
        <w:t xml:space="preserve">Palume tuua välja, mis lõigete kaupa olemasolevast regulatsioonist saab, st kas mingi lõige viiakse kuhugi üle ja kuhu täpselt; kui ei viida üle, siis see ka välja tuua. </w:t>
      </w:r>
    </w:p>
  </w:comment>
  <w:comment w:id="91" w:author="Maarja-Liis Lall - JUSTDIGI" w:date="2026-02-20T16:59:00Z" w:initials="MJ">
    <w:p w14:paraId="7067EFCD" w14:textId="77777777" w:rsidR="00A95A99" w:rsidRDefault="00223CA6" w:rsidP="00A95A99">
      <w:pPr>
        <w:pStyle w:val="Kommentaaritekst"/>
      </w:pPr>
      <w:r>
        <w:annotationRef/>
      </w:r>
      <w:r w:rsidR="00A95A99">
        <w:t>Palume täpsustada kas peab või võib. Lisaks palume selgitada, kuidas see teavitus siis esitada, kas ekirjaga? Või mis võimalused on?</w:t>
      </w:r>
    </w:p>
  </w:comment>
  <w:comment w:id="90" w:author="Maarja-Liis Lall - JUSTDIGI" w:date="2026-02-20T16:51:00Z" w:initials="MJ">
    <w:p w14:paraId="6CA9880F" w14:textId="2CC9061A" w:rsidR="00A95A99" w:rsidRDefault="00223CA6" w:rsidP="00A95A99">
      <w:pPr>
        <w:pStyle w:val="Kommentaaritekst"/>
      </w:pPr>
      <w:r>
        <w:annotationRef/>
      </w:r>
      <w:r w:rsidR="00A95A99">
        <w:t>Palume neid sätteid ka sisuliselt selgitada - selgitatakse, miks on eelnõu objektiks olevaid suhteid vaja reguleerida</w:t>
      </w:r>
    </w:p>
  </w:comment>
  <w:comment w:id="95" w:author="Maarja-Liis Lall - JUSTDIGI" w:date="2026-02-16T16:51:00Z" w:initials="MJ">
    <w:p w14:paraId="0C4EA3DB" w14:textId="77777777" w:rsidR="00A95A99" w:rsidRDefault="00223CA6" w:rsidP="00A95A99">
      <w:pPr>
        <w:pStyle w:val="Kommentaaritekst"/>
      </w:pPr>
      <w:r>
        <w:annotationRef/>
      </w:r>
      <w:r w:rsidR="00A95A99">
        <w:t>Lisatud puuduolev täht.</w:t>
      </w:r>
    </w:p>
  </w:comment>
  <w:comment w:id="97" w:author="Maarja-Liis Lall - JUSTDIGI" w:date="2026-02-20T17:02:00Z" w:initials="MJ">
    <w:p w14:paraId="3CD34BCC" w14:textId="0DBBBB25" w:rsidR="00223CA6" w:rsidRDefault="00223CA6">
      <w:r>
        <w:annotationRef/>
      </w:r>
      <w:r w:rsidRPr="4DCB9415">
        <w:t>Kui kavas on volitusnorm Vabariigi Valitsuse, ministri või kohaliku omavalitsuse organi määruse andmiseks või selle reguleerimisala laiendamiseks, siis palume seletuskirjas ka analüüsida ja selgitada, kas see on Eesti Vabariigi põhiseadusega (edaspidi põhiseadus) kooskõlas, st ega sellega ei reguleerita valdkonda, mis tuleks reguleerida seadusega, samuti kas volitusnormi sõnastus on piisavalt täpne, et see hõlmab laiendatava määruse reguleerimisala.</w:t>
      </w:r>
    </w:p>
  </w:comment>
  <w:comment w:id="98" w:author="Maarja-Liis Lall - JUSTDIGI" w:date="2026-02-25T22:27:00Z" w:initials="MJ">
    <w:p w14:paraId="404C094C" w14:textId="4DBD8350" w:rsidR="00223CA6" w:rsidRDefault="00223CA6">
      <w:r>
        <w:annotationRef/>
      </w:r>
      <w:r w:rsidRPr="166B3A64">
        <w:t>Volitusnormiga rakendusakti võimaluse põhjendamatu loomine ei ole lubatud, sest see loob normi adressaadile või rakendajale ootuse, et seadust võidakse täpsustada määrusega, kuid määruse andjal ei olnud selleks reaalset vajadust.  </w:t>
      </w:r>
    </w:p>
    <w:p w14:paraId="1F1E666F" w14:textId="56EC075B" w:rsidR="00223CA6" w:rsidRDefault="00223CA6"/>
    <w:p w14:paraId="6B8B0839" w14:textId="40B44080" w:rsidR="00223CA6" w:rsidRDefault="00223CA6">
      <w:r w:rsidRPr="68F82304">
        <w:t>Palume selgitada, miks on täidesaatvale võimule õigus otsustada asjaoludest sõltuvalt rakendusakti vajalikkuse üle ja ei ole seda kohustusena seatud.</w:t>
      </w:r>
    </w:p>
  </w:comment>
  <w:comment w:id="99" w:author="Maarja-Liis Lall - JUSTDIGI" w:date="2026-02-21T11:08:00Z" w:initials="MJ">
    <w:p w14:paraId="0EB02B23" w14:textId="77777777" w:rsidR="00A95A99" w:rsidRDefault="00223CA6" w:rsidP="00A95A99">
      <w:pPr>
        <w:pStyle w:val="Kommentaaritekst"/>
      </w:pPr>
      <w:r>
        <w:annotationRef/>
      </w:r>
      <w:r w:rsidR="00A95A99">
        <w:t xml:space="preserve">Hõnte käsiraamat - </w:t>
      </w:r>
      <w:hyperlink r:id="rId4" w:history="1">
        <w:r w:rsidR="00A95A99" w:rsidRPr="00E06AB5">
          <w:rPr>
            <w:rStyle w:val="Hperlink"/>
          </w:rPr>
          <w:t>Microsoft Word - HÃŁNTE_16.01.2019</w:t>
        </w:r>
      </w:hyperlink>
      <w:r w:rsidR="00A95A99">
        <w:t>:</w:t>
      </w:r>
    </w:p>
    <w:p w14:paraId="17739B75" w14:textId="77777777" w:rsidR="00A95A99" w:rsidRDefault="00A95A99" w:rsidP="00A95A99">
      <w:pPr>
        <w:pStyle w:val="Kommentaaritekst"/>
      </w:pPr>
    </w:p>
    <w:p w14:paraId="491FA4C1" w14:textId="77777777" w:rsidR="00A95A99" w:rsidRDefault="00A95A99" w:rsidP="00A95A99">
      <w:pPr>
        <w:pStyle w:val="Kommentaaritekst"/>
      </w:pPr>
      <w:r>
        <w:rPr>
          <w:i/>
          <w:iCs/>
        </w:rPr>
        <w:t>1. Kui on vaja seadust täiendada uue paragrahvi või muu struktuuriosaga, siis tuleb see paigutada õigussüstemaatiliselt sobivasse kohta, välja arvatud varem kehtetuks tunnistatud struktuuriosa kohale või struktuuriosa kohale, mis käsilolevate muudatuste tulemusena muutub tarbetuks. Tarbetu säte tuleb kehtetuks tunnistada või kui see ei ole veel jõustunud, siis välja jätta.  </w:t>
      </w:r>
    </w:p>
    <w:p w14:paraId="5E00645E" w14:textId="77777777" w:rsidR="00A95A99" w:rsidRDefault="00A95A99" w:rsidP="00A95A99">
      <w:pPr>
        <w:pStyle w:val="Kommentaaritekst"/>
      </w:pPr>
    </w:p>
    <w:p w14:paraId="50174556" w14:textId="77777777" w:rsidR="00A95A99" w:rsidRDefault="00A95A99" w:rsidP="00A95A99">
      <w:pPr>
        <w:pStyle w:val="Kommentaaritekst"/>
      </w:pPr>
      <w:r>
        <w:rPr>
          <w:i/>
          <w:iCs/>
        </w:rPr>
        <w:t>8. Kui paragrahv, lõige, punkt või muu struktuuriosa tunnistatakse kehtetuks, siis kehtetuks tunnistatud struktuuriosa kohale lisab Riigi Teataja märke „kehtetu“ ja lingi aktile, millega see on kehtetuks tunnistatud. Kehtetuks tunnistatud struktuuriosa numbrit edaspidi ei kasutata ja seaduse täiendamisel täiendatakse seda uue numbri saanud struktuuriosaga. Olukord on teine, kui näiteks ühe jao, milles on paragrahv kehtetuks tunnistatud, ulatuslikul muutmisel kehtestatakse see uues sõnastuses. Sel juhul võib eelmises redaktsioonis kehtetuks tunnistatud paragrahvi numbri võtta kasutusele ka uue sisuga.</w:t>
      </w:r>
    </w:p>
    <w:p w14:paraId="27CBD042" w14:textId="77777777" w:rsidR="00A95A99" w:rsidRDefault="00A95A99" w:rsidP="00A95A99">
      <w:pPr>
        <w:pStyle w:val="Kommentaaritekst"/>
      </w:pPr>
    </w:p>
    <w:p w14:paraId="5101298D" w14:textId="77777777" w:rsidR="00A95A99" w:rsidRDefault="00A95A99" w:rsidP="00A95A99">
      <w:pPr>
        <w:pStyle w:val="Kommentaaritekst"/>
      </w:pPr>
      <w:r>
        <w:rPr>
          <w:i/>
          <w:iCs/>
        </w:rPr>
        <w:t>9. Sättele uue sisu andmist võib lubada juhul, kui sellega ei kaasne sise- ega välisviidete (ka rakendusaktides) valeks muutumise tõttu vajadust hakata tegema omakorda muudatusi teistes aktides. Lisamuudatuste vältimiseks võib paragrahvi või muud struktuuriosa muuta osade kaupa. Kui neljalõikelise paragrahvi muutmisel kolmelõikeliseks viited lõikele 4 muutuksid valeks, siis tuleb muuta ühes punktis lõiked 1 ja 2, teises punktis lõige 3 kehtetuks tunnistada ja kolmandas punktis muuta lõiget 4. Seega tuleb alati kaaluda, missugune muutmisviis tagab kokkuvõttes väikseima arvu aktide muudatuste arvu ja õigusselguse. </w:t>
      </w:r>
    </w:p>
    <w:p w14:paraId="34A3DB31" w14:textId="77777777" w:rsidR="00A95A99" w:rsidRDefault="00A95A99" w:rsidP="00A95A99">
      <w:pPr>
        <w:pStyle w:val="Kommentaaritekst"/>
      </w:pPr>
    </w:p>
    <w:p w14:paraId="0D1CBFE5" w14:textId="77777777" w:rsidR="00A95A99" w:rsidRDefault="00A95A99" w:rsidP="00A95A99">
      <w:pPr>
        <w:pStyle w:val="Kommentaaritekst"/>
      </w:pPr>
      <w:r>
        <w:rPr>
          <w:i/>
          <w:iCs/>
        </w:rPr>
        <w:t>13. Kui seaduse teatud struktuuriosas tuleb teha arvukalt muudatusi, siis võetakse need muudatused kokku ühe struktuuriosa muudatusena, sest vastasel juhul muutuksid iga üksiku lõike või punkti muutmise, kehtetuks tunnistamise ja sätte lisamise vormelid raskesti jälgitavaks.  </w:t>
      </w:r>
    </w:p>
    <w:p w14:paraId="22FA668C" w14:textId="77777777" w:rsidR="00A95A99" w:rsidRDefault="00A95A99" w:rsidP="00A95A99">
      <w:pPr>
        <w:pStyle w:val="Kommentaaritekst"/>
      </w:pPr>
    </w:p>
    <w:p w14:paraId="717BBB42" w14:textId="77777777" w:rsidR="00A95A99" w:rsidRDefault="00A95A99" w:rsidP="00A95A99">
      <w:pPr>
        <w:pStyle w:val="Kommentaaritekst"/>
      </w:pPr>
      <w:r>
        <w:t xml:space="preserve">Palume siin põhjendada, miks normitehniliselt selline lahendus. Reeglite ülekirjutamine pole soositav. Variant oleks nt lg 1 kehtetuks ja kui soov tuua lg 4 ettepoole, siis tuua see lg-na 1.1? Samas miks ei taha säilitada seda lõikes 4? </w:t>
      </w:r>
    </w:p>
  </w:comment>
  <w:comment w:id="100" w:author="Maarja-Liis Lall - JUSTDIGI" w:date="2026-02-20T17:04:00Z" w:initials="MJ">
    <w:p w14:paraId="74A477EB" w14:textId="77777777" w:rsidR="00A95A99" w:rsidRDefault="00223CA6" w:rsidP="00A95A99">
      <w:pPr>
        <w:pStyle w:val="Kommentaaritekst"/>
      </w:pPr>
      <w:r>
        <w:annotationRef/>
      </w:r>
      <w:r w:rsidR="00A95A99">
        <w:t>Palume õiguslikult põhjendada tasandi vahetuse põhjendatust, mitte lihtsalt, et nii on ka teised teinud.</w:t>
      </w:r>
    </w:p>
  </w:comment>
  <w:comment w:id="101" w:author="Maarja-Liis Lall - JUSTDIGI" w:date="2026-02-21T11:09:00Z" w:initials="MJ">
    <w:p w14:paraId="59E4AA1B" w14:textId="77777777" w:rsidR="00A95A99" w:rsidRDefault="00223CA6" w:rsidP="00A95A99">
      <w:pPr>
        <w:pStyle w:val="Kommentaaritekst"/>
      </w:pPr>
      <w:r>
        <w:annotationRef/>
      </w:r>
      <w:r w:rsidR="00A95A99">
        <w:t>Võrreldes varasemaga on jäetud välja ka viide, et volitatud töötleja määratakse registri põhimääruses. Palume siin ka seda selgitada.</w:t>
      </w:r>
    </w:p>
    <w:p w14:paraId="345EB06A" w14:textId="77777777" w:rsidR="00A95A99" w:rsidRDefault="00A95A99" w:rsidP="00A95A99">
      <w:pPr>
        <w:pStyle w:val="Kommentaaritekst"/>
      </w:pPr>
    </w:p>
    <w:p w14:paraId="753CA9A8" w14:textId="77777777" w:rsidR="00A95A99" w:rsidRDefault="00A95A99" w:rsidP="00A95A99">
      <w:pPr>
        <w:pStyle w:val="Kommentaaritekst"/>
      </w:pPr>
      <w:r>
        <w:t>Võiks viidata ka sellele, et § 39 lg 5 viiakse üle mujale, et oleks see § 39 muudatuste alt leitav.</w:t>
      </w:r>
    </w:p>
  </w:comment>
  <w:comment w:id="103" w:author="Maarja-Liis Lall - JUSTDIGI" w:date="2026-02-23T08:59:00Z" w:initials="MJ">
    <w:p w14:paraId="677236B3" w14:textId="77777777" w:rsidR="00A95A99" w:rsidRDefault="00223CA6" w:rsidP="00A95A99">
      <w:pPr>
        <w:pStyle w:val="Kommentaaritekst"/>
      </w:pPr>
      <w:r>
        <w:annotationRef/>
      </w:r>
      <w:r w:rsidR="00A95A99">
        <w:t>Palume siin selgelt viidata, kas tuleb uus kohustus juurde või see kohustus oli ka varasemalt.</w:t>
      </w:r>
    </w:p>
  </w:comment>
  <w:comment w:id="106" w:author="Maarja-Liis Lall - JUSTDIGI" w:date="2026-02-23T09:02:00Z" w:initials="MJ">
    <w:p w14:paraId="469BE189" w14:textId="77777777" w:rsidR="00A95A99" w:rsidRDefault="00223CA6" w:rsidP="00A95A99">
      <w:pPr>
        <w:pStyle w:val="Kommentaaritekst"/>
      </w:pPr>
      <w:r>
        <w:annotationRef/>
      </w:r>
      <w:r w:rsidR="00A95A99">
        <w:t>Palume selgitada, et kas praktikas on varasemalt samamoodi sisustatud lg-s 1 üldparameetreid või on selle termini seadusesse toomisel ka praktikast mingi muutus tehtud.</w:t>
      </w:r>
    </w:p>
  </w:comment>
  <w:comment w:id="107" w:author="Maarja-Liis Lall - JUSTDIGI" w:date="2026-02-23T09:12:00Z" w:initials="MJ">
    <w:p w14:paraId="2D19D8E8" w14:textId="77777777" w:rsidR="00A95A99" w:rsidRDefault="00223CA6" w:rsidP="00A95A99">
      <w:pPr>
        <w:pStyle w:val="Kommentaaritekst"/>
      </w:pPr>
      <w:r>
        <w:annotationRef/>
      </w:r>
      <w:r w:rsidR="00A95A99">
        <w:t>Palume selgelt välja tuua, kas see tähendab, et sisulist muutust pole, st ka varem tõlgendati normi selliselt?</w:t>
      </w:r>
    </w:p>
  </w:comment>
  <w:comment w:id="111" w:author="Maarja-Liis Lall - JUSTDIGI" w:date="2026-02-23T09:19:00Z" w:initials="MJ">
    <w:p w14:paraId="284B1D85" w14:textId="77777777" w:rsidR="00A95A99" w:rsidRDefault="00223CA6" w:rsidP="00A95A99">
      <w:pPr>
        <w:pStyle w:val="Kommentaaritekst"/>
      </w:pPr>
      <w:r>
        <w:annotationRef/>
      </w:r>
      <w:r w:rsidR="00A95A99">
        <w:t>Palume täpsustada, kas see muudab olemasolevaid kohustusi või jääb samaks.</w:t>
      </w:r>
    </w:p>
  </w:comment>
  <w:comment w:id="112" w:author="Maarja-Liis Lall - JUSTDIGI" w:date="2026-02-23T09:22:00Z" w:initials="MJ">
    <w:p w14:paraId="4F21E75E" w14:textId="77777777" w:rsidR="00A95A99" w:rsidRDefault="00223CA6" w:rsidP="00A95A99">
      <w:pPr>
        <w:pStyle w:val="Kommentaaritekst"/>
      </w:pPr>
      <w:r>
        <w:annotationRef/>
      </w:r>
      <w:r w:rsidR="00A95A99">
        <w:t>Palume ka siin selgelt välja tuua, kas kohustusi tuleb juurde või jääb samaks.</w:t>
      </w:r>
    </w:p>
  </w:comment>
  <w:comment w:id="113" w:author="Maarja-Liis Lall - JUSTDIGI" w:date="2026-02-23T09:24:00Z" w:initials="MJ">
    <w:p w14:paraId="0C4795AB" w14:textId="77777777" w:rsidR="00A95A99" w:rsidRDefault="00223CA6" w:rsidP="00A95A99">
      <w:pPr>
        <w:pStyle w:val="Kommentaaritekst"/>
      </w:pPr>
      <w:r>
        <w:annotationRef/>
      </w:r>
      <w:r w:rsidR="00A95A99">
        <w:t>Palume tuua elulise näite.</w:t>
      </w:r>
    </w:p>
  </w:comment>
  <w:comment w:id="114" w:author="Maarja-Liis Lall - JUSTDIGI" w:date="2026-02-23T09:26:00Z" w:initials="MJ">
    <w:p w14:paraId="070FEE16" w14:textId="77777777" w:rsidR="00A95A99" w:rsidRDefault="00223CA6" w:rsidP="00A95A99">
      <w:pPr>
        <w:pStyle w:val="Kommentaaritekst"/>
      </w:pPr>
      <w:r>
        <w:annotationRef/>
      </w:r>
      <w:r w:rsidR="00A95A99">
        <w:t>Palume tuua selgelt välja ,et kas enne oli kogu ulatuses.</w:t>
      </w:r>
    </w:p>
  </w:comment>
  <w:comment w:id="115" w:author="Maarja-Liis Lall - JUSTDIGI" w:date="2026-02-23T09:28:00Z" w:initials="MJ">
    <w:p w14:paraId="55232484" w14:textId="77777777" w:rsidR="00A95A99" w:rsidRDefault="00223CA6" w:rsidP="00A95A99">
      <w:pPr>
        <w:pStyle w:val="Kommentaaritekst"/>
      </w:pPr>
      <w:r>
        <w:annotationRef/>
      </w:r>
      <w:r w:rsidR="00A95A99">
        <w:t>Palume eraldi ja selgelt välja tuua, mis varasemalt oli, kuidas korraldati.</w:t>
      </w:r>
    </w:p>
  </w:comment>
  <w:comment w:id="116" w:author="Maarja-Liis Lall - JUSTDIGI" w:date="2026-02-16T16:52:00Z" w:initials="MJ">
    <w:p w14:paraId="5C3A301A" w14:textId="77777777" w:rsidR="00A95A99" w:rsidRDefault="00223CA6" w:rsidP="00A95A99">
      <w:pPr>
        <w:pStyle w:val="Kommentaaritekst"/>
      </w:pPr>
      <w:r>
        <w:annotationRef/>
      </w:r>
      <w:r w:rsidR="00A95A99">
        <w:t>Lisatud puuduolev täht.</w:t>
      </w:r>
    </w:p>
  </w:comment>
  <w:comment w:id="118" w:author="Maarja-Liis Lall - JUSTDIGI" w:date="2026-02-16T16:52:00Z" w:initials="MJ">
    <w:p w14:paraId="18B15350" w14:textId="77777777" w:rsidR="00A95A99" w:rsidRDefault="00223CA6" w:rsidP="00A95A99">
      <w:pPr>
        <w:pStyle w:val="Kommentaaritekst"/>
      </w:pPr>
      <w:r>
        <w:annotationRef/>
      </w:r>
      <w:r w:rsidR="00A95A99">
        <w:t>Lisatud puuduolev täht.</w:t>
      </w:r>
    </w:p>
  </w:comment>
  <w:comment w:id="125" w:author="Maarja-Liis Lall - JUSTDIGI" w:date="2026-02-19T12:48:00Z" w:initials="MJ">
    <w:p w14:paraId="1146E325" w14:textId="77777777" w:rsidR="00A95A99" w:rsidRDefault="00223CA6" w:rsidP="00A95A99">
      <w:pPr>
        <w:pStyle w:val="Kommentaaritekst"/>
      </w:pPr>
      <w:r>
        <w:annotationRef/>
      </w:r>
      <w:r w:rsidR="00A95A99">
        <w:t>Selgitusest ei saa aru, et kas ja miks viidet ehitusseadustikule enam vaja pole.  HÕNTE § 43 lg 1 p 3 kohaselt selgitatakse, miks senine regulatsioon vajab muutmist. Praegu ei selgu see selle punkti selgitusest. Kui säte tunnistatakse kehtetuks, siis võiks selgitada, et miks see säte kunagi kavandati ning miks see nüüd kehtetuks tunnistatakse. Käesoleval juhul ei tundu mulle peale vaadates, et § 7 on ümber tõstetud selgituses viidatud lõikesse, vaid seal on teine regulatsioon. Seega tekib küsimus, miks § 7 sätestatut enam vaja pole. uus viidatud lõige käsitleb rekonstrueerimist, aga § 7 käsitles ehitise ehitamisel maaparandussüsteemi ehitamist. võiks rohkem lahti selgitada, miks sätet pole vaja enam.</w:t>
      </w:r>
    </w:p>
  </w:comment>
  <w:comment w:id="126" w:author="Maarja-Liis Lall - JUSTDIGI" w:date="2026-02-23T09:35:00Z" w:initials="MJ">
    <w:p w14:paraId="44B0E8B8" w14:textId="77777777" w:rsidR="00A95A99" w:rsidRDefault="00223CA6" w:rsidP="00A95A99">
      <w:pPr>
        <w:pStyle w:val="Kommentaaritekst"/>
      </w:pPr>
      <w:r>
        <w:annotationRef/>
      </w:r>
      <w:r w:rsidR="00A95A99">
        <w:t>Palume selguse huvides täpsemalt välja tuua, kuhu viiakse iga reegel, et oleks jälgitav.</w:t>
      </w:r>
    </w:p>
  </w:comment>
  <w:comment w:id="128" w:author="Maarja-Liis Lall - JUSTDIGI" w:date="2026-02-23T09:36:00Z" w:initials="MJ">
    <w:p w14:paraId="79756531" w14:textId="77777777" w:rsidR="00A95A99" w:rsidRDefault="00223CA6" w:rsidP="00A95A99">
      <w:pPr>
        <w:pStyle w:val="Kommentaaritekst"/>
      </w:pPr>
      <w:r>
        <w:annotationRef/>
      </w:r>
      <w:r w:rsidR="00A95A99">
        <w:t>Sama kommentaar, mis eelmine</w:t>
      </w:r>
    </w:p>
  </w:comment>
  <w:comment w:id="130" w:author="Maarja-Liis Lall - JUSTDIGI" w:date="2026-02-23T09:37:00Z" w:initials="MJ">
    <w:p w14:paraId="5804D721" w14:textId="77777777" w:rsidR="00A95A99" w:rsidRDefault="00223CA6" w:rsidP="00A95A99">
      <w:pPr>
        <w:pStyle w:val="Kommentaaritekst"/>
      </w:pPr>
      <w:r>
        <w:annotationRef/>
      </w:r>
      <w:r w:rsidR="00A95A99">
        <w:t>See on hästi välja toodud, et kuidas midagi muudetakse ja miks ja kuidas varem oli. Nii võiks ka kõigi teiste lõigete osas olla, kus on midagi muudetud.</w:t>
      </w:r>
    </w:p>
  </w:comment>
  <w:comment w:id="131" w:author="Maarja-Liis Lall - JUSTDIGI" w:date="2026-02-25T16:21:00Z" w:initials="MJ">
    <w:p w14:paraId="373F7451" w14:textId="77777777" w:rsidR="00A95A99" w:rsidRDefault="00223CA6" w:rsidP="00A95A99">
      <w:pPr>
        <w:pStyle w:val="Kommentaaritekst"/>
      </w:pPr>
      <w:r>
        <w:annotationRef/>
      </w:r>
      <w:r w:rsidR="00A95A99">
        <w:t>Enamusi lõikeid pole täpsemalt selgitatud, vaid on üksnes sedastatud sama, mis eelnõus säte ütleb. Palume selgitada kõik lõiked lahti.</w:t>
      </w:r>
    </w:p>
  </w:comment>
  <w:comment w:id="132" w:author="Maarja-Liis Lall - JUSTDIGI" w:date="2026-02-23T09:38:00Z" w:initials="MJ">
    <w:p w14:paraId="1A16EDB9" w14:textId="77777777" w:rsidR="00A95A99" w:rsidRDefault="00223CA6" w:rsidP="00A95A99">
      <w:pPr>
        <w:pStyle w:val="Kommentaaritekst"/>
      </w:pPr>
      <w:r>
        <w:annotationRef/>
      </w:r>
      <w:r w:rsidR="00A95A99">
        <w:t>Palume selgitada, kas alati ja igal juhul või on mingid erandid.</w:t>
      </w:r>
    </w:p>
  </w:comment>
  <w:comment w:id="135" w:author="Maarja-Liis Lall - JUSTDIGI" w:date="2026-02-23T09:40:00Z" w:initials="MJ">
    <w:p w14:paraId="3F6D1121" w14:textId="77777777" w:rsidR="00A95A99" w:rsidRDefault="00223CA6" w:rsidP="00A95A99">
      <w:pPr>
        <w:pStyle w:val="Kommentaaritekst"/>
      </w:pPr>
      <w:r>
        <w:annotationRef/>
      </w:r>
      <w:r w:rsidR="00A95A99">
        <w:t>Palume ka siin lõigete käsitlemisel välja tuua, et kus see reegel varasemalt paiknes. Kuskilt igatahes peaks reegel-reegel haaval see selgelt välja tulema.</w:t>
      </w:r>
    </w:p>
  </w:comment>
  <w:comment w:id="137" w:author="Maarja-Liis Lall - JUSTDIGI" w:date="2026-02-23T09:42:00Z" w:initials="MJ">
    <w:p w14:paraId="5DE77C5A" w14:textId="77777777" w:rsidR="00A95A99" w:rsidRDefault="00223CA6" w:rsidP="00A95A99">
      <w:pPr>
        <w:pStyle w:val="Kommentaaritekst"/>
      </w:pPr>
      <w:r>
        <w:annotationRef/>
      </w:r>
      <w:r w:rsidR="00A95A99">
        <w:t>Väga hea tabel, teiste lõigete puhul peaks ka nii selgelt välja tulema, et kus varasemalt oli ja kas on mingi muutus ja kui on siis, miks.</w:t>
      </w:r>
    </w:p>
  </w:comment>
  <w:comment w:id="142" w:author="Maarja-Liis Lall - JUSTDIGI" w:date="2026-02-25T21:57:00Z" w:initials="MJ">
    <w:p w14:paraId="674D5AE8" w14:textId="77777777" w:rsidR="00A95A99" w:rsidRDefault="00223CA6" w:rsidP="00A95A99">
      <w:pPr>
        <w:pStyle w:val="Kommentaaritekst"/>
      </w:pPr>
      <w:r>
        <w:annotationRef/>
      </w:r>
      <w:r w:rsidR="00A95A99">
        <w:t>Palume ka § 52 lõigete kaupa selgitada, et kuhu mingi regulatsioon edasi viiakse või mis vajalik pole, sest kõik ei kao ära, vaid viiakse ka mujale.</w:t>
      </w:r>
    </w:p>
  </w:comment>
  <w:comment w:id="143" w:author="Maarja-Liis Lall - JUSTDIGI" w:date="2026-02-16T16:52:00Z" w:initials="MJ">
    <w:p w14:paraId="348E3573" w14:textId="77777777" w:rsidR="00A95A99" w:rsidRDefault="00223CA6" w:rsidP="00A95A99">
      <w:pPr>
        <w:pStyle w:val="Kommentaaritekst"/>
      </w:pPr>
      <w:r>
        <w:annotationRef/>
      </w:r>
      <w:r w:rsidR="00A95A99">
        <w:t>Lisatud puuduolev täht.</w:t>
      </w:r>
    </w:p>
  </w:comment>
  <w:comment w:id="147" w:author="Maarja-Liis Lall - JUSTDIGI" w:date="2026-02-23T10:03:00Z" w:initials="MJ">
    <w:p w14:paraId="0E1B98E6" w14:textId="77777777" w:rsidR="00A95A99" w:rsidRDefault="00223CA6" w:rsidP="00A95A99">
      <w:pPr>
        <w:pStyle w:val="Kommentaaritekst"/>
      </w:pPr>
      <w:r>
        <w:annotationRef/>
      </w:r>
      <w:r w:rsidR="00A95A99">
        <w:t>Palume selgitada, kas lisatud "kohapeal" oli olemasoleva regulatsiooni kohaselt ka nii ja lihtsalt täpsustatakse. Kuna lisatakse uue sõnana lõikesse 3, siis võiks seda selgitada.</w:t>
      </w:r>
    </w:p>
  </w:comment>
  <w:comment w:id="148" w:author="Maarja-Liis Lall - JUSTDIGI" w:date="2026-02-23T10:10:00Z" w:initials="MJ">
    <w:p w14:paraId="0A267C53" w14:textId="77777777" w:rsidR="00A95A99" w:rsidRDefault="00223CA6" w:rsidP="00A95A99">
      <w:pPr>
        <w:pStyle w:val="Kommentaaritekst"/>
      </w:pPr>
      <w:r>
        <w:annotationRef/>
      </w:r>
      <w:r w:rsidR="00A95A99">
        <w:t>Vt nt MaaParS § 29 lg 3 räägib ka lisavee juhtimisest maaparandusüssteemi - kas seda ei pea muutma?</w:t>
      </w:r>
    </w:p>
  </w:comment>
  <w:comment w:id="149" w:author="Maarja-Liis Lall - JUSTDIGI" w:date="2026-02-23T10:09:00Z" w:initials="MJ">
    <w:p w14:paraId="1CE34430" w14:textId="77777777" w:rsidR="00A95A99" w:rsidRDefault="00223CA6" w:rsidP="00A95A99">
      <w:pPr>
        <w:pStyle w:val="Kommentaaritekst"/>
      </w:pPr>
      <w:r>
        <w:annotationRef/>
      </w:r>
      <w:r w:rsidR="00A95A99">
        <w:t>Palume selgitada, kas see, et lisavee juhtimine on mingitel juhtudel keelatud, tuleneb ka kuskil normist? Võiks seda siin selgitada. Kui ei tulene hetkel, siis kas ei peaks see olema kuskil kirjas? Sest praegu §-st 53 tuleneb ainult see, et mis tingimustel võib avatud eesvoolu ja kuivenduskraavi lisavett juhtida.</w:t>
      </w:r>
    </w:p>
  </w:comment>
  <w:comment w:id="151" w:author="Maarja-Liis Lall - JUSTDIGI" w:date="2026-02-23T10:12:00Z" w:initials="MJ">
    <w:p w14:paraId="38C1A9CC" w14:textId="5B1F9A31" w:rsidR="00A95A99" w:rsidRDefault="00223CA6" w:rsidP="00A95A99">
      <w:pPr>
        <w:pStyle w:val="Kommentaaritekst"/>
      </w:pPr>
      <w:r>
        <w:annotationRef/>
      </w:r>
      <w:r w:rsidR="00A95A99">
        <w:t>Palume selgitada, kas see jääb samaks, nagu varasemas praktikas on sisustatud?</w:t>
      </w:r>
    </w:p>
  </w:comment>
  <w:comment w:id="152" w:author="Maarja-Liis Lall - JUSTDIGI" w:date="2026-02-23T10:13:00Z" w:initials="MJ">
    <w:p w14:paraId="792A5913" w14:textId="77777777" w:rsidR="00A95A99" w:rsidRDefault="00223CA6" w:rsidP="00A95A99">
      <w:pPr>
        <w:pStyle w:val="Kommentaaritekst"/>
      </w:pPr>
      <w:r>
        <w:annotationRef/>
      </w:r>
      <w:r w:rsidR="00A95A99">
        <w:t>Palume siin ka välja tuua, et kelle kohustus varem oli ja kuidas varasem praktika oli.</w:t>
      </w:r>
    </w:p>
  </w:comment>
  <w:comment w:id="153" w:author="Maarja-Liis Lall - JUSTDIGI" w:date="2026-02-23T10:15:00Z" w:initials="MJ">
    <w:p w14:paraId="47D123F2" w14:textId="77777777" w:rsidR="00A95A99" w:rsidRDefault="00223CA6" w:rsidP="00A95A99">
      <w:pPr>
        <w:pStyle w:val="Kommentaaritekst"/>
      </w:pPr>
      <w:r>
        <w:annotationRef/>
      </w:r>
      <w:r w:rsidR="00A95A99">
        <w:t>Palume ka lg 5 muudatusi selgitada täpsemalt.</w:t>
      </w:r>
    </w:p>
  </w:comment>
  <w:comment w:id="154" w:author="Maarja-Liis Lall - JUSTDIGI" w:date="2026-02-25T14:39:00Z" w:initials="MJ">
    <w:p w14:paraId="4B8E407A" w14:textId="77777777" w:rsidR="00A95A99" w:rsidRDefault="00223CA6" w:rsidP="00A95A99">
      <w:pPr>
        <w:pStyle w:val="Kommentaaritekst"/>
      </w:pPr>
      <w:r>
        <w:annotationRef/>
      </w:r>
      <w:r w:rsidR="00A95A99">
        <w:t xml:space="preserve">Juhime tähelepanu, et maaparandushoiukava on mainitud ka </w:t>
      </w:r>
      <w:hyperlink r:id="rId5" w:history="1">
        <w:r w:rsidR="00A95A99" w:rsidRPr="000F6929">
          <w:rPr>
            <w:rStyle w:val="Hperlink"/>
          </w:rPr>
          <w:t>Maa- ja Ruumiameti põhimäärus–Riigi Teataja</w:t>
        </w:r>
      </w:hyperlink>
      <w:r w:rsidR="00A95A99">
        <w:t xml:space="preserve"> ja ka </w:t>
      </w:r>
      <w:hyperlink r:id="rId6" w:history="1">
        <w:r w:rsidR="00A95A99" w:rsidRPr="000F6929">
          <w:rPr>
            <w:rStyle w:val="Hperlink"/>
          </w:rPr>
          <w:t>Põllu- ja metsamajanduse taristu arendamise ning hoiu investeeringutoetus–Riigi Teataja</w:t>
        </w:r>
      </w:hyperlink>
      <w:r w:rsidR="00A95A99">
        <w:t>. Kas neid pole vaja muuta? Palume käsitleda viiteid siin punkti all. Lisaks ka rakendusaktide osas need ära mainida, kui muutmist vajavad määrused, kui nii on.</w:t>
      </w:r>
    </w:p>
  </w:comment>
  <w:comment w:id="158" w:author="Maarja-Liis Lall - JUSTDIGI" w:date="2026-02-16T16:53:00Z" w:initials="MJ">
    <w:p w14:paraId="5E0F9A6C" w14:textId="77777777" w:rsidR="00A95A99" w:rsidRDefault="00223CA6" w:rsidP="00A95A99">
      <w:pPr>
        <w:pStyle w:val="Kommentaaritekst"/>
      </w:pPr>
      <w:r>
        <w:annotationRef/>
      </w:r>
      <w:r w:rsidR="00A95A99">
        <w:t>Eemaldatud puuduolev täht.</w:t>
      </w:r>
    </w:p>
  </w:comment>
  <w:comment w:id="160" w:author="Maarja-Liis Lall - JUSTDIGI" w:date="2026-02-16T16:53:00Z" w:initials="MJ">
    <w:p w14:paraId="6AA5E90C" w14:textId="77777777" w:rsidR="00A95A99" w:rsidRDefault="00223CA6" w:rsidP="00A95A99">
      <w:pPr>
        <w:pStyle w:val="Kommentaaritekst"/>
      </w:pPr>
      <w:r>
        <w:annotationRef/>
      </w:r>
      <w:r w:rsidR="00A95A99">
        <w:t>Lisatud puuduolev täht.</w:t>
      </w:r>
    </w:p>
  </w:comment>
  <w:comment w:id="162" w:author="Maarja-Liis Lall - JUSTDIGI" w:date="2026-02-25T22:01:00Z" w:initials="MJ">
    <w:p w14:paraId="1DB1729D" w14:textId="77777777" w:rsidR="00A95A99" w:rsidRDefault="00223CA6" w:rsidP="00A95A99">
      <w:pPr>
        <w:pStyle w:val="Kommentaaritekst"/>
      </w:pPr>
      <w:r>
        <w:annotationRef/>
      </w:r>
      <w:r w:rsidR="00A95A99">
        <w:t>Lisatud puuduolev koolon.</w:t>
      </w:r>
    </w:p>
  </w:comment>
  <w:comment w:id="164" w:author="Karen Alamets - JUSTDIGI" w:date="2026-02-10T10:59:00Z" w:initials="KA">
    <w:p w14:paraId="2E3A2B65" w14:textId="0FE755BD" w:rsidR="00411C34" w:rsidRDefault="00411C34" w:rsidP="00411C34">
      <w:pPr>
        <w:pStyle w:val="Kommentaaritekst"/>
      </w:pPr>
      <w:r>
        <w:rPr>
          <w:rStyle w:val="Kommentaariviide"/>
        </w:rPr>
        <w:annotationRef/>
      </w:r>
      <w:r>
        <w:t>Soovitame koondada mõjuanalüüsi algusesse ülevaatliku kirjelduse mõjutatud sihtrühmadest ja nende suurusest, et lugejal oleks kohe selge, kui suurt hulka isikuid kavandatavad muudatused mõjutavad.</w:t>
      </w:r>
    </w:p>
    <w:p w14:paraId="089F9205" w14:textId="77777777" w:rsidR="00411C34" w:rsidRDefault="00411C34" w:rsidP="00411C34">
      <w:pPr>
        <w:pStyle w:val="Kommentaaritekst"/>
      </w:pPr>
      <w:r>
        <w:t xml:space="preserve">Näiteks: </w:t>
      </w:r>
    </w:p>
    <w:p w14:paraId="6CB17280" w14:textId="77777777" w:rsidR="00411C34" w:rsidRDefault="00411C34" w:rsidP="00411C34">
      <w:pPr>
        <w:pStyle w:val="Kommentaaritekst"/>
      </w:pPr>
      <w:r>
        <w:rPr>
          <w:i/>
          <w:iCs/>
        </w:rPr>
        <w:t>Muudatused mõjutavad peamiselt maaomanikke (</w:t>
      </w:r>
      <w:r>
        <w:rPr>
          <w:i/>
          <w:iCs/>
          <w:highlight w:val="yellow"/>
        </w:rPr>
        <w:t xml:space="preserve">XXXX  </w:t>
      </w:r>
      <w:r>
        <w:rPr>
          <w:i/>
          <w:iCs/>
        </w:rPr>
        <w:t xml:space="preserve">maaomanikku) , kelle kinnisasjal paiknevad maaparandussüsteemid, väikesüsteemid või eesvoolud, samuti neid, kelle tegevus võib maaparandussüsteemide toimimist mõjutada. </w:t>
      </w:r>
    </w:p>
    <w:p w14:paraId="6E828A8A" w14:textId="77777777" w:rsidR="00411C34" w:rsidRDefault="00411C34" w:rsidP="00411C34">
      <w:pPr>
        <w:pStyle w:val="Kommentaaritekst"/>
      </w:pPr>
      <w:r>
        <w:rPr>
          <w:i/>
          <w:iCs/>
        </w:rPr>
        <w:t xml:space="preserve">Samuti puudutavad muudatused ettevõtjaid (põllumajandus-, metsandus-, arendus- ja ehitusettevõtjad), kes tegelevad maaparandussüsteemide rajamise, rekonstrueerimise või muu maaparandussüsteemi mõjutava tegevuse kavandamisega. Hinnanguliselt </w:t>
      </w:r>
      <w:r>
        <w:rPr>
          <w:i/>
          <w:iCs/>
          <w:highlight w:val="yellow"/>
        </w:rPr>
        <w:t xml:space="preserve">XXXXX </w:t>
      </w:r>
      <w:r>
        <w:rPr>
          <w:i/>
          <w:iCs/>
        </w:rPr>
        <w:t>ettevõtjat.</w:t>
      </w:r>
    </w:p>
    <w:p w14:paraId="2109BBA8" w14:textId="77777777" w:rsidR="00411C34" w:rsidRDefault="00411C34" w:rsidP="00411C34">
      <w:pPr>
        <w:pStyle w:val="Kommentaaritekst"/>
      </w:pPr>
      <w:r>
        <w:rPr>
          <w:i/>
          <w:iCs/>
        </w:rPr>
        <w:t>Otseselt mõjutatud on ka maaparandusühistud (</w:t>
      </w:r>
      <w:r>
        <w:rPr>
          <w:i/>
          <w:iCs/>
          <w:highlight w:val="yellow"/>
        </w:rPr>
        <w:t xml:space="preserve">XXXX </w:t>
      </w:r>
      <w:r>
        <w:rPr>
          <w:i/>
          <w:iCs/>
        </w:rPr>
        <w:t xml:space="preserve">maaparandusühistut) , kelle roll ja kohustused maaparandussüsteemide hooldamisel muutuvad selgemaks ning kelle halduskoormus väheneb. </w:t>
      </w:r>
    </w:p>
    <w:p w14:paraId="22D7C329" w14:textId="77777777" w:rsidR="00411C34" w:rsidRDefault="00411C34" w:rsidP="00411C34">
      <w:pPr>
        <w:pStyle w:val="Kommentaaritekst"/>
      </w:pPr>
      <w:r>
        <w:rPr>
          <w:i/>
          <w:iCs/>
        </w:rPr>
        <w:t>Lisaks mõjutavad muudatused avaliku sektorit eelkõige Maa- ja Ruumiametit ning kaudselt kohalikke omavalitsusi (79) ja Keskkonnaametit, kelle menetluspraktika muutub seoses teatisepõhiste menetluste laienemisega.</w:t>
      </w:r>
    </w:p>
  </w:comment>
  <w:comment w:id="165" w:author="Karen Alamets - JUSTDIGI" w:date="2026-02-09T16:16:00Z" w:initials="KA">
    <w:p w14:paraId="03C49DA1" w14:textId="3F9B5472" w:rsidR="00EF6511" w:rsidRDefault="005409D6" w:rsidP="00EF6511">
      <w:pPr>
        <w:pStyle w:val="Kommentaaritekst"/>
      </w:pPr>
      <w:r>
        <w:rPr>
          <w:rStyle w:val="Kommentaariviide"/>
        </w:rPr>
        <w:annotationRef/>
      </w:r>
      <w:r w:rsidR="00EF6511">
        <w:t>Soovitame lõiku täiendada nii, et selle alguses oleks nimetatud valdkonnad, milles seaduse mõju avaldub. See aitaks lugejal mõista, kus muudatuste mõju esineb, ja muudaks järgneva mõju kirjelduse selgemaks.</w:t>
      </w:r>
    </w:p>
    <w:p w14:paraId="4CEC4AFB" w14:textId="77777777" w:rsidR="00EF6511" w:rsidRDefault="00EF6511" w:rsidP="00EF6511">
      <w:pPr>
        <w:pStyle w:val="Kommentaaritekst"/>
      </w:pPr>
      <w:r>
        <w:t xml:space="preserve">Näiteks: </w:t>
      </w:r>
      <w:r>
        <w:rPr>
          <w:i/>
          <w:iCs/>
        </w:rPr>
        <w:t xml:space="preserve">Eelnõu rakendamine mõjutab eelkõige majandust, elu- ja looduskeskkonda, regionaalarengut ning riigiasutuste ja kohaliku omavalitsuse töökorraldust, samas kui olulist sotsiaalset, demograafilist mõju ning mõju riigi julgeolekule ja välissuhetele ei kaasne. </w:t>
      </w:r>
    </w:p>
  </w:comment>
  <w:comment w:id="167" w:author="Karen Alamets - JUSTDIGI" w:date="2026-02-09T16:37:00Z" w:initials="KA">
    <w:p w14:paraId="39BE18BB" w14:textId="77777777" w:rsidR="00BE3344" w:rsidRDefault="0047561F" w:rsidP="00BE3344">
      <w:pPr>
        <w:pStyle w:val="Kommentaaritekst"/>
      </w:pPr>
      <w:r>
        <w:rPr>
          <w:rStyle w:val="Kommentaariviide"/>
        </w:rPr>
        <w:annotationRef/>
      </w:r>
      <w:r w:rsidR="00BE3344">
        <w:t xml:space="preserve">Eelnõus on kavandatud suur hulk muudatusi muudatust (vt lk 3–7). Kuigi alljärgnev mõjuanalüüs käsitleb eelnõu keskseid ja suurema mõjuga muudatusi, ei ole kõik eelnõus kavandatud muudatused selles  jälgitavalt kajastatud, mistõttu võib jääda mulje, et osa muudatuste mõju on hindamata. Seetõttu palume kaaluda muudatuste koondamist mõjuanalüüsis seitsmeks suuremaks muudatuste plokiks, kuna mitmed muudatused on suunatud samadele eesmärkidele ja mõjutavad samu sihtrühmi. </w:t>
      </w:r>
    </w:p>
  </w:comment>
  <w:comment w:id="166" w:author="Karen Alamets - JUSTDIGI" w:date="2026-02-09T16:27:00Z" w:initials="KA">
    <w:p w14:paraId="22DA2C51" w14:textId="3847A78D" w:rsidR="001003A6" w:rsidRDefault="001003A6" w:rsidP="001003A6">
      <w:pPr>
        <w:pStyle w:val="Kommentaaritekst"/>
      </w:pPr>
      <w:r>
        <w:rPr>
          <w:rStyle w:val="Kommentaariviide"/>
        </w:rPr>
        <w:annotationRef/>
      </w:r>
      <w:r>
        <w:t>Soovitame selle lõigu välja jätta, kuna see ei anna uut sisulist infot.</w:t>
      </w:r>
    </w:p>
  </w:comment>
  <w:comment w:id="168" w:author="Karen Alamets - JUSTDIGI" w:date="2026-02-09T16:58:00Z" w:initials="KA">
    <w:p w14:paraId="3307FF3C" w14:textId="77777777" w:rsidR="00965498" w:rsidRDefault="006B62D9" w:rsidP="00965498">
      <w:pPr>
        <w:pStyle w:val="Kommentaaritekst"/>
      </w:pPr>
      <w:r>
        <w:rPr>
          <w:rStyle w:val="Kommentaariviide"/>
        </w:rPr>
        <w:annotationRef/>
      </w:r>
      <w:r w:rsidR="00965498">
        <w:t>Soovitame täpsustada, et need muudatused on suunatud keskkonnariskide ennetamisele ja avalike huvide varasemale arvestamisele ning mõjutavad eelkõige maaparandussüsteemide omanikke ja MaRu. Siia on koondatud järgmiste  muudatuste mõju: keskkonnakaitse meetme rakendamise vajaduse määramine projekteerimistingimustes, maaparandushoiu nõuete täpsustamine, maaharimise piirangu kaotamine avatud eesvoolu kaitsevööndis (dubleeriva regulatsiooni eemaldamine) ning kallasraja tõkestamiseks nõusoleku andmise pädevuse täpsustamine.</w:t>
      </w:r>
    </w:p>
  </w:comment>
  <w:comment w:id="169" w:author="Karen Alamets - JUSTDIGI" w:date="2026-02-10T11:01:00Z" w:initials="KA">
    <w:p w14:paraId="2C24A33A" w14:textId="1E52680E" w:rsidR="008C683E" w:rsidRDefault="00A750E2" w:rsidP="008C683E">
      <w:pPr>
        <w:pStyle w:val="Kommentaaritekst"/>
      </w:pPr>
      <w:r>
        <w:rPr>
          <w:rStyle w:val="Kommentaariviide"/>
        </w:rPr>
        <w:annotationRef/>
      </w:r>
      <w:r w:rsidR="008C683E">
        <w:t>Soovitame kaaluda  kasutatud kategooria „avalikud teenused“ täpsustamist, kuna käesoleval juhul käsitletakse looduskeskkonna mõju ning viide avalikele teenustele võib lugejale jääda ebaselgeks.</w:t>
      </w:r>
    </w:p>
  </w:comment>
  <w:comment w:id="170" w:author="Karen Alamets - JUSTDIGI" w:date="2026-02-10T12:11:00Z" w:initials="KA">
    <w:p w14:paraId="17868E00" w14:textId="77777777" w:rsidR="00A410C9" w:rsidRDefault="00A410C9" w:rsidP="00A410C9">
      <w:pPr>
        <w:pStyle w:val="Kommentaaritekst"/>
      </w:pPr>
      <w:r>
        <w:rPr>
          <w:rStyle w:val="Kommentaariviide"/>
        </w:rPr>
        <w:annotationRef/>
      </w:r>
      <w:r>
        <w:t>Palun täpsustage, vt. eelmine kommentaar.</w:t>
      </w:r>
    </w:p>
  </w:comment>
  <w:comment w:id="173" w:author="Karen Alamets - JUSTDIGI" w:date="2026-02-10T11:54:00Z" w:initials="KA">
    <w:p w14:paraId="051184F2" w14:textId="77777777" w:rsidR="002C5115" w:rsidRDefault="00D54541" w:rsidP="002C5115">
      <w:pPr>
        <w:pStyle w:val="Kommentaaritekst"/>
      </w:pPr>
      <w:r>
        <w:rPr>
          <w:rStyle w:val="Kommentaariviide"/>
        </w:rPr>
        <w:annotationRef/>
      </w:r>
      <w:r w:rsidR="002C5115">
        <w:t>Soovitame lisada, et siia mõjuanalüüsi on koondatud järgmiste muudatuste mõju: väikesüsteemi määratluse lihtsustamine ja muu tegevuse nõusolekunõude piiramine, maaparandussüsteemi maa-alal kavandatavate tegevuste kooskõlastamise optimeerimine (vt. lk 3).</w:t>
      </w:r>
    </w:p>
  </w:comment>
  <w:comment w:id="174" w:author="Karen Alamets - JUSTDIGI" w:date="2026-02-10T11:56:00Z" w:initials="KA">
    <w:p w14:paraId="23388E16" w14:textId="00245B4A" w:rsidR="00B345F9" w:rsidRDefault="00B345F9" w:rsidP="00B345F9">
      <w:pPr>
        <w:pStyle w:val="Kommentaaritekst"/>
      </w:pPr>
      <w:r>
        <w:rPr>
          <w:rStyle w:val="Kommentaariviide"/>
        </w:rPr>
        <w:annotationRef/>
      </w:r>
      <w:r>
        <w:t>Soovitame lisada, et siia mõjuanalüüsi on koondatud järgmiste muudatuste mõju: avalik-õiguslike kitsendustega väikesüsteemile projekteerimistingimuste vajalikkuse sätestamine, maaparandussüsteemi ehitusloa menetlustähtaja pikendamine.</w:t>
      </w:r>
    </w:p>
  </w:comment>
  <w:comment w:id="175" w:author="Karen Alamets - JUSTDIGI" w:date="2026-02-10T11:59:00Z" w:initials="KA">
    <w:p w14:paraId="4DBB4F3B" w14:textId="77777777" w:rsidR="00C072E9" w:rsidRDefault="00C072E9" w:rsidP="00C072E9">
      <w:pPr>
        <w:pStyle w:val="Kommentaaritekst"/>
      </w:pPr>
      <w:r>
        <w:rPr>
          <w:rStyle w:val="Kommentaariviide"/>
        </w:rPr>
        <w:annotationRef/>
      </w:r>
      <w:r>
        <w:t>Soovitame lisada, et mõjuanalüüsis kirjeldatud muudatus hõlmab järgmisi eelnõu muudatusi: maaparandussüsteemi üksikrajatise ja avalik-õiguslike kitsendusteta väikesüsteemi ehitamise nõuete lihtsustamine, väikesüsteemi ehituskava plaanile kantavate andmete lihtsustamine, väikesüsteemi kasutusloa taotlemisel esitatavate dokumentide arvu vähendamine.</w:t>
      </w:r>
    </w:p>
    <w:p w14:paraId="223792E5" w14:textId="77777777" w:rsidR="00C072E9" w:rsidRDefault="00C072E9" w:rsidP="00C072E9">
      <w:pPr>
        <w:pStyle w:val="Kommentaaritekst"/>
      </w:pPr>
      <w:r>
        <w:t>Muudatused on suunatud vähese mõjuga ehitustegevuse lihtsustamisele ja ebavajaliku dokumentatsiooni vähendamisele.</w:t>
      </w:r>
    </w:p>
  </w:comment>
  <w:comment w:id="177" w:author="Karen Alamets - JUSTDIGI" w:date="2026-02-10T12:01:00Z" w:initials="KA">
    <w:p w14:paraId="49F9E557" w14:textId="77777777" w:rsidR="000F1D28" w:rsidRDefault="000F1D28" w:rsidP="000F1D28">
      <w:pPr>
        <w:pStyle w:val="Kommentaaritekst"/>
      </w:pPr>
      <w:r>
        <w:rPr>
          <w:rStyle w:val="Kommentaariviide"/>
        </w:rPr>
        <w:annotationRef/>
      </w:r>
      <w:r>
        <w:t>Soovitame lisada, et mõjuanalüüsis kirjeldatud muudatus hõlmab järgmisi eelnõu muudatusi: maaparandussüsteemi maa-alal, eesvoolu kaitsevööndis või eesvoolu kaitselõigul muu tegevuse kavandamisel loamenetluse asendamine teatisega, maaparandussüsteemi lisavee juhtimise regulatsiooni täpsustamine. Muudatused puudutavad kolmandate isikute tegevust maaparandussüsteemi suhtes ning rõhk on teavitamisel ja vastutuse selgitamisel.</w:t>
      </w:r>
    </w:p>
  </w:comment>
  <w:comment w:id="178" w:author="Karen Alamets - JUSTDIGI" w:date="2026-02-10T12:04:00Z" w:initials="KA">
    <w:p w14:paraId="553B15B5" w14:textId="77777777" w:rsidR="00256488" w:rsidRDefault="009F2602" w:rsidP="00256488">
      <w:pPr>
        <w:pStyle w:val="Kommentaaritekst"/>
      </w:pPr>
      <w:r>
        <w:rPr>
          <w:rStyle w:val="Kommentaariviide"/>
        </w:rPr>
        <w:annotationRef/>
      </w:r>
      <w:r w:rsidR="00256488">
        <w:t>Soovitame lisada, et mõjuanalüüsis kirjeldatud muudatus hõlmab järgmisi eelnõu muudatusi: maaparanduse alal tegutsevate ettevõtjate registri (MATER) üleviimine majandustegevuse registrisse (MTR), maaparandussüsteemide registri põhimääruse kehtestamise pädevuse andmine valdkonna eest vastutavale ministrile (lk. 4). Muudatused on suunatud registrite korrastamisele, dubleerimise vähendamisele ja andmehalduse tõhustamisele.</w:t>
      </w:r>
    </w:p>
  </w:comment>
  <w:comment w:id="179" w:author="Karen Alamets - JUSTDIGI" w:date="2026-02-10T12:44:00Z" w:initials="KA">
    <w:p w14:paraId="3F01B33A" w14:textId="77777777" w:rsidR="009C0B22" w:rsidRDefault="009C0B22" w:rsidP="009C0B22">
      <w:pPr>
        <w:pStyle w:val="Kommentaaritekst"/>
      </w:pPr>
      <w:r>
        <w:rPr>
          <w:rStyle w:val="Kommentaariviide"/>
        </w:rPr>
        <w:annotationRef/>
      </w:r>
      <w:r>
        <w:t>Kas seda lauset oleks võimalik täpsustada, selgitades, milles seisneb kulude kasv ning milles tulude suurenemine?</w:t>
      </w:r>
    </w:p>
  </w:comment>
  <w:comment w:id="180" w:author="Karen Alamets - JUSTDIGI" w:date="2026-02-10T12:40:00Z" w:initials="KA">
    <w:p w14:paraId="58A38159" w14:textId="1AC307F3" w:rsidR="00A41B56" w:rsidRDefault="00A41B56" w:rsidP="00A41B56">
      <w:pPr>
        <w:pStyle w:val="Kommentaaritekst"/>
      </w:pPr>
      <w:r>
        <w:rPr>
          <w:rStyle w:val="Kommentaariviide"/>
        </w:rPr>
        <w:annotationRef/>
      </w:r>
      <w:r>
        <w:t>Palun täpsustage lauses, milles need muudatused lühidalt seisnevad.</w:t>
      </w:r>
    </w:p>
  </w:comment>
  <w:comment w:id="181" w:author="Karen Alamets - JUSTDIGI" w:date="2026-02-10T12:45:00Z" w:initials="KA">
    <w:p w14:paraId="36D738CF" w14:textId="77777777" w:rsidR="00095B16" w:rsidRDefault="00095B16" w:rsidP="00095B16">
      <w:pPr>
        <w:pStyle w:val="Kommentaaritekst"/>
      </w:pPr>
      <w:r>
        <w:rPr>
          <w:rStyle w:val="Kommentaariviide"/>
        </w:rPr>
        <w:annotationRef/>
      </w:r>
      <w:r>
        <w:t>Soovitame täiendada tabelit lühikese kokkuvõttega, mis tooks selgelt esile muudatuste kogumõju MaRu ning KOVide töökoormusele.</w:t>
      </w:r>
    </w:p>
  </w:comment>
  <w:comment w:id="182" w:author="Karen Alamets - JUSTDIGI" w:date="2026-02-10T12:33:00Z" w:initials="KA">
    <w:p w14:paraId="2014DDA1" w14:textId="0E619B0D" w:rsidR="00614C07" w:rsidRDefault="00AA6882" w:rsidP="00614C07">
      <w:pPr>
        <w:pStyle w:val="Kommentaaritekst"/>
      </w:pPr>
      <w:r>
        <w:rPr>
          <w:rStyle w:val="Kommentaariviide"/>
        </w:rPr>
        <w:annotationRef/>
      </w:r>
      <w:r w:rsidR="00614C07">
        <w:t>Tabelis käsitletakse ka mõju KOV-ide töökoormusele. Soovitame lisada KOV-i veeru või täpsustada pealkirja. Olete eelnevalt maininud, et KOVide töökoormus väheneb  u 2000 kooskõlastuse võrra aastas.</w:t>
      </w:r>
    </w:p>
  </w:comment>
  <w:comment w:id="183" w:author="Karen Alamets - JUSTDIGI" w:date="2026-02-10T12:30:00Z" w:initials="KA">
    <w:p w14:paraId="21A7E2CC" w14:textId="4D28BEB8" w:rsidR="00A22FC5" w:rsidRDefault="00A22FC5" w:rsidP="00A22FC5">
      <w:pPr>
        <w:pStyle w:val="Kommentaaritekst"/>
      </w:pPr>
      <w:r>
        <w:rPr>
          <w:rStyle w:val="Kommentaariviide"/>
        </w:rPr>
        <w:annotationRef/>
      </w:r>
      <w:r>
        <w:t xml:space="preserve">Eelnevalt on välja toodud 21 eelnõus kavandatud muudatust (vt. lk 3-7), selles on tabelis esitatud 24 muudatust. Selguse huvides soovitame  lisada tabelisse iga muudatuse juurde ka lühike muudatuse sisu kirjelduse. </w:t>
      </w:r>
    </w:p>
  </w:comment>
  <w:comment w:id="184" w:author="Maarja-Liis Lall - JUSTDIGI" w:date="2026-02-25T22:20:00Z" w:initials="MJ">
    <w:p w14:paraId="4604F78B" w14:textId="77777777" w:rsidR="00A95A99" w:rsidRDefault="00223CA6" w:rsidP="00A95A99">
      <w:pPr>
        <w:pStyle w:val="Kommentaaritekst"/>
      </w:pPr>
      <w:r>
        <w:annotationRef/>
      </w:r>
      <w:r w:rsidR="00A95A99">
        <w:t>Juhime tähelepanu, et siit puudu § 36 lg 8.1 rakendusakti info.</w:t>
      </w:r>
    </w:p>
  </w:comment>
  <w:comment w:id="185" w:author="Maarja-Liis Lall - JUSTDIGI" w:date="1900-01-01T00:00:00Z" w:initials="MJ">
    <w:p w14:paraId="2C9C7747" w14:textId="77777777" w:rsidR="0012402A" w:rsidRDefault="00223CA6" w:rsidP="0012402A">
      <w:pPr>
        <w:pStyle w:val="Kommentaaritekst"/>
      </w:pPr>
      <w:r>
        <w:annotationRef/>
      </w:r>
      <w:r w:rsidR="0012402A">
        <w:t xml:space="preserve">Palume täita HÕNTE § 48 nõuded: </w:t>
      </w:r>
    </w:p>
    <w:p w14:paraId="09989CFD" w14:textId="77777777" w:rsidR="0012402A" w:rsidRDefault="0012402A" w:rsidP="0012402A">
      <w:pPr>
        <w:pStyle w:val="Kommentaaritekst"/>
      </w:pPr>
      <w:r>
        <w:t>  (1) Seletuskirja osas „Rakendusaktid”:</w:t>
      </w:r>
    </w:p>
    <w:p w14:paraId="3ECB403F" w14:textId="77777777" w:rsidR="0012402A" w:rsidRDefault="0012402A" w:rsidP="0012402A">
      <w:pPr>
        <w:pStyle w:val="Kommentaaritekst"/>
      </w:pPr>
      <w:r>
        <w:t>  1) põhjendatakse volitusnormi vajalikkust, selle eesmärki, sisu ja ulatust viisil, mis võimaldab teha otsustuse volitusnormi ja selle alusel kavandatava rakendusakti vastavuse kohta Eesti Vabariigi põhiseadusele;</w:t>
      </w:r>
    </w:p>
    <w:p w14:paraId="166C7C6B" w14:textId="77777777" w:rsidR="0012402A" w:rsidRDefault="0012402A" w:rsidP="0012402A">
      <w:pPr>
        <w:pStyle w:val="Kommentaaritekst"/>
      </w:pPr>
      <w:r>
        <w:t>  2) märgitakse rakendusakti jõustumise tähtaeg või tähtpäev juhul, kui see erineb § 14 lõikes 3 nimetatud ajast.</w:t>
      </w:r>
    </w:p>
    <w:p w14:paraId="5AEDCBF1" w14:textId="77777777" w:rsidR="0012402A" w:rsidRDefault="0012402A" w:rsidP="0012402A">
      <w:pPr>
        <w:pStyle w:val="Kommentaaritekst"/>
      </w:pPr>
      <w:r>
        <w:t>  (3) Kui seaduseelnõus kavandatakse muuta seadust või tunnistada see kehtetuks, esitatakse seletuskirja käsitletavas osas:</w:t>
      </w:r>
    </w:p>
    <w:p w14:paraId="5BE5901B" w14:textId="77777777" w:rsidR="0012402A" w:rsidRDefault="0012402A" w:rsidP="0012402A">
      <w:pPr>
        <w:pStyle w:val="Kommentaaritekst"/>
      </w:pPr>
      <w:r>
        <w:t>  1) volitusnormi muutmise korral lõikes 1 nõutav analüüs, andmed ja Vabariigi Valitsuse algatatava eelnõu puhul lõikes 2 nimetatud kavand.</w:t>
      </w:r>
    </w:p>
  </w:comment>
  <w:comment w:id="189" w:author="Maarja-Liis Lall - JUSTDIGI" w:date="2026-02-25T22:16:00Z" w:initials="MJ">
    <w:p w14:paraId="13068283" w14:textId="77777777" w:rsidR="0012402A" w:rsidRDefault="00223CA6" w:rsidP="0012402A">
      <w:pPr>
        <w:pStyle w:val="Kommentaaritekst"/>
      </w:pPr>
      <w:r>
        <w:annotationRef/>
      </w:r>
      <w:r w:rsidR="0012402A">
        <w:t>Palume vaadata kõik lingid üle, need on kehtetutele redaktsioonidele.</w:t>
      </w:r>
    </w:p>
  </w:comment>
  <w:comment w:id="190" w:author="Maarja-Liis Lall - JUSTDIGI" w:date="2026-02-18T17:57:00Z" w:initials="MJ">
    <w:p w14:paraId="7407BB4C" w14:textId="5D2B548A" w:rsidR="00223CA6" w:rsidRDefault="00223CA6">
      <w:r>
        <w:annotationRef/>
      </w:r>
      <w:r w:rsidRPr="1BFDEEC7">
        <w:t>HÕNTE § 49: Seletuskirja osas „Seaduse jõustumine” põhjendatakse eelnõu seadusena või selle sätte jõustumise tähtpäeva valikut ja seaduse või selle sätte kehtivusaega.</w:t>
      </w:r>
    </w:p>
    <w:p w14:paraId="29E089F7" w14:textId="2FE90A2A" w:rsidR="00223CA6" w:rsidRDefault="00223CA6">
      <w:r w:rsidRPr="675957E1">
        <w:t>Tuleks lisada teave, kas kavandatud aeg on piisav aeg eeltöödeks ja normidega tutvumiseks. Vt HÕNTE käsiraamat lk 124.</w:t>
      </w:r>
    </w:p>
    <w:p w14:paraId="29FCA504" w14:textId="638FBC5D" w:rsidR="00223CA6" w:rsidRDefault="00223CA6"/>
    <w:p w14:paraId="4180136D" w14:textId="6846DFA9" w:rsidR="00223CA6" w:rsidRDefault="00223CA6">
      <w:r w:rsidRPr="503DB49A">
        <w:t>Samuti on vaja jõustumisaja valikut põhjendada juhul, kui seadus on kavandatud jõustuma üldkorras, sest see võimaldab eelnõu koostajal selgitada, et kavandatud on piisav aeg eeltöödeks ja normidega tutvumiseks.</w:t>
      </w:r>
    </w:p>
    <w:p w14:paraId="51B2BF35" w14:textId="5A40E8D7" w:rsidR="00223CA6" w:rsidRDefault="00223CA6"/>
    <w:p w14:paraId="02335868" w14:textId="6BCDCC31" w:rsidR="00223CA6" w:rsidRDefault="00223CA6">
      <w:r w:rsidRPr="2E187BD8">
        <w:t xml:space="preserve">Palun selgitage seletuskirjas veenvalt lahti, mis on vajalik vacatio legis.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612DAB0" w15:done="0"/>
  <w15:commentEx w15:paraId="44844C02" w15:done="0"/>
  <w15:commentEx w15:paraId="2989D178" w15:done="0"/>
  <w15:commentEx w15:paraId="6A86F3B9" w15:done="0"/>
  <w15:commentEx w15:paraId="28201A15" w15:done="0"/>
  <w15:commentEx w15:paraId="1A3388A2" w15:done="0"/>
  <w15:commentEx w15:paraId="01E71025" w15:done="0"/>
  <w15:commentEx w15:paraId="7B4710CE" w15:done="0"/>
  <w15:commentEx w15:paraId="5B9FB996" w15:done="0"/>
  <w15:commentEx w15:paraId="2C73A5C0" w15:done="0"/>
  <w15:commentEx w15:paraId="09AD7F1C" w15:done="0"/>
  <w15:commentEx w15:paraId="09CE06CF" w15:done="0"/>
  <w15:commentEx w15:paraId="2DEB10B5" w15:done="0"/>
  <w15:commentEx w15:paraId="4A348557" w15:done="0"/>
  <w15:commentEx w15:paraId="712A96D7" w15:done="0"/>
  <w15:commentEx w15:paraId="03F205C0" w15:done="0"/>
  <w15:commentEx w15:paraId="4863DDC7" w15:done="0"/>
  <w15:commentEx w15:paraId="734DFFD4" w15:done="0"/>
  <w15:commentEx w15:paraId="64B4C353" w15:done="0"/>
  <w15:commentEx w15:paraId="5A37B721" w15:done="0"/>
  <w15:commentEx w15:paraId="187E24DD" w15:done="0"/>
  <w15:commentEx w15:paraId="5132CE0A" w15:done="0"/>
  <w15:commentEx w15:paraId="4C3F698B" w15:done="0"/>
  <w15:commentEx w15:paraId="1C212D4D" w15:done="0"/>
  <w15:commentEx w15:paraId="31A43515" w15:done="0"/>
  <w15:commentEx w15:paraId="65BC65F1" w15:done="0"/>
  <w15:commentEx w15:paraId="52366C93" w15:done="0"/>
  <w15:commentEx w15:paraId="6D2F7D1F" w15:done="0"/>
  <w15:commentEx w15:paraId="7032BC65" w15:done="0"/>
  <w15:commentEx w15:paraId="595132EA" w15:done="0"/>
  <w15:commentEx w15:paraId="1736D106" w15:done="0"/>
  <w15:commentEx w15:paraId="3BCB1A6C" w15:done="0"/>
  <w15:commentEx w15:paraId="19E92F11" w15:done="0"/>
  <w15:commentEx w15:paraId="2FD5FF6E" w15:done="0"/>
  <w15:commentEx w15:paraId="074D3234" w15:done="0"/>
  <w15:commentEx w15:paraId="352E6987" w15:done="0"/>
  <w15:commentEx w15:paraId="53CAA26A" w15:done="0"/>
  <w15:commentEx w15:paraId="1A486EF7" w15:done="0"/>
  <w15:commentEx w15:paraId="7CD675C0" w15:done="0"/>
  <w15:commentEx w15:paraId="60438C61" w15:done="0"/>
  <w15:commentEx w15:paraId="55B24777" w15:done="0"/>
  <w15:commentEx w15:paraId="35025C3D" w15:done="0"/>
  <w15:commentEx w15:paraId="0473F518" w15:done="0"/>
  <w15:commentEx w15:paraId="3F3BB065" w15:done="0"/>
  <w15:commentEx w15:paraId="2F50C0D4" w15:done="0"/>
  <w15:commentEx w15:paraId="57293A42" w15:done="0"/>
  <w15:commentEx w15:paraId="2F8F00F6" w15:done="0"/>
  <w15:commentEx w15:paraId="68AABF87" w15:done="0"/>
  <w15:commentEx w15:paraId="6B8133D2" w15:done="0"/>
  <w15:commentEx w15:paraId="338C5FC7" w15:done="0"/>
  <w15:commentEx w15:paraId="7067EFCD" w15:done="0"/>
  <w15:commentEx w15:paraId="6CA9880F" w15:done="0"/>
  <w15:commentEx w15:paraId="0C4EA3DB" w15:done="0"/>
  <w15:commentEx w15:paraId="3CD34BCC" w15:done="0"/>
  <w15:commentEx w15:paraId="6B8B0839" w15:done="0"/>
  <w15:commentEx w15:paraId="717BBB42" w15:done="0"/>
  <w15:commentEx w15:paraId="74A477EB" w15:done="0"/>
  <w15:commentEx w15:paraId="753CA9A8" w15:done="0"/>
  <w15:commentEx w15:paraId="677236B3" w15:done="0"/>
  <w15:commentEx w15:paraId="469BE189" w15:done="0"/>
  <w15:commentEx w15:paraId="2D19D8E8" w15:done="0"/>
  <w15:commentEx w15:paraId="284B1D85" w15:done="0"/>
  <w15:commentEx w15:paraId="4F21E75E" w15:done="0"/>
  <w15:commentEx w15:paraId="0C4795AB" w15:done="0"/>
  <w15:commentEx w15:paraId="070FEE16" w15:done="0"/>
  <w15:commentEx w15:paraId="55232484" w15:done="0"/>
  <w15:commentEx w15:paraId="5C3A301A" w15:done="0"/>
  <w15:commentEx w15:paraId="18B15350" w15:done="0"/>
  <w15:commentEx w15:paraId="1146E325" w15:done="0"/>
  <w15:commentEx w15:paraId="44B0E8B8" w15:done="0"/>
  <w15:commentEx w15:paraId="79756531" w15:done="0"/>
  <w15:commentEx w15:paraId="5804D721" w15:done="0"/>
  <w15:commentEx w15:paraId="373F7451" w15:done="0"/>
  <w15:commentEx w15:paraId="1A16EDB9" w15:done="0"/>
  <w15:commentEx w15:paraId="3F6D1121" w15:done="0"/>
  <w15:commentEx w15:paraId="5DE77C5A" w15:done="0"/>
  <w15:commentEx w15:paraId="674D5AE8" w15:done="0"/>
  <w15:commentEx w15:paraId="348E3573" w15:done="0"/>
  <w15:commentEx w15:paraId="0E1B98E6" w15:done="0"/>
  <w15:commentEx w15:paraId="0A267C53" w15:done="0"/>
  <w15:commentEx w15:paraId="1CE34430" w15:done="0"/>
  <w15:commentEx w15:paraId="38C1A9CC" w15:done="0"/>
  <w15:commentEx w15:paraId="792A5913" w15:done="0"/>
  <w15:commentEx w15:paraId="47D123F2" w15:done="0"/>
  <w15:commentEx w15:paraId="4B8E407A" w15:done="0"/>
  <w15:commentEx w15:paraId="5E0F9A6C" w15:done="0"/>
  <w15:commentEx w15:paraId="6AA5E90C" w15:done="0"/>
  <w15:commentEx w15:paraId="1DB1729D" w15:done="0"/>
  <w15:commentEx w15:paraId="22D7C329" w15:done="0"/>
  <w15:commentEx w15:paraId="4CEC4AFB" w15:done="0"/>
  <w15:commentEx w15:paraId="39BE18BB" w15:done="0"/>
  <w15:commentEx w15:paraId="22DA2C51" w15:done="0"/>
  <w15:commentEx w15:paraId="3307FF3C" w15:done="0"/>
  <w15:commentEx w15:paraId="2C24A33A" w15:done="0"/>
  <w15:commentEx w15:paraId="17868E00" w15:done="0"/>
  <w15:commentEx w15:paraId="051184F2" w15:done="0"/>
  <w15:commentEx w15:paraId="23388E16" w15:done="0"/>
  <w15:commentEx w15:paraId="223792E5" w15:done="0"/>
  <w15:commentEx w15:paraId="49F9E557" w15:done="0"/>
  <w15:commentEx w15:paraId="553B15B5" w15:done="0"/>
  <w15:commentEx w15:paraId="3F01B33A" w15:done="0"/>
  <w15:commentEx w15:paraId="58A38159" w15:done="0"/>
  <w15:commentEx w15:paraId="36D738CF" w15:done="0"/>
  <w15:commentEx w15:paraId="2014DDA1" w15:done="0"/>
  <w15:commentEx w15:paraId="21A7E2CC" w15:done="0"/>
  <w15:commentEx w15:paraId="4604F78B" w15:done="0"/>
  <w15:commentEx w15:paraId="5BE5901B" w15:done="0"/>
  <w15:commentEx w15:paraId="13068283" w15:done="0"/>
  <w15:commentEx w15:paraId="023358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681A894" w16cex:dateUtc="2026-02-18T15:42:00Z"/>
  <w16cex:commentExtensible w16cex:durableId="589B6CAA" w16cex:dateUtc="2026-02-18T15:44:00Z"/>
  <w16cex:commentExtensible w16cex:durableId="13419684" w16cex:dateUtc="2026-02-09T13:02:00Z"/>
  <w16cex:commentExtensible w16cex:durableId="583B7B02" w16cex:dateUtc="2026-02-09T13:03:00Z"/>
  <w16cex:commentExtensible w16cex:durableId="0E5570DC" w16cex:dateUtc="2026-02-09T13:06:00Z"/>
  <w16cex:commentExtensible w16cex:durableId="6EE07A83" w16cex:dateUtc="2026-02-18T15:46:00Z"/>
  <w16cex:commentExtensible w16cex:durableId="18D2CB27" w16cex:dateUtc="2026-02-18T15:47:00Z"/>
  <w16cex:commentExtensible w16cex:durableId="1203ACF7" w16cex:dateUtc="2026-02-18T15:47:00Z"/>
  <w16cex:commentExtensible w16cex:durableId="7A132BE4" w16cex:dateUtc="2026-02-18T15:48:00Z"/>
  <w16cex:commentExtensible w16cex:durableId="2595ADED" w16cex:dateUtc="2026-02-09T13:21:00Z"/>
  <w16cex:commentExtensible w16cex:durableId="355A0BC2" w16cex:dateUtc="2026-02-09T13:22:00Z"/>
  <w16cex:commentExtensible w16cex:durableId="174A4AC0" w16cex:dateUtc="2026-02-09T13:23:00Z"/>
  <w16cex:commentExtensible w16cex:durableId="67FF7A31" w16cex:dateUtc="2026-02-21T08:34:00Z"/>
  <w16cex:commentExtensible w16cex:durableId="1B3CAA95" w16cex:dateUtc="2026-02-16T14:52:00Z"/>
  <w16cex:commentExtensible w16cex:durableId="1BD89CFE" w16cex:dateUtc="2026-02-18T15:56:00Z"/>
  <w16cex:commentExtensible w16cex:durableId="064366E3" w16cex:dateUtc="2026-02-18T15:59:00Z"/>
  <w16cex:commentExtensible w16cex:durableId="041D81D4" w16cex:dateUtc="2026-02-18T15:59:00Z"/>
  <w16cex:commentExtensible w16cex:durableId="0DA1E721" w16cex:dateUtc="2026-02-19T08:53:00Z"/>
  <w16cex:commentExtensible w16cex:durableId="053FC091" w16cex:dateUtc="2026-02-19T08:53:00Z"/>
  <w16cex:commentExtensible w16cex:durableId="328E5ECD" w16cex:dateUtc="2026-02-19T08:53:00Z"/>
  <w16cex:commentExtensible w16cex:durableId="7799DFEF" w16cex:dateUtc="2026-02-19T08:54:00Z"/>
  <w16cex:commentExtensible w16cex:durableId="11B41C7F" w16cex:dateUtc="2026-02-19T08:54:00Z"/>
  <w16cex:commentExtensible w16cex:durableId="626F5F5B" w16cex:dateUtc="2026-02-19T09:33:00Z"/>
  <w16cex:commentExtensible w16cex:durableId="5BAE2540" w16cex:dateUtc="2026-02-18T15:50:00Z"/>
  <w16cex:commentExtensible w16cex:durableId="7D78F5AA" w16cex:dateUtc="2026-02-19T13:45:00Z"/>
  <w16cex:commentExtensible w16cex:durableId="3E6F0C52" w16cex:dateUtc="2026-02-19T13:44:00Z"/>
  <w16cex:commentExtensible w16cex:durableId="42AA02A0" w16cex:dateUtc="2026-02-19T14:10:00Z"/>
  <w16cex:commentExtensible w16cex:durableId="2E2E7308" w16cex:dateUtc="2026-02-19T14:15:00Z"/>
  <w16cex:commentExtensible w16cex:durableId="791B98E5" w16cex:dateUtc="2026-02-19T17:32:00Z"/>
  <w16cex:commentExtensible w16cex:durableId="19665642" w16cex:dateUtc="2026-02-19T17:32:00Z"/>
  <w16cex:commentExtensible w16cex:durableId="1C10912E" w16cex:dateUtc="2026-02-19T17:34:00Z"/>
  <w16cex:commentExtensible w16cex:durableId="17DD8CF3" w16cex:dateUtc="2026-02-19T17:34:00Z"/>
  <w16cex:commentExtensible w16cex:durableId="13046275" w16cex:dateUtc="2026-02-19T17:31:00Z"/>
  <w16cex:commentExtensible w16cex:durableId="28F0A7DB" w16cex:dateUtc="2026-02-19T17:41:00Z"/>
  <w16cex:commentExtensible w16cex:durableId="3903CF17" w16cex:dateUtc="2026-02-19T17:44:00Z"/>
  <w16cex:commentExtensible w16cex:durableId="3F80F525" w16cex:dateUtc="2026-02-20T10:18:00Z"/>
  <w16cex:commentExtensible w16cex:durableId="41E6A5F8" w16cex:dateUtc="2026-02-20T10:31:00Z"/>
  <w16cex:commentExtensible w16cex:durableId="5E1872B8" w16cex:dateUtc="2026-02-20T10:53:00Z"/>
  <w16cex:commentExtensible w16cex:durableId="3117BC9C" w16cex:dateUtc="2026-02-20T10:52:00Z"/>
  <w16cex:commentExtensible w16cex:durableId="28ED65B1" w16cex:dateUtc="2026-02-20T10:54:00Z"/>
  <w16cex:commentExtensible w16cex:durableId="487E85B9" w16cex:dateUtc="2026-02-20T10:55:00Z"/>
  <w16cex:commentExtensible w16cex:durableId="343D88C6" w16cex:dateUtc="2026-02-20T11:16:00Z"/>
  <w16cex:commentExtensible w16cex:durableId="0824027D" w16cex:dateUtc="2026-02-20T13:17:00Z"/>
  <w16cex:commentExtensible w16cex:durableId="5B57C5C8" w16cex:dateUtc="2026-02-20T13:46:00Z"/>
  <w16cex:commentExtensible w16cex:durableId="4EC43159" w16cex:dateUtc="2026-02-20T13:45:00Z"/>
  <w16cex:commentExtensible w16cex:durableId="361ADFE3" w16cex:dateUtc="2026-02-20T13:44:00Z"/>
  <w16cex:commentExtensible w16cex:durableId="05B41C5B" w16cex:dateUtc="2026-02-20T13:48:00Z"/>
  <w16cex:commentExtensible w16cex:durableId="1B60E098" w16cex:dateUtc="2026-02-20T13:48:00Z"/>
  <w16cex:commentExtensible w16cex:durableId="0A6A2600" w16cex:dateUtc="2026-02-20T13:47:00Z"/>
  <w16cex:commentExtensible w16cex:durableId="14D4DBFE" w16cex:dateUtc="2026-02-21T08:48:00Z"/>
  <w16cex:commentExtensible w16cex:durableId="5D1B6C89" w16cex:dateUtc="2026-02-20T14:59:00Z"/>
  <w16cex:commentExtensible w16cex:durableId="6BA5FDC7" w16cex:dateUtc="2026-02-20T14:51:00Z"/>
  <w16cex:commentExtensible w16cex:durableId="38601F80" w16cex:dateUtc="2026-02-16T14:51:00Z"/>
  <w16cex:commentExtensible w16cex:durableId="5C94FFAE" w16cex:dateUtc="2026-02-20T15:02:00Z"/>
  <w16cex:commentExtensible w16cex:durableId="4313C1DD" w16cex:dateUtc="2026-02-25T20:27:00Z"/>
  <w16cex:commentExtensible w16cex:durableId="3054F7B7" w16cex:dateUtc="2026-02-21T09:08:00Z"/>
  <w16cex:commentExtensible w16cex:durableId="5FE15F02" w16cex:dateUtc="2026-02-20T15:04:00Z"/>
  <w16cex:commentExtensible w16cex:durableId="3031194A" w16cex:dateUtc="2026-02-21T09:09:00Z"/>
  <w16cex:commentExtensible w16cex:durableId="2DC20F8E" w16cex:dateUtc="2026-02-23T06:59:00Z"/>
  <w16cex:commentExtensible w16cex:durableId="77ABF981" w16cex:dateUtc="2026-02-23T07:02:00Z"/>
  <w16cex:commentExtensible w16cex:durableId="62EB10DD" w16cex:dateUtc="2026-02-23T07:12:00Z"/>
  <w16cex:commentExtensible w16cex:durableId="6ED5527E" w16cex:dateUtc="2026-02-23T07:19:00Z"/>
  <w16cex:commentExtensible w16cex:durableId="544C1DAA" w16cex:dateUtc="2026-02-23T07:22:00Z"/>
  <w16cex:commentExtensible w16cex:durableId="6AD939AC" w16cex:dateUtc="2026-02-23T07:24:00Z"/>
  <w16cex:commentExtensible w16cex:durableId="2CDF7378" w16cex:dateUtc="2026-02-23T07:26:00Z"/>
  <w16cex:commentExtensible w16cex:durableId="7FF1E171" w16cex:dateUtc="2026-02-23T07:28:00Z"/>
  <w16cex:commentExtensible w16cex:durableId="738D4894" w16cex:dateUtc="2026-02-16T14:52:00Z"/>
  <w16cex:commentExtensible w16cex:durableId="560EB13F" w16cex:dateUtc="2026-02-16T14:52:00Z"/>
  <w16cex:commentExtensible w16cex:durableId="70CF2BB1" w16cex:dateUtc="2026-02-19T10:48:00Z"/>
  <w16cex:commentExtensible w16cex:durableId="5D9A9696" w16cex:dateUtc="2026-02-23T07:35:00Z"/>
  <w16cex:commentExtensible w16cex:durableId="68D528F8" w16cex:dateUtc="2026-02-23T07:36:00Z"/>
  <w16cex:commentExtensible w16cex:durableId="69FD4C05" w16cex:dateUtc="2026-02-23T07:37:00Z"/>
  <w16cex:commentExtensible w16cex:durableId="1A8C8648" w16cex:dateUtc="2026-02-25T14:21:00Z"/>
  <w16cex:commentExtensible w16cex:durableId="364935F0" w16cex:dateUtc="2026-02-23T07:38:00Z"/>
  <w16cex:commentExtensible w16cex:durableId="75520D96" w16cex:dateUtc="2026-02-23T07:40:00Z"/>
  <w16cex:commentExtensible w16cex:durableId="05B0E0F9" w16cex:dateUtc="2026-02-23T07:42:00Z"/>
  <w16cex:commentExtensible w16cex:durableId="47E8C877" w16cex:dateUtc="2026-02-25T19:57:00Z"/>
  <w16cex:commentExtensible w16cex:durableId="3CFB9022" w16cex:dateUtc="2026-02-16T14:52:00Z"/>
  <w16cex:commentExtensible w16cex:durableId="5D495A46" w16cex:dateUtc="2026-02-23T08:03:00Z"/>
  <w16cex:commentExtensible w16cex:durableId="2B394564" w16cex:dateUtc="2026-02-23T08:10:00Z"/>
  <w16cex:commentExtensible w16cex:durableId="39776CCE" w16cex:dateUtc="2026-02-23T08:09:00Z"/>
  <w16cex:commentExtensible w16cex:durableId="3EEB44A2" w16cex:dateUtc="2026-02-23T08:12:00Z"/>
  <w16cex:commentExtensible w16cex:durableId="3313F17C" w16cex:dateUtc="2026-02-23T08:13:00Z"/>
  <w16cex:commentExtensible w16cex:durableId="707DF0AF" w16cex:dateUtc="2026-02-23T08:15:00Z"/>
  <w16cex:commentExtensible w16cex:durableId="02AB596B" w16cex:dateUtc="2026-02-25T12:39:00Z"/>
  <w16cex:commentExtensible w16cex:durableId="60259879" w16cex:dateUtc="2026-02-16T14:53:00Z"/>
  <w16cex:commentExtensible w16cex:durableId="57D25ECF" w16cex:dateUtc="2026-02-16T14:53:00Z"/>
  <w16cex:commentExtensible w16cex:durableId="69BC200A" w16cex:dateUtc="2026-02-25T20:01:00Z"/>
  <w16cex:commentExtensible w16cex:durableId="36AFDEE2" w16cex:dateUtc="2026-02-10T08:59:00Z"/>
  <w16cex:commentExtensible w16cex:durableId="3485E37E" w16cex:dateUtc="2026-02-09T14:16:00Z"/>
  <w16cex:commentExtensible w16cex:durableId="0F2BD202" w16cex:dateUtc="2026-02-09T14:37:00Z"/>
  <w16cex:commentExtensible w16cex:durableId="36E04AD4" w16cex:dateUtc="2026-02-09T14:27:00Z"/>
  <w16cex:commentExtensible w16cex:durableId="36FD8595" w16cex:dateUtc="2026-02-09T14:58:00Z"/>
  <w16cex:commentExtensible w16cex:durableId="77B3091B" w16cex:dateUtc="2026-02-10T09:01:00Z"/>
  <w16cex:commentExtensible w16cex:durableId="68C52D6A" w16cex:dateUtc="2026-02-10T10:11:00Z"/>
  <w16cex:commentExtensible w16cex:durableId="2EA778D6" w16cex:dateUtc="2026-02-10T09:54:00Z"/>
  <w16cex:commentExtensible w16cex:durableId="35E5E647" w16cex:dateUtc="2026-02-10T09:56:00Z"/>
  <w16cex:commentExtensible w16cex:durableId="156C5893" w16cex:dateUtc="2026-02-10T09:59:00Z"/>
  <w16cex:commentExtensible w16cex:durableId="0BB59EC8" w16cex:dateUtc="2026-02-10T10:01:00Z"/>
  <w16cex:commentExtensible w16cex:durableId="5A7AD9F6" w16cex:dateUtc="2026-02-10T10:04:00Z"/>
  <w16cex:commentExtensible w16cex:durableId="4CF66D08" w16cex:dateUtc="2026-02-10T10:44:00Z"/>
  <w16cex:commentExtensible w16cex:durableId="0721CE5E" w16cex:dateUtc="2026-02-10T10:40:00Z"/>
  <w16cex:commentExtensible w16cex:durableId="38698DB5" w16cex:dateUtc="2026-02-10T10:45:00Z"/>
  <w16cex:commentExtensible w16cex:durableId="5B76ED45" w16cex:dateUtc="2026-02-10T10:33:00Z"/>
  <w16cex:commentExtensible w16cex:durableId="57C74121" w16cex:dateUtc="2026-02-10T10:30:00Z"/>
  <w16cex:commentExtensible w16cex:durableId="0BB9CB41" w16cex:dateUtc="2026-02-25T20:20:00Z"/>
  <w16cex:commentExtensible w16cex:durableId="18729D1B" w16cex:dateUtc="2026-02-25T20:30:00Z"/>
  <w16cex:commentExtensible w16cex:durableId="7104B85A" w16cex:dateUtc="2026-02-25T20:16:00Z"/>
  <w16cex:commentExtensible w16cex:durableId="6DAF2997" w16cex:dateUtc="2026-02-18T15: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612DAB0" w16cid:durableId="6681A894"/>
  <w16cid:commentId w16cid:paraId="44844C02" w16cid:durableId="589B6CAA"/>
  <w16cid:commentId w16cid:paraId="2989D178" w16cid:durableId="13419684"/>
  <w16cid:commentId w16cid:paraId="6A86F3B9" w16cid:durableId="583B7B02"/>
  <w16cid:commentId w16cid:paraId="28201A15" w16cid:durableId="0E5570DC"/>
  <w16cid:commentId w16cid:paraId="1A3388A2" w16cid:durableId="6EE07A83"/>
  <w16cid:commentId w16cid:paraId="01E71025" w16cid:durableId="18D2CB27"/>
  <w16cid:commentId w16cid:paraId="7B4710CE" w16cid:durableId="1203ACF7"/>
  <w16cid:commentId w16cid:paraId="5B9FB996" w16cid:durableId="7A132BE4"/>
  <w16cid:commentId w16cid:paraId="2C73A5C0" w16cid:durableId="2595ADED"/>
  <w16cid:commentId w16cid:paraId="09AD7F1C" w16cid:durableId="355A0BC2"/>
  <w16cid:commentId w16cid:paraId="09CE06CF" w16cid:durableId="174A4AC0"/>
  <w16cid:commentId w16cid:paraId="2DEB10B5" w16cid:durableId="67FF7A31"/>
  <w16cid:commentId w16cid:paraId="4A348557" w16cid:durableId="1B3CAA95"/>
  <w16cid:commentId w16cid:paraId="712A96D7" w16cid:durableId="1BD89CFE"/>
  <w16cid:commentId w16cid:paraId="03F205C0" w16cid:durableId="064366E3"/>
  <w16cid:commentId w16cid:paraId="4863DDC7" w16cid:durableId="041D81D4"/>
  <w16cid:commentId w16cid:paraId="734DFFD4" w16cid:durableId="0DA1E721"/>
  <w16cid:commentId w16cid:paraId="64B4C353" w16cid:durableId="053FC091"/>
  <w16cid:commentId w16cid:paraId="5A37B721" w16cid:durableId="328E5ECD"/>
  <w16cid:commentId w16cid:paraId="187E24DD" w16cid:durableId="7799DFEF"/>
  <w16cid:commentId w16cid:paraId="5132CE0A" w16cid:durableId="11B41C7F"/>
  <w16cid:commentId w16cid:paraId="4C3F698B" w16cid:durableId="626F5F5B"/>
  <w16cid:commentId w16cid:paraId="1C212D4D" w16cid:durableId="5BAE2540"/>
  <w16cid:commentId w16cid:paraId="31A43515" w16cid:durableId="7D78F5AA"/>
  <w16cid:commentId w16cid:paraId="65BC65F1" w16cid:durableId="3E6F0C52"/>
  <w16cid:commentId w16cid:paraId="52366C93" w16cid:durableId="42AA02A0"/>
  <w16cid:commentId w16cid:paraId="6D2F7D1F" w16cid:durableId="2E2E7308"/>
  <w16cid:commentId w16cid:paraId="7032BC65" w16cid:durableId="791B98E5"/>
  <w16cid:commentId w16cid:paraId="595132EA" w16cid:durableId="19665642"/>
  <w16cid:commentId w16cid:paraId="1736D106" w16cid:durableId="1C10912E"/>
  <w16cid:commentId w16cid:paraId="3BCB1A6C" w16cid:durableId="17DD8CF3"/>
  <w16cid:commentId w16cid:paraId="19E92F11" w16cid:durableId="13046275"/>
  <w16cid:commentId w16cid:paraId="2FD5FF6E" w16cid:durableId="28F0A7DB"/>
  <w16cid:commentId w16cid:paraId="074D3234" w16cid:durableId="3903CF17"/>
  <w16cid:commentId w16cid:paraId="352E6987" w16cid:durableId="3F80F525"/>
  <w16cid:commentId w16cid:paraId="53CAA26A" w16cid:durableId="41E6A5F8"/>
  <w16cid:commentId w16cid:paraId="1A486EF7" w16cid:durableId="5E1872B8"/>
  <w16cid:commentId w16cid:paraId="7CD675C0" w16cid:durableId="3117BC9C"/>
  <w16cid:commentId w16cid:paraId="60438C61" w16cid:durableId="28ED65B1"/>
  <w16cid:commentId w16cid:paraId="55B24777" w16cid:durableId="487E85B9"/>
  <w16cid:commentId w16cid:paraId="35025C3D" w16cid:durableId="343D88C6"/>
  <w16cid:commentId w16cid:paraId="0473F518" w16cid:durableId="0824027D"/>
  <w16cid:commentId w16cid:paraId="3F3BB065" w16cid:durableId="5B57C5C8"/>
  <w16cid:commentId w16cid:paraId="2F50C0D4" w16cid:durableId="4EC43159"/>
  <w16cid:commentId w16cid:paraId="57293A42" w16cid:durableId="361ADFE3"/>
  <w16cid:commentId w16cid:paraId="2F8F00F6" w16cid:durableId="05B41C5B"/>
  <w16cid:commentId w16cid:paraId="68AABF87" w16cid:durableId="1B60E098"/>
  <w16cid:commentId w16cid:paraId="6B8133D2" w16cid:durableId="0A6A2600"/>
  <w16cid:commentId w16cid:paraId="338C5FC7" w16cid:durableId="14D4DBFE"/>
  <w16cid:commentId w16cid:paraId="7067EFCD" w16cid:durableId="5D1B6C89"/>
  <w16cid:commentId w16cid:paraId="6CA9880F" w16cid:durableId="6BA5FDC7"/>
  <w16cid:commentId w16cid:paraId="0C4EA3DB" w16cid:durableId="38601F80"/>
  <w16cid:commentId w16cid:paraId="3CD34BCC" w16cid:durableId="5C94FFAE"/>
  <w16cid:commentId w16cid:paraId="6B8B0839" w16cid:durableId="4313C1DD"/>
  <w16cid:commentId w16cid:paraId="717BBB42" w16cid:durableId="3054F7B7"/>
  <w16cid:commentId w16cid:paraId="74A477EB" w16cid:durableId="5FE15F02"/>
  <w16cid:commentId w16cid:paraId="753CA9A8" w16cid:durableId="3031194A"/>
  <w16cid:commentId w16cid:paraId="677236B3" w16cid:durableId="2DC20F8E"/>
  <w16cid:commentId w16cid:paraId="469BE189" w16cid:durableId="77ABF981"/>
  <w16cid:commentId w16cid:paraId="2D19D8E8" w16cid:durableId="62EB10DD"/>
  <w16cid:commentId w16cid:paraId="284B1D85" w16cid:durableId="6ED5527E"/>
  <w16cid:commentId w16cid:paraId="4F21E75E" w16cid:durableId="544C1DAA"/>
  <w16cid:commentId w16cid:paraId="0C4795AB" w16cid:durableId="6AD939AC"/>
  <w16cid:commentId w16cid:paraId="070FEE16" w16cid:durableId="2CDF7378"/>
  <w16cid:commentId w16cid:paraId="55232484" w16cid:durableId="7FF1E171"/>
  <w16cid:commentId w16cid:paraId="5C3A301A" w16cid:durableId="738D4894"/>
  <w16cid:commentId w16cid:paraId="18B15350" w16cid:durableId="560EB13F"/>
  <w16cid:commentId w16cid:paraId="1146E325" w16cid:durableId="70CF2BB1"/>
  <w16cid:commentId w16cid:paraId="44B0E8B8" w16cid:durableId="5D9A9696"/>
  <w16cid:commentId w16cid:paraId="79756531" w16cid:durableId="68D528F8"/>
  <w16cid:commentId w16cid:paraId="5804D721" w16cid:durableId="69FD4C05"/>
  <w16cid:commentId w16cid:paraId="373F7451" w16cid:durableId="1A8C8648"/>
  <w16cid:commentId w16cid:paraId="1A16EDB9" w16cid:durableId="364935F0"/>
  <w16cid:commentId w16cid:paraId="3F6D1121" w16cid:durableId="75520D96"/>
  <w16cid:commentId w16cid:paraId="5DE77C5A" w16cid:durableId="05B0E0F9"/>
  <w16cid:commentId w16cid:paraId="674D5AE8" w16cid:durableId="47E8C877"/>
  <w16cid:commentId w16cid:paraId="348E3573" w16cid:durableId="3CFB9022"/>
  <w16cid:commentId w16cid:paraId="0E1B98E6" w16cid:durableId="5D495A46"/>
  <w16cid:commentId w16cid:paraId="0A267C53" w16cid:durableId="2B394564"/>
  <w16cid:commentId w16cid:paraId="1CE34430" w16cid:durableId="39776CCE"/>
  <w16cid:commentId w16cid:paraId="38C1A9CC" w16cid:durableId="3EEB44A2"/>
  <w16cid:commentId w16cid:paraId="792A5913" w16cid:durableId="3313F17C"/>
  <w16cid:commentId w16cid:paraId="47D123F2" w16cid:durableId="707DF0AF"/>
  <w16cid:commentId w16cid:paraId="4B8E407A" w16cid:durableId="02AB596B"/>
  <w16cid:commentId w16cid:paraId="5E0F9A6C" w16cid:durableId="60259879"/>
  <w16cid:commentId w16cid:paraId="6AA5E90C" w16cid:durableId="57D25ECF"/>
  <w16cid:commentId w16cid:paraId="1DB1729D" w16cid:durableId="69BC200A"/>
  <w16cid:commentId w16cid:paraId="22D7C329" w16cid:durableId="36AFDEE2"/>
  <w16cid:commentId w16cid:paraId="4CEC4AFB" w16cid:durableId="3485E37E"/>
  <w16cid:commentId w16cid:paraId="39BE18BB" w16cid:durableId="0F2BD202"/>
  <w16cid:commentId w16cid:paraId="22DA2C51" w16cid:durableId="36E04AD4"/>
  <w16cid:commentId w16cid:paraId="3307FF3C" w16cid:durableId="36FD8595"/>
  <w16cid:commentId w16cid:paraId="2C24A33A" w16cid:durableId="77B3091B"/>
  <w16cid:commentId w16cid:paraId="17868E00" w16cid:durableId="68C52D6A"/>
  <w16cid:commentId w16cid:paraId="051184F2" w16cid:durableId="2EA778D6"/>
  <w16cid:commentId w16cid:paraId="23388E16" w16cid:durableId="35E5E647"/>
  <w16cid:commentId w16cid:paraId="223792E5" w16cid:durableId="156C5893"/>
  <w16cid:commentId w16cid:paraId="49F9E557" w16cid:durableId="0BB59EC8"/>
  <w16cid:commentId w16cid:paraId="553B15B5" w16cid:durableId="5A7AD9F6"/>
  <w16cid:commentId w16cid:paraId="3F01B33A" w16cid:durableId="4CF66D08"/>
  <w16cid:commentId w16cid:paraId="58A38159" w16cid:durableId="0721CE5E"/>
  <w16cid:commentId w16cid:paraId="36D738CF" w16cid:durableId="38698DB5"/>
  <w16cid:commentId w16cid:paraId="2014DDA1" w16cid:durableId="5B76ED45"/>
  <w16cid:commentId w16cid:paraId="21A7E2CC" w16cid:durableId="57C74121"/>
  <w16cid:commentId w16cid:paraId="4604F78B" w16cid:durableId="0BB9CB41"/>
  <w16cid:commentId w16cid:paraId="5BE5901B" w16cid:durableId="18729D1B"/>
  <w16cid:commentId w16cid:paraId="13068283" w16cid:durableId="7104B85A"/>
  <w16cid:commentId w16cid:paraId="02335868" w16cid:durableId="6DAF299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A64D1F" w14:textId="77777777" w:rsidR="00A05991" w:rsidRDefault="00A05991" w:rsidP="00F02537">
      <w:r>
        <w:separator/>
      </w:r>
    </w:p>
  </w:endnote>
  <w:endnote w:type="continuationSeparator" w:id="0">
    <w:p w14:paraId="7340B1A1" w14:textId="77777777" w:rsidR="00A05991" w:rsidRDefault="00A05991" w:rsidP="00F02537">
      <w:r>
        <w:continuationSeparator/>
      </w:r>
    </w:p>
  </w:endnote>
  <w:endnote w:type="continuationNotice" w:id="1">
    <w:p w14:paraId="46F6526A" w14:textId="77777777" w:rsidR="00A05991" w:rsidRDefault="00A059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Times New">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4282699"/>
      <w:docPartObj>
        <w:docPartGallery w:val="Page Numbers (Bottom of Page)"/>
        <w:docPartUnique/>
      </w:docPartObj>
    </w:sdtPr>
    <w:sdtEndPr/>
    <w:sdtContent>
      <w:p w14:paraId="61986E52" w14:textId="77777777" w:rsidR="00714464" w:rsidRDefault="00714464">
        <w:pPr>
          <w:pStyle w:val="Jalus"/>
          <w:jc w:val="center"/>
        </w:pPr>
      </w:p>
      <w:p w14:paraId="2FCD258B" w14:textId="6C2A34C3" w:rsidR="00714464" w:rsidRDefault="00714464">
        <w:pPr>
          <w:pStyle w:val="Jalus"/>
          <w:jc w:val="center"/>
        </w:pPr>
        <w:r>
          <w:fldChar w:fldCharType="begin"/>
        </w:r>
        <w:r>
          <w:instrText>PAGE   \* MERGEFORMAT</w:instrText>
        </w:r>
        <w:r>
          <w:fldChar w:fldCharType="separate"/>
        </w:r>
        <w:r w:rsidR="00A2288A">
          <w:rPr>
            <w:noProof/>
          </w:rPr>
          <w:t>1</w:t>
        </w:r>
        <w:r w:rsidR="00A2288A">
          <w:rPr>
            <w:noProof/>
          </w:rPr>
          <w:t>5</w:t>
        </w:r>
        <w:r>
          <w:fldChar w:fldCharType="end"/>
        </w:r>
      </w:p>
    </w:sdtContent>
  </w:sdt>
  <w:p w14:paraId="6C261298" w14:textId="77777777" w:rsidR="00714464" w:rsidRDefault="0071446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060D73" w14:textId="77777777" w:rsidR="00A05991" w:rsidRDefault="00A05991" w:rsidP="00F02537">
      <w:r>
        <w:separator/>
      </w:r>
    </w:p>
  </w:footnote>
  <w:footnote w:type="continuationSeparator" w:id="0">
    <w:p w14:paraId="4A468A01" w14:textId="77777777" w:rsidR="00A05991" w:rsidRDefault="00A05991" w:rsidP="00F02537">
      <w:r>
        <w:continuationSeparator/>
      </w:r>
    </w:p>
  </w:footnote>
  <w:footnote w:type="continuationNotice" w:id="1">
    <w:p w14:paraId="39510835" w14:textId="77777777" w:rsidR="00A05991" w:rsidRDefault="00A05991"/>
  </w:footnote>
  <w:footnote w:id="2">
    <w:p w14:paraId="5D7C806D" w14:textId="05B34315" w:rsidR="00D376C6" w:rsidRDefault="00D376C6">
      <w:pPr>
        <w:pStyle w:val="Allmrkusetekst"/>
      </w:pPr>
      <w:r>
        <w:rPr>
          <w:rStyle w:val="Allmrkuseviide"/>
        </w:rPr>
        <w:footnoteRef/>
      </w:r>
      <w:r>
        <w:t xml:space="preserve"> </w:t>
      </w:r>
      <w:hyperlink r:id="rId1" w:history="1">
        <w:r w:rsidRPr="000B7BA2">
          <w:rPr>
            <w:rStyle w:val="Hperlink"/>
          </w:rPr>
          <w:t>https://eelnoud.valitsus.ee/main/mount/docList/05bdd9f8-766d-4cdf-bfb8-e1d07b3869fa</w:t>
        </w:r>
      </w:hyperlink>
      <w:r>
        <w:t xml:space="preserve"> </w:t>
      </w:r>
    </w:p>
  </w:footnote>
  <w:footnote w:id="3">
    <w:p w14:paraId="61099C69" w14:textId="31AACF33" w:rsidR="00AF2660" w:rsidRDefault="00AF2660" w:rsidP="00AF2660">
      <w:pPr>
        <w:pStyle w:val="Allmrkusetekst"/>
      </w:pPr>
      <w:r>
        <w:rPr>
          <w:rStyle w:val="Allmrkuseviide"/>
        </w:rPr>
        <w:footnoteRef/>
      </w:r>
      <w:r>
        <w:t xml:space="preserve"> </w:t>
      </w:r>
      <w:r w:rsidRPr="002C2A80">
        <w:t>Eh</w:t>
      </w:r>
      <w:r w:rsidR="00A53B4B">
        <w:t>itusseadustik</w:t>
      </w:r>
      <w:r w:rsidRPr="002C2A80">
        <w:t xml:space="preserve"> seletuskiri § 35 lõike 1 selgitus (lk 67 teine lõik).</w:t>
      </w:r>
    </w:p>
  </w:footnote>
  <w:footnote w:id="4">
    <w:p w14:paraId="6C805B9E" w14:textId="044E41F7" w:rsidR="00EB3546" w:rsidRDefault="00EB3546" w:rsidP="003B1B88">
      <w:pPr>
        <w:pStyle w:val="Allmrkusetekst"/>
        <w:jc w:val="both"/>
      </w:pPr>
      <w:r w:rsidRPr="00007DD7">
        <w:rPr>
          <w:rStyle w:val="Allmrkuseviide"/>
          <w:shd w:val="clear" w:color="auto" w:fill="FFFFFF" w:themeFill="background1"/>
        </w:rPr>
        <w:footnoteRef/>
      </w:r>
      <w:r w:rsidRPr="00007DD7">
        <w:rPr>
          <w:shd w:val="clear" w:color="auto" w:fill="FFFFFF" w:themeFill="background1"/>
        </w:rPr>
        <w:t xml:space="preserve"> </w:t>
      </w:r>
      <w:r w:rsidRPr="00007DD7">
        <w:rPr>
          <w:shd w:val="clear" w:color="auto" w:fill="FFFFFF" w:themeFill="background1"/>
        </w:rPr>
        <w:t>Ü</w:t>
      </w:r>
      <w:r w:rsidR="001E0E09">
        <w:rPr>
          <w:shd w:val="clear" w:color="auto" w:fill="FFFFFF" w:themeFill="background1"/>
        </w:rPr>
        <w:t>ks</w:t>
      </w:r>
      <w:r w:rsidR="007F36FE" w:rsidRPr="00007DD7">
        <w:rPr>
          <w:shd w:val="clear" w:color="auto" w:fill="FFFFFF" w:themeFill="background1"/>
        </w:rPr>
        <w:t xml:space="preserve"> või mitu eraldisesivat ü</w:t>
      </w:r>
      <w:r w:rsidRPr="00007DD7">
        <w:rPr>
          <w:shd w:val="clear" w:color="auto" w:fill="FFFFFF" w:themeFill="background1"/>
        </w:rPr>
        <w:t>ksikrajatis</w:t>
      </w:r>
      <w:r w:rsidR="007F36FE" w:rsidRPr="00007DD7">
        <w:rPr>
          <w:shd w:val="clear" w:color="auto" w:fill="FFFFFF" w:themeFill="background1"/>
        </w:rPr>
        <w:t>t</w:t>
      </w:r>
      <w:r w:rsidRPr="00007DD7">
        <w:rPr>
          <w:shd w:val="clear" w:color="auto" w:fill="FFFFFF" w:themeFill="background1"/>
        </w:rPr>
        <w:t>.</w:t>
      </w:r>
    </w:p>
  </w:footnote>
  <w:footnote w:id="5">
    <w:p w14:paraId="20A237B1" w14:textId="1433E373" w:rsidR="00D33708" w:rsidRDefault="00D33708" w:rsidP="003B1B88">
      <w:pPr>
        <w:pStyle w:val="Allmrkusetekst"/>
        <w:jc w:val="both"/>
      </w:pPr>
      <w:r>
        <w:rPr>
          <w:rStyle w:val="Allmrkuseviide"/>
        </w:rPr>
        <w:footnoteRef/>
      </w:r>
      <w:r>
        <w:t xml:space="preserve"> </w:t>
      </w:r>
      <w:r>
        <w:t>Eesvoolu ja reguleeriva võrgu ehitamisele kehtivad samad nõuded, mis n</w:t>
      </w:r>
      <w:r w:rsidR="003B1B88">
        <w:t>-</w:t>
      </w:r>
      <w:r>
        <w:t>ö suure süsteemi ehitamisele (vajalikud on projekteerimistingimused, ehitusteatis ja ehitusprojekt, mille on koostanud MATER spetsialist ning kasutusteatis ja ehitusdokumendid, mille on koostanud MATER spetsialist).</w:t>
      </w:r>
    </w:p>
  </w:footnote>
  <w:footnote w:id="6">
    <w:p w14:paraId="70EDFD29" w14:textId="340C036D" w:rsidR="003043E0" w:rsidRDefault="003043E0">
      <w:pPr>
        <w:pStyle w:val="Allmrkusetekst"/>
      </w:pPr>
      <w:r>
        <w:rPr>
          <w:rStyle w:val="Allmrkuseviide"/>
        </w:rPr>
        <w:footnoteRef/>
      </w:r>
      <w:r>
        <w:t xml:space="preserve"> </w:t>
      </w:r>
      <w:hyperlink r:id="rId2" w:history="1">
        <w:r w:rsidRPr="00317CFD">
          <w:rPr>
            <w:rStyle w:val="Hperlink"/>
          </w:rPr>
          <w:t>https://xgis.maaamet.ee/xgis2/page/app/maaparandus</w:t>
        </w:r>
      </w:hyperlink>
      <w:r>
        <w:t xml:space="preserve"> </w:t>
      </w:r>
    </w:p>
  </w:footnote>
  <w:footnote w:id="7">
    <w:p w14:paraId="2537D463" w14:textId="77777777" w:rsidR="004F0878" w:rsidRDefault="004F0878" w:rsidP="004F0878">
      <w:pPr>
        <w:pStyle w:val="Allmrkusetekst"/>
      </w:pPr>
      <w:r>
        <w:rPr>
          <w:rStyle w:val="Allmrkuseviide"/>
        </w:rPr>
        <w:footnoteRef/>
      </w:r>
      <w:r>
        <w:t xml:space="preserve"> </w:t>
      </w:r>
      <w:hyperlink r:id="rId3" w:history="1">
        <w:r w:rsidRPr="00586A64">
          <w:rPr>
            <w:rStyle w:val="Hperlink"/>
          </w:rPr>
          <w:t>https://www.ehitusinsener.ee/wp-content/uploads/2025/01/Kutse-andmise-kord-uldehituse-keskkonnatehnika-ja-tehnosusteemide-ja-ehitusautomaatika-inseneeria-kutsetele-01.01.2025-1.pdf</w:t>
        </w:r>
      </w:hyperlink>
      <w:r>
        <w:t xml:space="preserve"> </w:t>
      </w:r>
    </w:p>
  </w:footnote>
  <w:footnote w:id="8">
    <w:p w14:paraId="69DB9827" w14:textId="77777777" w:rsidR="004F0878" w:rsidRDefault="004F0878" w:rsidP="004F0878">
      <w:pPr>
        <w:pStyle w:val="Allmrkusetekst"/>
      </w:pPr>
      <w:r>
        <w:rPr>
          <w:rStyle w:val="Allmrkuseviide"/>
        </w:rPr>
        <w:footnoteRef/>
      </w:r>
      <w:r>
        <w:t xml:space="preserve"> </w:t>
      </w:r>
      <w:r>
        <w:t xml:space="preserve">Maaparanduse alal tegutsevate ettevõtjate kvalifikatsiooni väljaselgitamine. Uuring, </w:t>
      </w:r>
      <w:proofErr w:type="spellStart"/>
      <w:r>
        <w:t>Advisio</w:t>
      </w:r>
      <w:proofErr w:type="spellEnd"/>
      <w:r>
        <w:t xml:space="preserve"> OÜ, Tartu 2012</w:t>
      </w:r>
    </w:p>
  </w:footnote>
  <w:footnote w:id="9">
    <w:p w14:paraId="7FCE4BF7" w14:textId="490EE679" w:rsidR="00055349" w:rsidRDefault="00055349">
      <w:pPr>
        <w:pStyle w:val="Allmrkusetekst"/>
      </w:pPr>
      <w:r>
        <w:rPr>
          <w:rStyle w:val="Allmrkuseviide"/>
        </w:rPr>
        <w:footnoteRef/>
      </w:r>
      <w:r>
        <w:t xml:space="preserve"> </w:t>
      </w:r>
      <w:r w:rsidRPr="00055349">
        <w:t>https://www.agri.ee/maaparandushoiukavad-2022-2027</w:t>
      </w:r>
    </w:p>
  </w:footnote>
  <w:footnote w:id="10">
    <w:p w14:paraId="3D52C11E" w14:textId="60E87654" w:rsidR="004C68D3" w:rsidRDefault="004C68D3">
      <w:pPr>
        <w:pStyle w:val="Allmrkusetekst"/>
      </w:pPr>
      <w:r>
        <w:rPr>
          <w:rStyle w:val="Allmrkuseviide"/>
        </w:rPr>
        <w:footnoteRef/>
      </w:r>
      <w:r>
        <w:t xml:space="preserve"> </w:t>
      </w:r>
      <w:r w:rsidRPr="004C68D3">
        <w:t>https://kliimaministeerium.ee/maandamiskava</w:t>
      </w:r>
    </w:p>
  </w:footnote>
  <w:footnote w:id="11">
    <w:p w14:paraId="597925A0" w14:textId="13774D8E" w:rsidR="001A754B" w:rsidRDefault="001A754B" w:rsidP="001A754B">
      <w:pPr>
        <w:pStyle w:val="Allmrkusetekst"/>
      </w:pPr>
      <w:r>
        <w:rPr>
          <w:rStyle w:val="Allmrkuseviide"/>
        </w:rPr>
        <w:footnoteRef/>
      </w:r>
      <w:r>
        <w:t xml:space="preserve"> </w:t>
      </w:r>
      <w:r w:rsidR="00A53B4B">
        <w:t>Ehitusseadustiku</w:t>
      </w:r>
      <w:r w:rsidR="00A53B4B" w:rsidRPr="002C2A80">
        <w:t xml:space="preserve"> </w:t>
      </w:r>
      <w:r w:rsidRPr="002C2A80">
        <w:t>seletuskiri § 35 lõike 1 selgitus (lk 67 teine lõik).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33021"/>
    <w:multiLevelType w:val="hybridMultilevel"/>
    <w:tmpl w:val="6C50C78E"/>
    <w:lvl w:ilvl="0" w:tplc="1840BF36">
      <w:start w:val="1"/>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98016D1"/>
    <w:multiLevelType w:val="multilevel"/>
    <w:tmpl w:val="2CD8A9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6B07AC"/>
    <w:multiLevelType w:val="hybridMultilevel"/>
    <w:tmpl w:val="F6B292FA"/>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6043E2D"/>
    <w:multiLevelType w:val="hybridMultilevel"/>
    <w:tmpl w:val="22D0DF4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17432981"/>
    <w:multiLevelType w:val="hybridMultilevel"/>
    <w:tmpl w:val="D28275D6"/>
    <w:lvl w:ilvl="0" w:tplc="10C602EC">
      <w:start w:val="1"/>
      <w:numFmt w:val="bullet"/>
      <w:lvlText w:val=""/>
      <w:lvlJc w:val="left"/>
      <w:pPr>
        <w:ind w:left="720" w:hanging="360"/>
      </w:pPr>
      <w:rPr>
        <w:rFonts w:ascii="Symbol" w:hAnsi="Symbol"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A5E4386"/>
    <w:multiLevelType w:val="hybridMultilevel"/>
    <w:tmpl w:val="90E4DC88"/>
    <w:lvl w:ilvl="0" w:tplc="10C602EC">
      <w:start w:val="1"/>
      <w:numFmt w:val="bullet"/>
      <w:lvlText w:val=""/>
      <w:lvlJc w:val="left"/>
      <w:pPr>
        <w:ind w:left="360" w:hanging="360"/>
      </w:pPr>
      <w:rPr>
        <w:rFonts w:ascii="Symbol" w:hAnsi="Symbol" w:hint="default"/>
        <w:color w:val="auto"/>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1CFF24D1"/>
    <w:multiLevelType w:val="hybridMultilevel"/>
    <w:tmpl w:val="EF3EC01C"/>
    <w:lvl w:ilvl="0" w:tplc="9120E518">
      <w:start w:val="1"/>
      <w:numFmt w:val="decimal"/>
      <w:lvlText w:val="%1."/>
      <w:lvlJc w:val="left"/>
      <w:pPr>
        <w:ind w:left="360" w:hanging="360"/>
      </w:pPr>
      <w:rPr>
        <w:rFonts w:hint="default"/>
        <w:b/>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E1377A2"/>
    <w:multiLevelType w:val="hybridMultilevel"/>
    <w:tmpl w:val="9CE8E188"/>
    <w:lvl w:ilvl="0" w:tplc="AD482E0C">
      <w:start w:val="1"/>
      <w:numFmt w:val="bullet"/>
      <w:lvlText w:val=""/>
      <w:lvlJc w:val="left"/>
      <w:pPr>
        <w:tabs>
          <w:tab w:val="num" w:pos="720"/>
        </w:tabs>
        <w:ind w:left="720" w:hanging="360"/>
      </w:pPr>
      <w:rPr>
        <w:rFonts w:ascii="Symbol" w:hAnsi="Symbol" w:hint="default"/>
      </w:rPr>
    </w:lvl>
    <w:lvl w:ilvl="1" w:tplc="F9607B52">
      <w:start w:val="1"/>
      <w:numFmt w:val="bullet"/>
      <w:lvlText w:val=""/>
      <w:lvlJc w:val="left"/>
      <w:pPr>
        <w:tabs>
          <w:tab w:val="num" w:pos="1440"/>
        </w:tabs>
        <w:ind w:left="1440" w:hanging="360"/>
      </w:pPr>
      <w:rPr>
        <w:rFonts w:ascii="Symbol" w:hAnsi="Symbol" w:hint="default"/>
      </w:rPr>
    </w:lvl>
    <w:lvl w:ilvl="2" w:tplc="7A4C42E2">
      <w:start w:val="1"/>
      <w:numFmt w:val="bullet"/>
      <w:lvlText w:val=""/>
      <w:lvlJc w:val="left"/>
      <w:pPr>
        <w:tabs>
          <w:tab w:val="num" w:pos="2160"/>
        </w:tabs>
        <w:ind w:left="2160" w:hanging="360"/>
      </w:pPr>
      <w:rPr>
        <w:rFonts w:ascii="Symbol" w:hAnsi="Symbol" w:hint="default"/>
      </w:rPr>
    </w:lvl>
    <w:lvl w:ilvl="3" w:tplc="623609A6">
      <w:start w:val="1"/>
      <w:numFmt w:val="bullet"/>
      <w:lvlText w:val=""/>
      <w:lvlJc w:val="left"/>
      <w:pPr>
        <w:tabs>
          <w:tab w:val="num" w:pos="2880"/>
        </w:tabs>
        <w:ind w:left="2880" w:hanging="360"/>
      </w:pPr>
      <w:rPr>
        <w:rFonts w:ascii="Symbol" w:hAnsi="Symbol" w:hint="default"/>
      </w:rPr>
    </w:lvl>
    <w:lvl w:ilvl="4" w:tplc="92C8AB66">
      <w:start w:val="1"/>
      <w:numFmt w:val="bullet"/>
      <w:lvlText w:val=""/>
      <w:lvlJc w:val="left"/>
      <w:pPr>
        <w:tabs>
          <w:tab w:val="num" w:pos="3600"/>
        </w:tabs>
        <w:ind w:left="3600" w:hanging="360"/>
      </w:pPr>
      <w:rPr>
        <w:rFonts w:ascii="Symbol" w:hAnsi="Symbol" w:hint="default"/>
      </w:rPr>
    </w:lvl>
    <w:lvl w:ilvl="5" w:tplc="0BCAB544">
      <w:start w:val="1"/>
      <w:numFmt w:val="bullet"/>
      <w:lvlText w:val=""/>
      <w:lvlJc w:val="left"/>
      <w:pPr>
        <w:tabs>
          <w:tab w:val="num" w:pos="4320"/>
        </w:tabs>
        <w:ind w:left="4320" w:hanging="360"/>
      </w:pPr>
      <w:rPr>
        <w:rFonts w:ascii="Symbol" w:hAnsi="Symbol" w:hint="default"/>
      </w:rPr>
    </w:lvl>
    <w:lvl w:ilvl="6" w:tplc="93107118">
      <w:start w:val="1"/>
      <w:numFmt w:val="bullet"/>
      <w:lvlText w:val=""/>
      <w:lvlJc w:val="left"/>
      <w:pPr>
        <w:tabs>
          <w:tab w:val="num" w:pos="5040"/>
        </w:tabs>
        <w:ind w:left="5040" w:hanging="360"/>
      </w:pPr>
      <w:rPr>
        <w:rFonts w:ascii="Symbol" w:hAnsi="Symbol" w:hint="default"/>
      </w:rPr>
    </w:lvl>
    <w:lvl w:ilvl="7" w:tplc="111C9B30">
      <w:start w:val="1"/>
      <w:numFmt w:val="bullet"/>
      <w:lvlText w:val=""/>
      <w:lvlJc w:val="left"/>
      <w:pPr>
        <w:tabs>
          <w:tab w:val="num" w:pos="5760"/>
        </w:tabs>
        <w:ind w:left="5760" w:hanging="360"/>
      </w:pPr>
      <w:rPr>
        <w:rFonts w:ascii="Symbol" w:hAnsi="Symbol" w:hint="default"/>
      </w:rPr>
    </w:lvl>
    <w:lvl w:ilvl="8" w:tplc="00A05608">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F554561"/>
    <w:multiLevelType w:val="hybridMultilevel"/>
    <w:tmpl w:val="C678839E"/>
    <w:lvl w:ilvl="0" w:tplc="FC3EA1F4">
      <w:numFmt w:val="bullet"/>
      <w:lvlText w:val="-"/>
      <w:lvlJc w:val="left"/>
      <w:pPr>
        <w:ind w:left="360" w:hanging="360"/>
      </w:pPr>
      <w:rPr>
        <w:rFonts w:ascii="Calibri" w:eastAsiaTheme="minorHAnsi" w:hAnsi="Calibri" w:cs="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FB4007C"/>
    <w:multiLevelType w:val="hybridMultilevel"/>
    <w:tmpl w:val="960E362A"/>
    <w:lvl w:ilvl="0" w:tplc="FC3EA1F4">
      <w:numFmt w:val="bullet"/>
      <w:lvlText w:val="-"/>
      <w:lvlJc w:val="left"/>
      <w:pPr>
        <w:ind w:left="360" w:hanging="360"/>
      </w:pPr>
      <w:rPr>
        <w:rFonts w:ascii="Calibri" w:eastAsiaTheme="minorHAnsi" w:hAnsi="Calibri" w:cs="Calibri"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231B0DD3"/>
    <w:multiLevelType w:val="hybridMultilevel"/>
    <w:tmpl w:val="123A963A"/>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28D80E12"/>
    <w:multiLevelType w:val="hybridMultilevel"/>
    <w:tmpl w:val="1AB02D58"/>
    <w:lvl w:ilvl="0" w:tplc="143453F6">
      <w:start w:val="1"/>
      <w:numFmt w:val="bullet"/>
      <w:lvlText w:val=""/>
      <w:lvlJc w:val="left"/>
      <w:pPr>
        <w:ind w:left="720" w:hanging="360"/>
      </w:pPr>
      <w:rPr>
        <w:rFonts w:ascii="Symbol" w:hAnsi="Symbol"/>
      </w:rPr>
    </w:lvl>
    <w:lvl w:ilvl="1" w:tplc="55B69FCC">
      <w:start w:val="1"/>
      <w:numFmt w:val="bullet"/>
      <w:lvlText w:val=""/>
      <w:lvlJc w:val="left"/>
      <w:pPr>
        <w:ind w:left="720" w:hanging="360"/>
      </w:pPr>
      <w:rPr>
        <w:rFonts w:ascii="Symbol" w:hAnsi="Symbol"/>
      </w:rPr>
    </w:lvl>
    <w:lvl w:ilvl="2" w:tplc="039CDB98">
      <w:start w:val="1"/>
      <w:numFmt w:val="bullet"/>
      <w:lvlText w:val=""/>
      <w:lvlJc w:val="left"/>
      <w:pPr>
        <w:ind w:left="720" w:hanging="360"/>
      </w:pPr>
      <w:rPr>
        <w:rFonts w:ascii="Symbol" w:hAnsi="Symbol"/>
      </w:rPr>
    </w:lvl>
    <w:lvl w:ilvl="3" w:tplc="DA6E455A">
      <w:start w:val="1"/>
      <w:numFmt w:val="bullet"/>
      <w:lvlText w:val=""/>
      <w:lvlJc w:val="left"/>
      <w:pPr>
        <w:ind w:left="720" w:hanging="360"/>
      </w:pPr>
      <w:rPr>
        <w:rFonts w:ascii="Symbol" w:hAnsi="Symbol"/>
      </w:rPr>
    </w:lvl>
    <w:lvl w:ilvl="4" w:tplc="EB247966">
      <w:start w:val="1"/>
      <w:numFmt w:val="bullet"/>
      <w:lvlText w:val=""/>
      <w:lvlJc w:val="left"/>
      <w:pPr>
        <w:ind w:left="720" w:hanging="360"/>
      </w:pPr>
      <w:rPr>
        <w:rFonts w:ascii="Symbol" w:hAnsi="Symbol"/>
      </w:rPr>
    </w:lvl>
    <w:lvl w:ilvl="5" w:tplc="B85298D8">
      <w:start w:val="1"/>
      <w:numFmt w:val="bullet"/>
      <w:lvlText w:val=""/>
      <w:lvlJc w:val="left"/>
      <w:pPr>
        <w:ind w:left="720" w:hanging="360"/>
      </w:pPr>
      <w:rPr>
        <w:rFonts w:ascii="Symbol" w:hAnsi="Symbol"/>
      </w:rPr>
    </w:lvl>
    <w:lvl w:ilvl="6" w:tplc="0D34FBDE">
      <w:start w:val="1"/>
      <w:numFmt w:val="bullet"/>
      <w:lvlText w:val=""/>
      <w:lvlJc w:val="left"/>
      <w:pPr>
        <w:ind w:left="720" w:hanging="360"/>
      </w:pPr>
      <w:rPr>
        <w:rFonts w:ascii="Symbol" w:hAnsi="Symbol"/>
      </w:rPr>
    </w:lvl>
    <w:lvl w:ilvl="7" w:tplc="2DD474A8">
      <w:start w:val="1"/>
      <w:numFmt w:val="bullet"/>
      <w:lvlText w:val=""/>
      <w:lvlJc w:val="left"/>
      <w:pPr>
        <w:ind w:left="720" w:hanging="360"/>
      </w:pPr>
      <w:rPr>
        <w:rFonts w:ascii="Symbol" w:hAnsi="Symbol"/>
      </w:rPr>
    </w:lvl>
    <w:lvl w:ilvl="8" w:tplc="BD285A72">
      <w:start w:val="1"/>
      <w:numFmt w:val="bullet"/>
      <w:lvlText w:val=""/>
      <w:lvlJc w:val="left"/>
      <w:pPr>
        <w:ind w:left="720" w:hanging="360"/>
      </w:pPr>
      <w:rPr>
        <w:rFonts w:ascii="Symbol" w:hAnsi="Symbol"/>
      </w:rPr>
    </w:lvl>
  </w:abstractNum>
  <w:abstractNum w:abstractNumId="12" w15:restartNumberingAfterBreak="0">
    <w:nsid w:val="297A5C94"/>
    <w:multiLevelType w:val="hybridMultilevel"/>
    <w:tmpl w:val="D0EEB1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9D763ED"/>
    <w:multiLevelType w:val="hybridMultilevel"/>
    <w:tmpl w:val="77346DE0"/>
    <w:lvl w:ilvl="0" w:tplc="9BBE4EA2">
      <w:start w:val="1"/>
      <w:numFmt w:val="bullet"/>
      <w:lvlText w:val=""/>
      <w:lvlJc w:val="left"/>
      <w:pPr>
        <w:ind w:left="720" w:hanging="360"/>
      </w:pPr>
      <w:rPr>
        <w:rFonts w:ascii="Symbol" w:hAnsi="Symbol"/>
      </w:rPr>
    </w:lvl>
    <w:lvl w:ilvl="1" w:tplc="34DC60EE">
      <w:start w:val="1"/>
      <w:numFmt w:val="bullet"/>
      <w:lvlText w:val=""/>
      <w:lvlJc w:val="left"/>
      <w:pPr>
        <w:ind w:left="720" w:hanging="360"/>
      </w:pPr>
      <w:rPr>
        <w:rFonts w:ascii="Symbol" w:hAnsi="Symbol"/>
      </w:rPr>
    </w:lvl>
    <w:lvl w:ilvl="2" w:tplc="237CAF02">
      <w:start w:val="1"/>
      <w:numFmt w:val="bullet"/>
      <w:lvlText w:val=""/>
      <w:lvlJc w:val="left"/>
      <w:pPr>
        <w:ind w:left="720" w:hanging="360"/>
      </w:pPr>
      <w:rPr>
        <w:rFonts w:ascii="Symbol" w:hAnsi="Symbol"/>
      </w:rPr>
    </w:lvl>
    <w:lvl w:ilvl="3" w:tplc="83387D28">
      <w:start w:val="1"/>
      <w:numFmt w:val="bullet"/>
      <w:lvlText w:val=""/>
      <w:lvlJc w:val="left"/>
      <w:pPr>
        <w:ind w:left="720" w:hanging="360"/>
      </w:pPr>
      <w:rPr>
        <w:rFonts w:ascii="Symbol" w:hAnsi="Symbol"/>
      </w:rPr>
    </w:lvl>
    <w:lvl w:ilvl="4" w:tplc="CF5C88B8">
      <w:start w:val="1"/>
      <w:numFmt w:val="bullet"/>
      <w:lvlText w:val=""/>
      <w:lvlJc w:val="left"/>
      <w:pPr>
        <w:ind w:left="720" w:hanging="360"/>
      </w:pPr>
      <w:rPr>
        <w:rFonts w:ascii="Symbol" w:hAnsi="Symbol"/>
      </w:rPr>
    </w:lvl>
    <w:lvl w:ilvl="5" w:tplc="5E1A7688">
      <w:start w:val="1"/>
      <w:numFmt w:val="bullet"/>
      <w:lvlText w:val=""/>
      <w:lvlJc w:val="left"/>
      <w:pPr>
        <w:ind w:left="720" w:hanging="360"/>
      </w:pPr>
      <w:rPr>
        <w:rFonts w:ascii="Symbol" w:hAnsi="Symbol"/>
      </w:rPr>
    </w:lvl>
    <w:lvl w:ilvl="6" w:tplc="B25626A2">
      <w:start w:val="1"/>
      <w:numFmt w:val="bullet"/>
      <w:lvlText w:val=""/>
      <w:lvlJc w:val="left"/>
      <w:pPr>
        <w:ind w:left="720" w:hanging="360"/>
      </w:pPr>
      <w:rPr>
        <w:rFonts w:ascii="Symbol" w:hAnsi="Symbol"/>
      </w:rPr>
    </w:lvl>
    <w:lvl w:ilvl="7" w:tplc="56D24640">
      <w:start w:val="1"/>
      <w:numFmt w:val="bullet"/>
      <w:lvlText w:val=""/>
      <w:lvlJc w:val="left"/>
      <w:pPr>
        <w:ind w:left="720" w:hanging="360"/>
      </w:pPr>
      <w:rPr>
        <w:rFonts w:ascii="Symbol" w:hAnsi="Symbol"/>
      </w:rPr>
    </w:lvl>
    <w:lvl w:ilvl="8" w:tplc="82A8DF26">
      <w:start w:val="1"/>
      <w:numFmt w:val="bullet"/>
      <w:lvlText w:val=""/>
      <w:lvlJc w:val="left"/>
      <w:pPr>
        <w:ind w:left="720" w:hanging="360"/>
      </w:pPr>
      <w:rPr>
        <w:rFonts w:ascii="Symbol" w:hAnsi="Symbol"/>
      </w:rPr>
    </w:lvl>
  </w:abstractNum>
  <w:abstractNum w:abstractNumId="14" w15:restartNumberingAfterBreak="0">
    <w:nsid w:val="31135545"/>
    <w:multiLevelType w:val="hybridMultilevel"/>
    <w:tmpl w:val="07966D2A"/>
    <w:lvl w:ilvl="0" w:tplc="704805C6">
      <w:start w:val="1"/>
      <w:numFmt w:val="bullet"/>
      <w:lvlText w:val=""/>
      <w:lvlJc w:val="left"/>
      <w:pPr>
        <w:ind w:left="720" w:hanging="360"/>
      </w:pPr>
      <w:rPr>
        <w:rFonts w:ascii="Symbol" w:hAnsi="Symbol"/>
      </w:rPr>
    </w:lvl>
    <w:lvl w:ilvl="1" w:tplc="C1CE8AFA">
      <w:start w:val="1"/>
      <w:numFmt w:val="bullet"/>
      <w:lvlText w:val=""/>
      <w:lvlJc w:val="left"/>
      <w:pPr>
        <w:ind w:left="720" w:hanging="360"/>
      </w:pPr>
      <w:rPr>
        <w:rFonts w:ascii="Symbol" w:hAnsi="Symbol"/>
      </w:rPr>
    </w:lvl>
    <w:lvl w:ilvl="2" w:tplc="42341338">
      <w:start w:val="1"/>
      <w:numFmt w:val="bullet"/>
      <w:lvlText w:val=""/>
      <w:lvlJc w:val="left"/>
      <w:pPr>
        <w:ind w:left="720" w:hanging="360"/>
      </w:pPr>
      <w:rPr>
        <w:rFonts w:ascii="Symbol" w:hAnsi="Symbol"/>
      </w:rPr>
    </w:lvl>
    <w:lvl w:ilvl="3" w:tplc="A09611DE">
      <w:start w:val="1"/>
      <w:numFmt w:val="bullet"/>
      <w:lvlText w:val=""/>
      <w:lvlJc w:val="left"/>
      <w:pPr>
        <w:ind w:left="720" w:hanging="360"/>
      </w:pPr>
      <w:rPr>
        <w:rFonts w:ascii="Symbol" w:hAnsi="Symbol"/>
      </w:rPr>
    </w:lvl>
    <w:lvl w:ilvl="4" w:tplc="B740C10A">
      <w:start w:val="1"/>
      <w:numFmt w:val="bullet"/>
      <w:lvlText w:val=""/>
      <w:lvlJc w:val="left"/>
      <w:pPr>
        <w:ind w:left="720" w:hanging="360"/>
      </w:pPr>
      <w:rPr>
        <w:rFonts w:ascii="Symbol" w:hAnsi="Symbol"/>
      </w:rPr>
    </w:lvl>
    <w:lvl w:ilvl="5" w:tplc="2AD2002C">
      <w:start w:val="1"/>
      <w:numFmt w:val="bullet"/>
      <w:lvlText w:val=""/>
      <w:lvlJc w:val="left"/>
      <w:pPr>
        <w:ind w:left="720" w:hanging="360"/>
      </w:pPr>
      <w:rPr>
        <w:rFonts w:ascii="Symbol" w:hAnsi="Symbol"/>
      </w:rPr>
    </w:lvl>
    <w:lvl w:ilvl="6" w:tplc="D0D067E0">
      <w:start w:val="1"/>
      <w:numFmt w:val="bullet"/>
      <w:lvlText w:val=""/>
      <w:lvlJc w:val="left"/>
      <w:pPr>
        <w:ind w:left="720" w:hanging="360"/>
      </w:pPr>
      <w:rPr>
        <w:rFonts w:ascii="Symbol" w:hAnsi="Symbol"/>
      </w:rPr>
    </w:lvl>
    <w:lvl w:ilvl="7" w:tplc="68A85DEE">
      <w:start w:val="1"/>
      <w:numFmt w:val="bullet"/>
      <w:lvlText w:val=""/>
      <w:lvlJc w:val="left"/>
      <w:pPr>
        <w:ind w:left="720" w:hanging="360"/>
      </w:pPr>
      <w:rPr>
        <w:rFonts w:ascii="Symbol" w:hAnsi="Symbol"/>
      </w:rPr>
    </w:lvl>
    <w:lvl w:ilvl="8" w:tplc="E848974C">
      <w:start w:val="1"/>
      <w:numFmt w:val="bullet"/>
      <w:lvlText w:val=""/>
      <w:lvlJc w:val="left"/>
      <w:pPr>
        <w:ind w:left="720" w:hanging="360"/>
      </w:pPr>
      <w:rPr>
        <w:rFonts w:ascii="Symbol" w:hAnsi="Symbol"/>
      </w:rPr>
    </w:lvl>
  </w:abstractNum>
  <w:abstractNum w:abstractNumId="15" w15:restartNumberingAfterBreak="0">
    <w:nsid w:val="33411006"/>
    <w:multiLevelType w:val="hybridMultilevel"/>
    <w:tmpl w:val="F6E66336"/>
    <w:lvl w:ilvl="0" w:tplc="8E6E7FB6">
      <w:start w:val="1"/>
      <w:numFmt w:val="bullet"/>
      <w:lvlText w:val=""/>
      <w:lvlJc w:val="left"/>
      <w:pPr>
        <w:ind w:left="720" w:hanging="360"/>
      </w:pPr>
      <w:rPr>
        <w:rFonts w:ascii="Symbol" w:hAnsi="Symbol"/>
      </w:rPr>
    </w:lvl>
    <w:lvl w:ilvl="1" w:tplc="F33AA7A2">
      <w:start w:val="1"/>
      <w:numFmt w:val="bullet"/>
      <w:lvlText w:val=""/>
      <w:lvlJc w:val="left"/>
      <w:pPr>
        <w:ind w:left="720" w:hanging="360"/>
      </w:pPr>
      <w:rPr>
        <w:rFonts w:ascii="Symbol" w:hAnsi="Symbol"/>
      </w:rPr>
    </w:lvl>
    <w:lvl w:ilvl="2" w:tplc="9B3E1076">
      <w:start w:val="1"/>
      <w:numFmt w:val="bullet"/>
      <w:lvlText w:val=""/>
      <w:lvlJc w:val="left"/>
      <w:pPr>
        <w:ind w:left="720" w:hanging="360"/>
      </w:pPr>
      <w:rPr>
        <w:rFonts w:ascii="Symbol" w:hAnsi="Symbol"/>
      </w:rPr>
    </w:lvl>
    <w:lvl w:ilvl="3" w:tplc="E62CB026">
      <w:start w:val="1"/>
      <w:numFmt w:val="bullet"/>
      <w:lvlText w:val=""/>
      <w:lvlJc w:val="left"/>
      <w:pPr>
        <w:ind w:left="720" w:hanging="360"/>
      </w:pPr>
      <w:rPr>
        <w:rFonts w:ascii="Symbol" w:hAnsi="Symbol"/>
      </w:rPr>
    </w:lvl>
    <w:lvl w:ilvl="4" w:tplc="30626BCA">
      <w:start w:val="1"/>
      <w:numFmt w:val="bullet"/>
      <w:lvlText w:val=""/>
      <w:lvlJc w:val="left"/>
      <w:pPr>
        <w:ind w:left="720" w:hanging="360"/>
      </w:pPr>
      <w:rPr>
        <w:rFonts w:ascii="Symbol" w:hAnsi="Symbol"/>
      </w:rPr>
    </w:lvl>
    <w:lvl w:ilvl="5" w:tplc="91A4CBB2">
      <w:start w:val="1"/>
      <w:numFmt w:val="bullet"/>
      <w:lvlText w:val=""/>
      <w:lvlJc w:val="left"/>
      <w:pPr>
        <w:ind w:left="720" w:hanging="360"/>
      </w:pPr>
      <w:rPr>
        <w:rFonts w:ascii="Symbol" w:hAnsi="Symbol"/>
      </w:rPr>
    </w:lvl>
    <w:lvl w:ilvl="6" w:tplc="0EF66308">
      <w:start w:val="1"/>
      <w:numFmt w:val="bullet"/>
      <w:lvlText w:val=""/>
      <w:lvlJc w:val="left"/>
      <w:pPr>
        <w:ind w:left="720" w:hanging="360"/>
      </w:pPr>
      <w:rPr>
        <w:rFonts w:ascii="Symbol" w:hAnsi="Symbol"/>
      </w:rPr>
    </w:lvl>
    <w:lvl w:ilvl="7" w:tplc="B2F61C76">
      <w:start w:val="1"/>
      <w:numFmt w:val="bullet"/>
      <w:lvlText w:val=""/>
      <w:lvlJc w:val="left"/>
      <w:pPr>
        <w:ind w:left="720" w:hanging="360"/>
      </w:pPr>
      <w:rPr>
        <w:rFonts w:ascii="Symbol" w:hAnsi="Symbol"/>
      </w:rPr>
    </w:lvl>
    <w:lvl w:ilvl="8" w:tplc="3F96BEB6">
      <w:start w:val="1"/>
      <w:numFmt w:val="bullet"/>
      <w:lvlText w:val=""/>
      <w:lvlJc w:val="left"/>
      <w:pPr>
        <w:ind w:left="720" w:hanging="360"/>
      </w:pPr>
      <w:rPr>
        <w:rFonts w:ascii="Symbol" w:hAnsi="Symbol"/>
      </w:rPr>
    </w:lvl>
  </w:abstractNum>
  <w:abstractNum w:abstractNumId="16" w15:restartNumberingAfterBreak="0">
    <w:nsid w:val="37ED3B76"/>
    <w:multiLevelType w:val="hybridMultilevel"/>
    <w:tmpl w:val="B7AE446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E1C6DCE"/>
    <w:multiLevelType w:val="hybridMultilevel"/>
    <w:tmpl w:val="B6D6B2E4"/>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15:restartNumberingAfterBreak="0">
    <w:nsid w:val="3EA15614"/>
    <w:multiLevelType w:val="hybridMultilevel"/>
    <w:tmpl w:val="2FA63A7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0246101"/>
    <w:multiLevelType w:val="hybridMultilevel"/>
    <w:tmpl w:val="3C8EA5F2"/>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5E64DB8"/>
    <w:multiLevelType w:val="hybridMultilevel"/>
    <w:tmpl w:val="127A1F7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1" w15:restartNumberingAfterBreak="0">
    <w:nsid w:val="49453299"/>
    <w:multiLevelType w:val="hybridMultilevel"/>
    <w:tmpl w:val="8738DE78"/>
    <w:lvl w:ilvl="0" w:tplc="1840BF36">
      <w:start w:val="1"/>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A9E46CF"/>
    <w:multiLevelType w:val="hybridMultilevel"/>
    <w:tmpl w:val="83AA8576"/>
    <w:lvl w:ilvl="0" w:tplc="04250015">
      <w:start w:val="1"/>
      <w:numFmt w:val="upp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CB61D20"/>
    <w:multiLevelType w:val="hybridMultilevel"/>
    <w:tmpl w:val="0678ABA6"/>
    <w:lvl w:ilvl="0" w:tplc="AFD049A6">
      <w:start w:val="1"/>
      <w:numFmt w:val="bullet"/>
      <w:lvlText w:val=""/>
      <w:lvlJc w:val="left"/>
      <w:pPr>
        <w:tabs>
          <w:tab w:val="num" w:pos="521"/>
        </w:tabs>
        <w:ind w:left="521" w:hanging="360"/>
      </w:pPr>
      <w:rPr>
        <w:rFonts w:ascii="Symbol" w:hAnsi="Symbol" w:hint="default"/>
      </w:rPr>
    </w:lvl>
    <w:lvl w:ilvl="1" w:tplc="B9CEADD0">
      <w:start w:val="1"/>
      <w:numFmt w:val="bullet"/>
      <w:lvlText w:val=""/>
      <w:lvlJc w:val="left"/>
      <w:pPr>
        <w:tabs>
          <w:tab w:val="num" w:pos="1241"/>
        </w:tabs>
        <w:ind w:left="1241" w:hanging="360"/>
      </w:pPr>
      <w:rPr>
        <w:rFonts w:ascii="Symbol" w:hAnsi="Symbol" w:hint="default"/>
      </w:rPr>
    </w:lvl>
    <w:lvl w:ilvl="2" w:tplc="7F30F98E">
      <w:start w:val="1"/>
      <w:numFmt w:val="bullet"/>
      <w:lvlText w:val=""/>
      <w:lvlJc w:val="left"/>
      <w:pPr>
        <w:tabs>
          <w:tab w:val="num" w:pos="1961"/>
        </w:tabs>
        <w:ind w:left="1961" w:hanging="360"/>
      </w:pPr>
      <w:rPr>
        <w:rFonts w:ascii="Symbol" w:hAnsi="Symbol" w:hint="default"/>
      </w:rPr>
    </w:lvl>
    <w:lvl w:ilvl="3" w:tplc="687CD202">
      <w:start w:val="1"/>
      <w:numFmt w:val="bullet"/>
      <w:lvlText w:val=""/>
      <w:lvlJc w:val="left"/>
      <w:pPr>
        <w:tabs>
          <w:tab w:val="num" w:pos="2681"/>
        </w:tabs>
        <w:ind w:left="2681" w:hanging="360"/>
      </w:pPr>
      <w:rPr>
        <w:rFonts w:ascii="Symbol" w:hAnsi="Symbol" w:hint="default"/>
      </w:rPr>
    </w:lvl>
    <w:lvl w:ilvl="4" w:tplc="4128028E">
      <w:start w:val="1"/>
      <w:numFmt w:val="bullet"/>
      <w:lvlText w:val=""/>
      <w:lvlJc w:val="left"/>
      <w:pPr>
        <w:tabs>
          <w:tab w:val="num" w:pos="3401"/>
        </w:tabs>
        <w:ind w:left="3401" w:hanging="360"/>
      </w:pPr>
      <w:rPr>
        <w:rFonts w:ascii="Symbol" w:hAnsi="Symbol" w:hint="default"/>
      </w:rPr>
    </w:lvl>
    <w:lvl w:ilvl="5" w:tplc="3CD418C8">
      <w:start w:val="1"/>
      <w:numFmt w:val="bullet"/>
      <w:lvlText w:val=""/>
      <w:lvlJc w:val="left"/>
      <w:pPr>
        <w:tabs>
          <w:tab w:val="num" w:pos="4121"/>
        </w:tabs>
        <w:ind w:left="4121" w:hanging="360"/>
      </w:pPr>
      <w:rPr>
        <w:rFonts w:ascii="Symbol" w:hAnsi="Symbol" w:hint="default"/>
      </w:rPr>
    </w:lvl>
    <w:lvl w:ilvl="6" w:tplc="08F62660">
      <w:start w:val="1"/>
      <w:numFmt w:val="bullet"/>
      <w:lvlText w:val=""/>
      <w:lvlJc w:val="left"/>
      <w:pPr>
        <w:tabs>
          <w:tab w:val="num" w:pos="4841"/>
        </w:tabs>
        <w:ind w:left="4841" w:hanging="360"/>
      </w:pPr>
      <w:rPr>
        <w:rFonts w:ascii="Symbol" w:hAnsi="Symbol" w:hint="default"/>
      </w:rPr>
    </w:lvl>
    <w:lvl w:ilvl="7" w:tplc="9AF432B4">
      <w:start w:val="1"/>
      <w:numFmt w:val="bullet"/>
      <w:lvlText w:val=""/>
      <w:lvlJc w:val="left"/>
      <w:pPr>
        <w:tabs>
          <w:tab w:val="num" w:pos="5561"/>
        </w:tabs>
        <w:ind w:left="5561" w:hanging="360"/>
      </w:pPr>
      <w:rPr>
        <w:rFonts w:ascii="Symbol" w:hAnsi="Symbol" w:hint="default"/>
      </w:rPr>
    </w:lvl>
    <w:lvl w:ilvl="8" w:tplc="809C52D0">
      <w:start w:val="1"/>
      <w:numFmt w:val="bullet"/>
      <w:lvlText w:val=""/>
      <w:lvlJc w:val="left"/>
      <w:pPr>
        <w:tabs>
          <w:tab w:val="num" w:pos="6281"/>
        </w:tabs>
        <w:ind w:left="6281" w:hanging="360"/>
      </w:pPr>
      <w:rPr>
        <w:rFonts w:ascii="Symbol" w:hAnsi="Symbol" w:hint="default"/>
      </w:rPr>
    </w:lvl>
  </w:abstractNum>
  <w:abstractNum w:abstractNumId="24" w15:restartNumberingAfterBreak="0">
    <w:nsid w:val="509B091D"/>
    <w:multiLevelType w:val="hybridMultilevel"/>
    <w:tmpl w:val="A484E26C"/>
    <w:lvl w:ilvl="0" w:tplc="1840BF36">
      <w:start w:val="1"/>
      <w:numFmt w:val="bullet"/>
      <w:lvlText w:val="-"/>
      <w:lvlJc w:val="left"/>
      <w:pPr>
        <w:ind w:left="360" w:hanging="360"/>
      </w:pPr>
      <w:rPr>
        <w:rFonts w:ascii="Calibri" w:eastAsiaTheme="minorHAnsi" w:hAnsi="Calibri" w:cs="Calibri"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5" w15:restartNumberingAfterBreak="0">
    <w:nsid w:val="561A6990"/>
    <w:multiLevelType w:val="hybridMultilevel"/>
    <w:tmpl w:val="02BE96A0"/>
    <w:lvl w:ilvl="0" w:tplc="DF9ACDF4">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591C5395"/>
    <w:multiLevelType w:val="hybridMultilevel"/>
    <w:tmpl w:val="96CA52FE"/>
    <w:lvl w:ilvl="0" w:tplc="65EA5E8A">
      <w:start w:val="1"/>
      <w:numFmt w:val="bullet"/>
      <w:lvlText w:val=""/>
      <w:lvlJc w:val="left"/>
      <w:pPr>
        <w:ind w:left="720" w:hanging="360"/>
      </w:pPr>
      <w:rPr>
        <w:rFonts w:ascii="Symbol" w:hAnsi="Symbol"/>
      </w:rPr>
    </w:lvl>
    <w:lvl w:ilvl="1" w:tplc="4E323EC6">
      <w:start w:val="1"/>
      <w:numFmt w:val="bullet"/>
      <w:lvlText w:val=""/>
      <w:lvlJc w:val="left"/>
      <w:pPr>
        <w:ind w:left="720" w:hanging="360"/>
      </w:pPr>
      <w:rPr>
        <w:rFonts w:ascii="Symbol" w:hAnsi="Symbol"/>
      </w:rPr>
    </w:lvl>
    <w:lvl w:ilvl="2" w:tplc="7B16628C">
      <w:start w:val="1"/>
      <w:numFmt w:val="bullet"/>
      <w:lvlText w:val=""/>
      <w:lvlJc w:val="left"/>
      <w:pPr>
        <w:ind w:left="720" w:hanging="360"/>
      </w:pPr>
      <w:rPr>
        <w:rFonts w:ascii="Symbol" w:hAnsi="Symbol"/>
      </w:rPr>
    </w:lvl>
    <w:lvl w:ilvl="3" w:tplc="082A8130">
      <w:start w:val="1"/>
      <w:numFmt w:val="bullet"/>
      <w:lvlText w:val=""/>
      <w:lvlJc w:val="left"/>
      <w:pPr>
        <w:ind w:left="720" w:hanging="360"/>
      </w:pPr>
      <w:rPr>
        <w:rFonts w:ascii="Symbol" w:hAnsi="Symbol"/>
      </w:rPr>
    </w:lvl>
    <w:lvl w:ilvl="4" w:tplc="AE5C9AE8">
      <w:start w:val="1"/>
      <w:numFmt w:val="bullet"/>
      <w:lvlText w:val=""/>
      <w:lvlJc w:val="left"/>
      <w:pPr>
        <w:ind w:left="720" w:hanging="360"/>
      </w:pPr>
      <w:rPr>
        <w:rFonts w:ascii="Symbol" w:hAnsi="Symbol"/>
      </w:rPr>
    </w:lvl>
    <w:lvl w:ilvl="5" w:tplc="4A68CB26">
      <w:start w:val="1"/>
      <w:numFmt w:val="bullet"/>
      <w:lvlText w:val=""/>
      <w:lvlJc w:val="left"/>
      <w:pPr>
        <w:ind w:left="720" w:hanging="360"/>
      </w:pPr>
      <w:rPr>
        <w:rFonts w:ascii="Symbol" w:hAnsi="Symbol"/>
      </w:rPr>
    </w:lvl>
    <w:lvl w:ilvl="6" w:tplc="E82C84A4">
      <w:start w:val="1"/>
      <w:numFmt w:val="bullet"/>
      <w:lvlText w:val=""/>
      <w:lvlJc w:val="left"/>
      <w:pPr>
        <w:ind w:left="720" w:hanging="360"/>
      </w:pPr>
      <w:rPr>
        <w:rFonts w:ascii="Symbol" w:hAnsi="Symbol"/>
      </w:rPr>
    </w:lvl>
    <w:lvl w:ilvl="7" w:tplc="16BEE0EA">
      <w:start w:val="1"/>
      <w:numFmt w:val="bullet"/>
      <w:lvlText w:val=""/>
      <w:lvlJc w:val="left"/>
      <w:pPr>
        <w:ind w:left="720" w:hanging="360"/>
      </w:pPr>
      <w:rPr>
        <w:rFonts w:ascii="Symbol" w:hAnsi="Symbol"/>
      </w:rPr>
    </w:lvl>
    <w:lvl w:ilvl="8" w:tplc="21F291FC">
      <w:start w:val="1"/>
      <w:numFmt w:val="bullet"/>
      <w:lvlText w:val=""/>
      <w:lvlJc w:val="left"/>
      <w:pPr>
        <w:ind w:left="720" w:hanging="360"/>
      </w:pPr>
      <w:rPr>
        <w:rFonts w:ascii="Symbol" w:hAnsi="Symbol"/>
      </w:rPr>
    </w:lvl>
  </w:abstractNum>
  <w:abstractNum w:abstractNumId="27" w15:restartNumberingAfterBreak="0">
    <w:nsid w:val="5943341B"/>
    <w:multiLevelType w:val="multilevel"/>
    <w:tmpl w:val="780A9F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E454227"/>
    <w:multiLevelType w:val="hybridMultilevel"/>
    <w:tmpl w:val="80DA9ED6"/>
    <w:lvl w:ilvl="0" w:tplc="1840BF36">
      <w:start w:val="1"/>
      <w:numFmt w:val="bullet"/>
      <w:lvlText w:val="-"/>
      <w:lvlJc w:val="left"/>
      <w:pPr>
        <w:ind w:left="720" w:hanging="360"/>
      </w:pPr>
      <w:rPr>
        <w:rFonts w:ascii="Calibri" w:eastAsiaTheme="minorHAnsi" w:hAnsi="Calibri" w:cs="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0625F36"/>
    <w:multiLevelType w:val="hybridMultilevel"/>
    <w:tmpl w:val="AA9CBC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616367AC"/>
    <w:multiLevelType w:val="hybridMultilevel"/>
    <w:tmpl w:val="20A6F94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28B3D53"/>
    <w:multiLevelType w:val="hybridMultilevel"/>
    <w:tmpl w:val="06C64768"/>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2" w15:restartNumberingAfterBreak="0">
    <w:nsid w:val="628F6193"/>
    <w:multiLevelType w:val="hybridMultilevel"/>
    <w:tmpl w:val="F3CC7DFC"/>
    <w:lvl w:ilvl="0" w:tplc="10C602EC">
      <w:start w:val="1"/>
      <w:numFmt w:val="bullet"/>
      <w:lvlText w:val=""/>
      <w:lvlJc w:val="left"/>
      <w:pPr>
        <w:ind w:left="720" w:hanging="360"/>
      </w:pPr>
      <w:rPr>
        <w:rFonts w:ascii="Symbol" w:hAnsi="Symbol"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638F391E"/>
    <w:multiLevelType w:val="hybridMultilevel"/>
    <w:tmpl w:val="FE640390"/>
    <w:lvl w:ilvl="0" w:tplc="1840BF36">
      <w:start w:val="1"/>
      <w:numFmt w:val="bullet"/>
      <w:lvlText w:val="-"/>
      <w:lvlJc w:val="left"/>
      <w:pPr>
        <w:ind w:left="360" w:hanging="360"/>
      </w:pPr>
      <w:rPr>
        <w:rFonts w:ascii="Calibri" w:eastAsiaTheme="minorHAnsi" w:hAnsi="Calibri" w:cs="Calibri" w:hint="default"/>
      </w:rPr>
    </w:lvl>
    <w:lvl w:ilvl="1" w:tplc="014873D0">
      <w:start w:val="1"/>
      <w:numFmt w:val="bullet"/>
      <w:lvlText w:val="o"/>
      <w:lvlJc w:val="left"/>
      <w:pPr>
        <w:ind w:left="1080" w:hanging="360"/>
      </w:pPr>
      <w:rPr>
        <w:rFonts w:ascii="Courier New" w:hAnsi="Courier New" w:cs="Courier New" w:hint="default"/>
      </w:rPr>
    </w:lvl>
    <w:lvl w:ilvl="2" w:tplc="81703558">
      <w:start w:val="1"/>
      <w:numFmt w:val="bullet"/>
      <w:lvlText w:val=""/>
      <w:lvlJc w:val="left"/>
      <w:pPr>
        <w:ind w:left="1800" w:hanging="360"/>
      </w:pPr>
      <w:rPr>
        <w:rFonts w:ascii="Wingdings" w:hAnsi="Wingdings" w:hint="default"/>
      </w:rPr>
    </w:lvl>
    <w:lvl w:ilvl="3" w:tplc="BCCC6D90">
      <w:start w:val="1"/>
      <w:numFmt w:val="bullet"/>
      <w:lvlText w:val=""/>
      <w:lvlJc w:val="left"/>
      <w:pPr>
        <w:ind w:left="2520" w:hanging="360"/>
      </w:pPr>
      <w:rPr>
        <w:rFonts w:ascii="Symbol" w:hAnsi="Symbol" w:hint="default"/>
      </w:rPr>
    </w:lvl>
    <w:lvl w:ilvl="4" w:tplc="A560C700">
      <w:start w:val="1"/>
      <w:numFmt w:val="bullet"/>
      <w:lvlText w:val="o"/>
      <w:lvlJc w:val="left"/>
      <w:pPr>
        <w:ind w:left="3240" w:hanging="360"/>
      </w:pPr>
      <w:rPr>
        <w:rFonts w:ascii="Courier New" w:hAnsi="Courier New" w:cs="Courier New" w:hint="default"/>
      </w:rPr>
    </w:lvl>
    <w:lvl w:ilvl="5" w:tplc="009246C6">
      <w:start w:val="1"/>
      <w:numFmt w:val="bullet"/>
      <w:lvlText w:val=""/>
      <w:lvlJc w:val="left"/>
      <w:pPr>
        <w:ind w:left="3960" w:hanging="360"/>
      </w:pPr>
      <w:rPr>
        <w:rFonts w:ascii="Wingdings" w:hAnsi="Wingdings" w:hint="default"/>
      </w:rPr>
    </w:lvl>
    <w:lvl w:ilvl="6" w:tplc="990A93C4">
      <w:start w:val="1"/>
      <w:numFmt w:val="bullet"/>
      <w:lvlText w:val=""/>
      <w:lvlJc w:val="left"/>
      <w:pPr>
        <w:ind w:left="4680" w:hanging="360"/>
      </w:pPr>
      <w:rPr>
        <w:rFonts w:ascii="Symbol" w:hAnsi="Symbol" w:hint="default"/>
      </w:rPr>
    </w:lvl>
    <w:lvl w:ilvl="7" w:tplc="50AEB818">
      <w:start w:val="1"/>
      <w:numFmt w:val="bullet"/>
      <w:lvlText w:val="o"/>
      <w:lvlJc w:val="left"/>
      <w:pPr>
        <w:ind w:left="5400" w:hanging="360"/>
      </w:pPr>
      <w:rPr>
        <w:rFonts w:ascii="Courier New" w:hAnsi="Courier New" w:cs="Courier New" w:hint="default"/>
      </w:rPr>
    </w:lvl>
    <w:lvl w:ilvl="8" w:tplc="F2180704">
      <w:start w:val="1"/>
      <w:numFmt w:val="bullet"/>
      <w:lvlText w:val=""/>
      <w:lvlJc w:val="left"/>
      <w:pPr>
        <w:ind w:left="6120" w:hanging="360"/>
      </w:pPr>
      <w:rPr>
        <w:rFonts w:ascii="Wingdings" w:hAnsi="Wingdings" w:hint="default"/>
      </w:rPr>
    </w:lvl>
  </w:abstractNum>
  <w:abstractNum w:abstractNumId="34" w15:restartNumberingAfterBreak="0">
    <w:nsid w:val="67E87EDE"/>
    <w:multiLevelType w:val="hybridMultilevel"/>
    <w:tmpl w:val="C4C2ED7A"/>
    <w:lvl w:ilvl="0" w:tplc="11345580">
      <w:start w:val="1"/>
      <w:numFmt w:val="bullet"/>
      <w:lvlText w:val=""/>
      <w:lvlJc w:val="left"/>
      <w:pPr>
        <w:ind w:left="720" w:hanging="360"/>
      </w:pPr>
      <w:rPr>
        <w:rFonts w:ascii="Symbol" w:hAnsi="Symbol"/>
      </w:rPr>
    </w:lvl>
    <w:lvl w:ilvl="1" w:tplc="6E9E1950">
      <w:start w:val="1"/>
      <w:numFmt w:val="bullet"/>
      <w:lvlText w:val=""/>
      <w:lvlJc w:val="left"/>
      <w:pPr>
        <w:ind w:left="720" w:hanging="360"/>
      </w:pPr>
      <w:rPr>
        <w:rFonts w:ascii="Symbol" w:hAnsi="Symbol"/>
      </w:rPr>
    </w:lvl>
    <w:lvl w:ilvl="2" w:tplc="87987BDE">
      <w:start w:val="1"/>
      <w:numFmt w:val="bullet"/>
      <w:lvlText w:val=""/>
      <w:lvlJc w:val="left"/>
      <w:pPr>
        <w:ind w:left="720" w:hanging="360"/>
      </w:pPr>
      <w:rPr>
        <w:rFonts w:ascii="Symbol" w:hAnsi="Symbol"/>
      </w:rPr>
    </w:lvl>
    <w:lvl w:ilvl="3" w:tplc="529A71E0">
      <w:start w:val="1"/>
      <w:numFmt w:val="bullet"/>
      <w:lvlText w:val=""/>
      <w:lvlJc w:val="left"/>
      <w:pPr>
        <w:ind w:left="720" w:hanging="360"/>
      </w:pPr>
      <w:rPr>
        <w:rFonts w:ascii="Symbol" w:hAnsi="Symbol"/>
      </w:rPr>
    </w:lvl>
    <w:lvl w:ilvl="4" w:tplc="19565D24">
      <w:start w:val="1"/>
      <w:numFmt w:val="bullet"/>
      <w:lvlText w:val=""/>
      <w:lvlJc w:val="left"/>
      <w:pPr>
        <w:ind w:left="720" w:hanging="360"/>
      </w:pPr>
      <w:rPr>
        <w:rFonts w:ascii="Symbol" w:hAnsi="Symbol"/>
      </w:rPr>
    </w:lvl>
    <w:lvl w:ilvl="5" w:tplc="B1D613BA">
      <w:start w:val="1"/>
      <w:numFmt w:val="bullet"/>
      <w:lvlText w:val=""/>
      <w:lvlJc w:val="left"/>
      <w:pPr>
        <w:ind w:left="720" w:hanging="360"/>
      </w:pPr>
      <w:rPr>
        <w:rFonts w:ascii="Symbol" w:hAnsi="Symbol"/>
      </w:rPr>
    </w:lvl>
    <w:lvl w:ilvl="6" w:tplc="22441746">
      <w:start w:val="1"/>
      <w:numFmt w:val="bullet"/>
      <w:lvlText w:val=""/>
      <w:lvlJc w:val="left"/>
      <w:pPr>
        <w:ind w:left="720" w:hanging="360"/>
      </w:pPr>
      <w:rPr>
        <w:rFonts w:ascii="Symbol" w:hAnsi="Symbol"/>
      </w:rPr>
    </w:lvl>
    <w:lvl w:ilvl="7" w:tplc="5F54745E">
      <w:start w:val="1"/>
      <w:numFmt w:val="bullet"/>
      <w:lvlText w:val=""/>
      <w:lvlJc w:val="left"/>
      <w:pPr>
        <w:ind w:left="720" w:hanging="360"/>
      </w:pPr>
      <w:rPr>
        <w:rFonts w:ascii="Symbol" w:hAnsi="Symbol"/>
      </w:rPr>
    </w:lvl>
    <w:lvl w:ilvl="8" w:tplc="C9D0C7CA">
      <w:start w:val="1"/>
      <w:numFmt w:val="bullet"/>
      <w:lvlText w:val=""/>
      <w:lvlJc w:val="left"/>
      <w:pPr>
        <w:ind w:left="720" w:hanging="360"/>
      </w:pPr>
      <w:rPr>
        <w:rFonts w:ascii="Symbol" w:hAnsi="Symbol"/>
      </w:rPr>
    </w:lvl>
  </w:abstractNum>
  <w:abstractNum w:abstractNumId="35" w15:restartNumberingAfterBreak="0">
    <w:nsid w:val="6F002D74"/>
    <w:multiLevelType w:val="hybridMultilevel"/>
    <w:tmpl w:val="8D06BE78"/>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6" w15:restartNumberingAfterBreak="0">
    <w:nsid w:val="708C0D2D"/>
    <w:multiLevelType w:val="hybridMultilevel"/>
    <w:tmpl w:val="AA2ABAF2"/>
    <w:lvl w:ilvl="0" w:tplc="0425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70CE54AE"/>
    <w:multiLevelType w:val="multilevel"/>
    <w:tmpl w:val="9FDE851E"/>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38" w15:restartNumberingAfterBreak="0">
    <w:nsid w:val="71202FAD"/>
    <w:multiLevelType w:val="multilevel"/>
    <w:tmpl w:val="89727F3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27D69C3"/>
    <w:multiLevelType w:val="hybridMultilevel"/>
    <w:tmpl w:val="686C535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2A02B74"/>
    <w:multiLevelType w:val="hybridMultilevel"/>
    <w:tmpl w:val="33745C12"/>
    <w:lvl w:ilvl="0" w:tplc="7596766A">
      <w:start w:val="1"/>
      <w:numFmt w:val="decimal"/>
      <w:lvlText w:val="%1."/>
      <w:lvlJc w:val="left"/>
      <w:pPr>
        <w:ind w:left="360" w:hanging="360"/>
      </w:pPr>
      <w:rPr>
        <w:rFonts w:ascii="Times New Roman" w:hAnsi="Times New Roman" w:cs="Times New Roman" w:hint="default"/>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1" w15:restartNumberingAfterBreak="0">
    <w:nsid w:val="75D07A45"/>
    <w:multiLevelType w:val="hybridMultilevel"/>
    <w:tmpl w:val="9102817A"/>
    <w:lvl w:ilvl="0" w:tplc="04250003">
      <w:start w:val="1"/>
      <w:numFmt w:val="bullet"/>
      <w:lvlText w:val="o"/>
      <w:lvlJc w:val="left"/>
      <w:pPr>
        <w:ind w:left="720" w:hanging="360"/>
      </w:pPr>
      <w:rPr>
        <w:rFonts w:ascii="Courier New" w:hAnsi="Courier New" w:cs="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98007BA"/>
    <w:multiLevelType w:val="hybridMultilevel"/>
    <w:tmpl w:val="2C26F86C"/>
    <w:lvl w:ilvl="0" w:tplc="DDEA0AF8">
      <w:start w:val="1"/>
      <w:numFmt w:val="bullet"/>
      <w:lvlText w:val=""/>
      <w:lvlJc w:val="left"/>
      <w:pPr>
        <w:ind w:left="720" w:hanging="360"/>
      </w:pPr>
      <w:rPr>
        <w:rFonts w:ascii="Symbol" w:hAnsi="Symbol"/>
      </w:rPr>
    </w:lvl>
    <w:lvl w:ilvl="1" w:tplc="430A2B94">
      <w:start w:val="1"/>
      <w:numFmt w:val="bullet"/>
      <w:lvlText w:val=""/>
      <w:lvlJc w:val="left"/>
      <w:pPr>
        <w:ind w:left="720" w:hanging="360"/>
      </w:pPr>
      <w:rPr>
        <w:rFonts w:ascii="Symbol" w:hAnsi="Symbol"/>
      </w:rPr>
    </w:lvl>
    <w:lvl w:ilvl="2" w:tplc="488234C0">
      <w:start w:val="1"/>
      <w:numFmt w:val="bullet"/>
      <w:lvlText w:val=""/>
      <w:lvlJc w:val="left"/>
      <w:pPr>
        <w:ind w:left="720" w:hanging="360"/>
      </w:pPr>
      <w:rPr>
        <w:rFonts w:ascii="Symbol" w:hAnsi="Symbol"/>
      </w:rPr>
    </w:lvl>
    <w:lvl w:ilvl="3" w:tplc="08D2A730">
      <w:start w:val="1"/>
      <w:numFmt w:val="bullet"/>
      <w:lvlText w:val=""/>
      <w:lvlJc w:val="left"/>
      <w:pPr>
        <w:ind w:left="720" w:hanging="360"/>
      </w:pPr>
      <w:rPr>
        <w:rFonts w:ascii="Symbol" w:hAnsi="Symbol"/>
      </w:rPr>
    </w:lvl>
    <w:lvl w:ilvl="4" w:tplc="7B4A5B38">
      <w:start w:val="1"/>
      <w:numFmt w:val="bullet"/>
      <w:lvlText w:val=""/>
      <w:lvlJc w:val="left"/>
      <w:pPr>
        <w:ind w:left="720" w:hanging="360"/>
      </w:pPr>
      <w:rPr>
        <w:rFonts w:ascii="Symbol" w:hAnsi="Symbol"/>
      </w:rPr>
    </w:lvl>
    <w:lvl w:ilvl="5" w:tplc="0F1E2D32">
      <w:start w:val="1"/>
      <w:numFmt w:val="bullet"/>
      <w:lvlText w:val=""/>
      <w:lvlJc w:val="left"/>
      <w:pPr>
        <w:ind w:left="720" w:hanging="360"/>
      </w:pPr>
      <w:rPr>
        <w:rFonts w:ascii="Symbol" w:hAnsi="Symbol"/>
      </w:rPr>
    </w:lvl>
    <w:lvl w:ilvl="6" w:tplc="64F0DF8A">
      <w:start w:val="1"/>
      <w:numFmt w:val="bullet"/>
      <w:lvlText w:val=""/>
      <w:lvlJc w:val="left"/>
      <w:pPr>
        <w:ind w:left="720" w:hanging="360"/>
      </w:pPr>
      <w:rPr>
        <w:rFonts w:ascii="Symbol" w:hAnsi="Symbol"/>
      </w:rPr>
    </w:lvl>
    <w:lvl w:ilvl="7" w:tplc="76EE12C8">
      <w:start w:val="1"/>
      <w:numFmt w:val="bullet"/>
      <w:lvlText w:val=""/>
      <w:lvlJc w:val="left"/>
      <w:pPr>
        <w:ind w:left="720" w:hanging="360"/>
      </w:pPr>
      <w:rPr>
        <w:rFonts w:ascii="Symbol" w:hAnsi="Symbol"/>
      </w:rPr>
    </w:lvl>
    <w:lvl w:ilvl="8" w:tplc="F14482A8">
      <w:start w:val="1"/>
      <w:numFmt w:val="bullet"/>
      <w:lvlText w:val=""/>
      <w:lvlJc w:val="left"/>
      <w:pPr>
        <w:ind w:left="720" w:hanging="360"/>
      </w:pPr>
      <w:rPr>
        <w:rFonts w:ascii="Symbol" w:hAnsi="Symbol"/>
      </w:rPr>
    </w:lvl>
  </w:abstractNum>
  <w:abstractNum w:abstractNumId="43" w15:restartNumberingAfterBreak="0">
    <w:nsid w:val="7A2360E5"/>
    <w:multiLevelType w:val="hybridMultilevel"/>
    <w:tmpl w:val="9828DAFC"/>
    <w:lvl w:ilvl="0" w:tplc="04250015">
      <w:start w:val="1"/>
      <w:numFmt w:val="upperLetter"/>
      <w:lvlText w:val="%1."/>
      <w:lvlJc w:val="left"/>
      <w:pPr>
        <w:ind w:left="360" w:hanging="360"/>
      </w:pPr>
      <w:rPr>
        <w:rFonts w:hint="default"/>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7AC7709B"/>
    <w:multiLevelType w:val="hybridMultilevel"/>
    <w:tmpl w:val="5014641A"/>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5" w15:restartNumberingAfterBreak="0">
    <w:nsid w:val="7BEE35E7"/>
    <w:multiLevelType w:val="hybridMultilevel"/>
    <w:tmpl w:val="C64CDE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7FBB0357"/>
    <w:multiLevelType w:val="hybridMultilevel"/>
    <w:tmpl w:val="DD5E1364"/>
    <w:lvl w:ilvl="0" w:tplc="41F83918">
      <w:start w:val="1"/>
      <w:numFmt w:val="upperLetter"/>
      <w:lvlText w:val="%1."/>
      <w:lvlJc w:val="left"/>
      <w:pPr>
        <w:ind w:left="360" w:hanging="360"/>
      </w:pPr>
      <w:rPr>
        <w:rFonts w:ascii="Times New Roman" w:hAnsi="Times New Roman" w:cs="Times New Roman" w:hint="default"/>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873566355">
    <w:abstractNumId w:val="31"/>
  </w:num>
  <w:num w:numId="2" w16cid:durableId="1919486166">
    <w:abstractNumId w:val="10"/>
  </w:num>
  <w:num w:numId="3" w16cid:durableId="1203902540">
    <w:abstractNumId w:val="27"/>
  </w:num>
  <w:num w:numId="4" w16cid:durableId="192111500">
    <w:abstractNumId w:val="1"/>
  </w:num>
  <w:num w:numId="5" w16cid:durableId="1060515752">
    <w:abstractNumId w:val="18"/>
  </w:num>
  <w:num w:numId="6" w16cid:durableId="1187644498">
    <w:abstractNumId w:val="2"/>
  </w:num>
  <w:num w:numId="7" w16cid:durableId="1855917816">
    <w:abstractNumId w:val="17"/>
  </w:num>
  <w:num w:numId="8" w16cid:durableId="2006858590">
    <w:abstractNumId w:val="35"/>
  </w:num>
  <w:num w:numId="9" w16cid:durableId="477765408">
    <w:abstractNumId w:val="12"/>
  </w:num>
  <w:num w:numId="10" w16cid:durableId="1813138623">
    <w:abstractNumId w:val="42"/>
  </w:num>
  <w:num w:numId="11" w16cid:durableId="1682464867">
    <w:abstractNumId w:val="15"/>
  </w:num>
  <w:num w:numId="12" w16cid:durableId="870529406">
    <w:abstractNumId w:val="45"/>
  </w:num>
  <w:num w:numId="13" w16cid:durableId="156312361">
    <w:abstractNumId w:val="34"/>
  </w:num>
  <w:num w:numId="14" w16cid:durableId="1892421079">
    <w:abstractNumId w:val="14"/>
  </w:num>
  <w:num w:numId="15" w16cid:durableId="172038054">
    <w:abstractNumId w:val="26"/>
  </w:num>
  <w:num w:numId="16" w16cid:durableId="337469324">
    <w:abstractNumId w:val="33"/>
  </w:num>
  <w:num w:numId="17" w16cid:durableId="1557273523">
    <w:abstractNumId w:val="30"/>
  </w:num>
  <w:num w:numId="18" w16cid:durableId="609243270">
    <w:abstractNumId w:val="39"/>
  </w:num>
  <w:num w:numId="19" w16cid:durableId="1974822286">
    <w:abstractNumId w:val="24"/>
  </w:num>
  <w:num w:numId="20" w16cid:durableId="1894191126">
    <w:abstractNumId w:val="21"/>
  </w:num>
  <w:num w:numId="21" w16cid:durableId="561406590">
    <w:abstractNumId w:val="0"/>
  </w:num>
  <w:num w:numId="22" w16cid:durableId="1486780664">
    <w:abstractNumId w:val="4"/>
  </w:num>
  <w:num w:numId="23" w16cid:durableId="632293684">
    <w:abstractNumId w:val="28"/>
  </w:num>
  <w:num w:numId="24" w16cid:durableId="1836219418">
    <w:abstractNumId w:val="8"/>
  </w:num>
  <w:num w:numId="25" w16cid:durableId="730076435">
    <w:abstractNumId w:val="9"/>
  </w:num>
  <w:num w:numId="26" w16cid:durableId="2128087230">
    <w:abstractNumId w:val="5"/>
  </w:num>
  <w:num w:numId="27" w16cid:durableId="1980529989">
    <w:abstractNumId w:val="16"/>
  </w:num>
  <w:num w:numId="28" w16cid:durableId="142935789">
    <w:abstractNumId w:val="32"/>
  </w:num>
  <w:num w:numId="29" w16cid:durableId="733700131">
    <w:abstractNumId w:val="11"/>
  </w:num>
  <w:num w:numId="30" w16cid:durableId="1089888332">
    <w:abstractNumId w:val="37"/>
  </w:num>
  <w:num w:numId="31" w16cid:durableId="1623613896">
    <w:abstractNumId w:val="38"/>
  </w:num>
  <w:num w:numId="32" w16cid:durableId="475756718">
    <w:abstractNumId w:val="40"/>
  </w:num>
  <w:num w:numId="33" w16cid:durableId="920481792">
    <w:abstractNumId w:val="23"/>
  </w:num>
  <w:num w:numId="34" w16cid:durableId="219487190">
    <w:abstractNumId w:val="7"/>
  </w:num>
  <w:num w:numId="35" w16cid:durableId="974913916">
    <w:abstractNumId w:val="36"/>
  </w:num>
  <w:num w:numId="36" w16cid:durableId="1688873440">
    <w:abstractNumId w:val="19"/>
  </w:num>
  <w:num w:numId="37" w16cid:durableId="1937786425">
    <w:abstractNumId w:val="41"/>
  </w:num>
  <w:num w:numId="38" w16cid:durableId="257059460">
    <w:abstractNumId w:val="25"/>
  </w:num>
  <w:num w:numId="39" w16cid:durableId="947810963">
    <w:abstractNumId w:val="20"/>
  </w:num>
  <w:num w:numId="40" w16cid:durableId="515001445">
    <w:abstractNumId w:val="44"/>
  </w:num>
  <w:num w:numId="41" w16cid:durableId="1009405922">
    <w:abstractNumId w:val="13"/>
  </w:num>
  <w:num w:numId="42" w16cid:durableId="1822652957">
    <w:abstractNumId w:val="46"/>
  </w:num>
  <w:num w:numId="43" w16cid:durableId="260142999">
    <w:abstractNumId w:val="6"/>
  </w:num>
  <w:num w:numId="44" w16cid:durableId="1358459276">
    <w:abstractNumId w:val="22"/>
  </w:num>
  <w:num w:numId="45" w16cid:durableId="1898544995">
    <w:abstractNumId w:val="43"/>
  </w:num>
  <w:num w:numId="46" w16cid:durableId="442842581">
    <w:abstractNumId w:val="29"/>
  </w:num>
  <w:num w:numId="47" w16cid:durableId="52514280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Liis Lall - JUSTDIGI">
    <w15:presenceInfo w15:providerId="AD" w15:userId="S::maarja.lall@justdigi.ee::c7cf4b01-9190-4483-a66e-c79df27776f4"/>
  </w15:person>
  <w15:person w15:author="Karen Alamets - JUSTDIGI">
    <w15:presenceInfo w15:providerId="AD" w15:userId="S::karen.alamets@justdigi.ee::d5089abc-9333-4d24-b37e-5d1060a1f5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483"/>
    <w:rsid w:val="00000CCA"/>
    <w:rsid w:val="00000DEB"/>
    <w:rsid w:val="00001417"/>
    <w:rsid w:val="000014C1"/>
    <w:rsid w:val="00001710"/>
    <w:rsid w:val="0000194F"/>
    <w:rsid w:val="00001C1E"/>
    <w:rsid w:val="0000260C"/>
    <w:rsid w:val="000028B8"/>
    <w:rsid w:val="0000337B"/>
    <w:rsid w:val="0000365E"/>
    <w:rsid w:val="000037B6"/>
    <w:rsid w:val="00003A61"/>
    <w:rsid w:val="00003C17"/>
    <w:rsid w:val="00003D7D"/>
    <w:rsid w:val="00004258"/>
    <w:rsid w:val="0000525A"/>
    <w:rsid w:val="0000583E"/>
    <w:rsid w:val="0000644E"/>
    <w:rsid w:val="00006B17"/>
    <w:rsid w:val="000070BE"/>
    <w:rsid w:val="00007479"/>
    <w:rsid w:val="00007DD7"/>
    <w:rsid w:val="00007E75"/>
    <w:rsid w:val="000100E6"/>
    <w:rsid w:val="00010406"/>
    <w:rsid w:val="00010C9F"/>
    <w:rsid w:val="000110C4"/>
    <w:rsid w:val="00011976"/>
    <w:rsid w:val="00011B3B"/>
    <w:rsid w:val="00011F32"/>
    <w:rsid w:val="00012493"/>
    <w:rsid w:val="00012B51"/>
    <w:rsid w:val="00013B7C"/>
    <w:rsid w:val="00013DF3"/>
    <w:rsid w:val="00013F2F"/>
    <w:rsid w:val="0001566F"/>
    <w:rsid w:val="00015DAB"/>
    <w:rsid w:val="00016858"/>
    <w:rsid w:val="00016985"/>
    <w:rsid w:val="000169AE"/>
    <w:rsid w:val="00017A49"/>
    <w:rsid w:val="0002039A"/>
    <w:rsid w:val="0002047E"/>
    <w:rsid w:val="00020A48"/>
    <w:rsid w:val="00020E7D"/>
    <w:rsid w:val="0002170D"/>
    <w:rsid w:val="000218A2"/>
    <w:rsid w:val="000219D2"/>
    <w:rsid w:val="00021ECE"/>
    <w:rsid w:val="00022458"/>
    <w:rsid w:val="00022786"/>
    <w:rsid w:val="000227CE"/>
    <w:rsid w:val="00022A09"/>
    <w:rsid w:val="00022A84"/>
    <w:rsid w:val="00022BFB"/>
    <w:rsid w:val="00022F2A"/>
    <w:rsid w:val="00024064"/>
    <w:rsid w:val="00024081"/>
    <w:rsid w:val="000245B9"/>
    <w:rsid w:val="00024A80"/>
    <w:rsid w:val="0002512B"/>
    <w:rsid w:val="00025FBE"/>
    <w:rsid w:val="00026A1A"/>
    <w:rsid w:val="000273AD"/>
    <w:rsid w:val="000274E5"/>
    <w:rsid w:val="00027B6C"/>
    <w:rsid w:val="00027CA9"/>
    <w:rsid w:val="00027F67"/>
    <w:rsid w:val="000300DE"/>
    <w:rsid w:val="00030203"/>
    <w:rsid w:val="00030B99"/>
    <w:rsid w:val="00030D82"/>
    <w:rsid w:val="00031B02"/>
    <w:rsid w:val="00031C26"/>
    <w:rsid w:val="00031D4F"/>
    <w:rsid w:val="00034464"/>
    <w:rsid w:val="00035006"/>
    <w:rsid w:val="00035401"/>
    <w:rsid w:val="000357BD"/>
    <w:rsid w:val="0003589D"/>
    <w:rsid w:val="0003676D"/>
    <w:rsid w:val="00036842"/>
    <w:rsid w:val="000374F6"/>
    <w:rsid w:val="0003767B"/>
    <w:rsid w:val="00037FD2"/>
    <w:rsid w:val="0004025B"/>
    <w:rsid w:val="000408BE"/>
    <w:rsid w:val="00040FF4"/>
    <w:rsid w:val="000412BE"/>
    <w:rsid w:val="00041BAD"/>
    <w:rsid w:val="00041C6F"/>
    <w:rsid w:val="00042524"/>
    <w:rsid w:val="00042708"/>
    <w:rsid w:val="00042A55"/>
    <w:rsid w:val="00042B4D"/>
    <w:rsid w:val="00042B4E"/>
    <w:rsid w:val="00042D1C"/>
    <w:rsid w:val="00042E03"/>
    <w:rsid w:val="00043A96"/>
    <w:rsid w:val="00043CC5"/>
    <w:rsid w:val="000443C4"/>
    <w:rsid w:val="000447C9"/>
    <w:rsid w:val="000449C7"/>
    <w:rsid w:val="000452C9"/>
    <w:rsid w:val="0004570C"/>
    <w:rsid w:val="00045B12"/>
    <w:rsid w:val="00045C0A"/>
    <w:rsid w:val="00045F9D"/>
    <w:rsid w:val="000463B6"/>
    <w:rsid w:val="0004685C"/>
    <w:rsid w:val="0004688B"/>
    <w:rsid w:val="00046A91"/>
    <w:rsid w:val="00046BF2"/>
    <w:rsid w:val="0004702D"/>
    <w:rsid w:val="00050E51"/>
    <w:rsid w:val="00050FCE"/>
    <w:rsid w:val="00050FFC"/>
    <w:rsid w:val="000512C7"/>
    <w:rsid w:val="00051BEE"/>
    <w:rsid w:val="000529D2"/>
    <w:rsid w:val="000539AA"/>
    <w:rsid w:val="00054691"/>
    <w:rsid w:val="00054B19"/>
    <w:rsid w:val="00054D1A"/>
    <w:rsid w:val="00055349"/>
    <w:rsid w:val="000557EE"/>
    <w:rsid w:val="00055879"/>
    <w:rsid w:val="00055D45"/>
    <w:rsid w:val="0005647B"/>
    <w:rsid w:val="00056C14"/>
    <w:rsid w:val="000578B1"/>
    <w:rsid w:val="00057A46"/>
    <w:rsid w:val="00057FC3"/>
    <w:rsid w:val="00061015"/>
    <w:rsid w:val="0006181D"/>
    <w:rsid w:val="0006348C"/>
    <w:rsid w:val="000647DA"/>
    <w:rsid w:val="000649A7"/>
    <w:rsid w:val="00064B4A"/>
    <w:rsid w:val="00065031"/>
    <w:rsid w:val="0006503F"/>
    <w:rsid w:val="0006568F"/>
    <w:rsid w:val="00065C35"/>
    <w:rsid w:val="00065FAB"/>
    <w:rsid w:val="0006625D"/>
    <w:rsid w:val="00066765"/>
    <w:rsid w:val="0006679C"/>
    <w:rsid w:val="000671F3"/>
    <w:rsid w:val="0007185E"/>
    <w:rsid w:val="0007187E"/>
    <w:rsid w:val="0007221C"/>
    <w:rsid w:val="0007225C"/>
    <w:rsid w:val="0007346B"/>
    <w:rsid w:val="00073B4D"/>
    <w:rsid w:val="000745E9"/>
    <w:rsid w:val="000746E6"/>
    <w:rsid w:val="00074BC2"/>
    <w:rsid w:val="00074D06"/>
    <w:rsid w:val="00075290"/>
    <w:rsid w:val="00075BF8"/>
    <w:rsid w:val="00075D42"/>
    <w:rsid w:val="00075E6F"/>
    <w:rsid w:val="000766F1"/>
    <w:rsid w:val="00076F5A"/>
    <w:rsid w:val="000801BC"/>
    <w:rsid w:val="00080CAF"/>
    <w:rsid w:val="00083499"/>
    <w:rsid w:val="00083643"/>
    <w:rsid w:val="00083760"/>
    <w:rsid w:val="00083933"/>
    <w:rsid w:val="00083C86"/>
    <w:rsid w:val="00083D4D"/>
    <w:rsid w:val="000849DF"/>
    <w:rsid w:val="00084D38"/>
    <w:rsid w:val="00084D3D"/>
    <w:rsid w:val="00084D82"/>
    <w:rsid w:val="00085F9E"/>
    <w:rsid w:val="0008625E"/>
    <w:rsid w:val="00086B39"/>
    <w:rsid w:val="00086B61"/>
    <w:rsid w:val="000872F5"/>
    <w:rsid w:val="000877BB"/>
    <w:rsid w:val="00087CC4"/>
    <w:rsid w:val="000902F0"/>
    <w:rsid w:val="0009070E"/>
    <w:rsid w:val="000909C0"/>
    <w:rsid w:val="000909EC"/>
    <w:rsid w:val="000912D4"/>
    <w:rsid w:val="00091651"/>
    <w:rsid w:val="00091ED0"/>
    <w:rsid w:val="00092A7D"/>
    <w:rsid w:val="00092BA1"/>
    <w:rsid w:val="0009311A"/>
    <w:rsid w:val="00094189"/>
    <w:rsid w:val="00095157"/>
    <w:rsid w:val="0009543C"/>
    <w:rsid w:val="00095A1E"/>
    <w:rsid w:val="00095B16"/>
    <w:rsid w:val="00095C12"/>
    <w:rsid w:val="00095ED9"/>
    <w:rsid w:val="0009620A"/>
    <w:rsid w:val="00096923"/>
    <w:rsid w:val="000978F5"/>
    <w:rsid w:val="0009796F"/>
    <w:rsid w:val="00097B2B"/>
    <w:rsid w:val="000A157D"/>
    <w:rsid w:val="000A164E"/>
    <w:rsid w:val="000A1699"/>
    <w:rsid w:val="000A24A2"/>
    <w:rsid w:val="000A28F6"/>
    <w:rsid w:val="000A2A38"/>
    <w:rsid w:val="000A2C67"/>
    <w:rsid w:val="000A3668"/>
    <w:rsid w:val="000A37EA"/>
    <w:rsid w:val="000A3C2E"/>
    <w:rsid w:val="000A4AE4"/>
    <w:rsid w:val="000A55CC"/>
    <w:rsid w:val="000A5B08"/>
    <w:rsid w:val="000A6B1F"/>
    <w:rsid w:val="000A743F"/>
    <w:rsid w:val="000A7841"/>
    <w:rsid w:val="000B0A1E"/>
    <w:rsid w:val="000B1E93"/>
    <w:rsid w:val="000B21D0"/>
    <w:rsid w:val="000B2778"/>
    <w:rsid w:val="000B3F31"/>
    <w:rsid w:val="000B487E"/>
    <w:rsid w:val="000B4D78"/>
    <w:rsid w:val="000B524B"/>
    <w:rsid w:val="000B538D"/>
    <w:rsid w:val="000B5661"/>
    <w:rsid w:val="000B56B4"/>
    <w:rsid w:val="000B6209"/>
    <w:rsid w:val="000B62CE"/>
    <w:rsid w:val="000B6B22"/>
    <w:rsid w:val="000B6F6C"/>
    <w:rsid w:val="000B7128"/>
    <w:rsid w:val="000B76AD"/>
    <w:rsid w:val="000B7B70"/>
    <w:rsid w:val="000B7FE3"/>
    <w:rsid w:val="000C02F1"/>
    <w:rsid w:val="000C08C7"/>
    <w:rsid w:val="000C1505"/>
    <w:rsid w:val="000C1A41"/>
    <w:rsid w:val="000C1BA8"/>
    <w:rsid w:val="000C1BDD"/>
    <w:rsid w:val="000C1E86"/>
    <w:rsid w:val="000C2062"/>
    <w:rsid w:val="000C3700"/>
    <w:rsid w:val="000C3833"/>
    <w:rsid w:val="000C3ECA"/>
    <w:rsid w:val="000C44CC"/>
    <w:rsid w:val="000C4675"/>
    <w:rsid w:val="000C4B48"/>
    <w:rsid w:val="000C5037"/>
    <w:rsid w:val="000C5E53"/>
    <w:rsid w:val="000C6026"/>
    <w:rsid w:val="000C624B"/>
    <w:rsid w:val="000C6383"/>
    <w:rsid w:val="000C65B7"/>
    <w:rsid w:val="000C6B62"/>
    <w:rsid w:val="000C6BC1"/>
    <w:rsid w:val="000C6C71"/>
    <w:rsid w:val="000C74CA"/>
    <w:rsid w:val="000C7C82"/>
    <w:rsid w:val="000D0754"/>
    <w:rsid w:val="000D0D89"/>
    <w:rsid w:val="000D1AB5"/>
    <w:rsid w:val="000D2456"/>
    <w:rsid w:val="000D29FE"/>
    <w:rsid w:val="000D2AE8"/>
    <w:rsid w:val="000D2C0B"/>
    <w:rsid w:val="000D2C61"/>
    <w:rsid w:val="000D398F"/>
    <w:rsid w:val="000D3B21"/>
    <w:rsid w:val="000D3ECB"/>
    <w:rsid w:val="000D42C2"/>
    <w:rsid w:val="000D4935"/>
    <w:rsid w:val="000D4D36"/>
    <w:rsid w:val="000D4D63"/>
    <w:rsid w:val="000D5001"/>
    <w:rsid w:val="000D52C8"/>
    <w:rsid w:val="000D54E5"/>
    <w:rsid w:val="000D6517"/>
    <w:rsid w:val="000D6BC8"/>
    <w:rsid w:val="000D706C"/>
    <w:rsid w:val="000D757B"/>
    <w:rsid w:val="000D79DA"/>
    <w:rsid w:val="000E044E"/>
    <w:rsid w:val="000E0555"/>
    <w:rsid w:val="000E09A4"/>
    <w:rsid w:val="000E0BAC"/>
    <w:rsid w:val="000E0EC5"/>
    <w:rsid w:val="000E1067"/>
    <w:rsid w:val="000E1686"/>
    <w:rsid w:val="000E1BE9"/>
    <w:rsid w:val="000E1C2C"/>
    <w:rsid w:val="000E22B1"/>
    <w:rsid w:val="000E27B2"/>
    <w:rsid w:val="000E3048"/>
    <w:rsid w:val="000E4BE9"/>
    <w:rsid w:val="000E4CBA"/>
    <w:rsid w:val="000E4CC0"/>
    <w:rsid w:val="000E5377"/>
    <w:rsid w:val="000E59B4"/>
    <w:rsid w:val="000E5E3B"/>
    <w:rsid w:val="000E6286"/>
    <w:rsid w:val="000E7E43"/>
    <w:rsid w:val="000F054F"/>
    <w:rsid w:val="000F0C22"/>
    <w:rsid w:val="000F17EF"/>
    <w:rsid w:val="000F1B03"/>
    <w:rsid w:val="000F1D28"/>
    <w:rsid w:val="000F1F7C"/>
    <w:rsid w:val="000F1FDA"/>
    <w:rsid w:val="000F2D65"/>
    <w:rsid w:val="000F2EE8"/>
    <w:rsid w:val="000F3352"/>
    <w:rsid w:val="000F33E1"/>
    <w:rsid w:val="000F34B4"/>
    <w:rsid w:val="000F3579"/>
    <w:rsid w:val="000F365E"/>
    <w:rsid w:val="000F3E26"/>
    <w:rsid w:val="000F4A0E"/>
    <w:rsid w:val="000F4F9B"/>
    <w:rsid w:val="000F5127"/>
    <w:rsid w:val="000F6259"/>
    <w:rsid w:val="000F6500"/>
    <w:rsid w:val="000F6782"/>
    <w:rsid w:val="000F716A"/>
    <w:rsid w:val="000F72A7"/>
    <w:rsid w:val="000F72B0"/>
    <w:rsid w:val="000F7314"/>
    <w:rsid w:val="000F73AE"/>
    <w:rsid w:val="001003A6"/>
    <w:rsid w:val="00100AEE"/>
    <w:rsid w:val="00101189"/>
    <w:rsid w:val="00101463"/>
    <w:rsid w:val="00101735"/>
    <w:rsid w:val="001018A5"/>
    <w:rsid w:val="001023C8"/>
    <w:rsid w:val="00102879"/>
    <w:rsid w:val="00102C03"/>
    <w:rsid w:val="00102C46"/>
    <w:rsid w:val="0010311E"/>
    <w:rsid w:val="00103381"/>
    <w:rsid w:val="00103F80"/>
    <w:rsid w:val="00104CEA"/>
    <w:rsid w:val="00105070"/>
    <w:rsid w:val="00105289"/>
    <w:rsid w:val="001053E3"/>
    <w:rsid w:val="001067E7"/>
    <w:rsid w:val="0010697E"/>
    <w:rsid w:val="00106B40"/>
    <w:rsid w:val="00106EED"/>
    <w:rsid w:val="00107025"/>
    <w:rsid w:val="0010704F"/>
    <w:rsid w:val="001073B9"/>
    <w:rsid w:val="0010763B"/>
    <w:rsid w:val="0011016D"/>
    <w:rsid w:val="00111277"/>
    <w:rsid w:val="00111546"/>
    <w:rsid w:val="0011276E"/>
    <w:rsid w:val="00112A4D"/>
    <w:rsid w:val="00112C8F"/>
    <w:rsid w:val="0011302A"/>
    <w:rsid w:val="00113648"/>
    <w:rsid w:val="001136EA"/>
    <w:rsid w:val="00113863"/>
    <w:rsid w:val="00113D1F"/>
    <w:rsid w:val="001142BD"/>
    <w:rsid w:val="0011476E"/>
    <w:rsid w:val="0011489D"/>
    <w:rsid w:val="00114A8E"/>
    <w:rsid w:val="0011587E"/>
    <w:rsid w:val="00115BE2"/>
    <w:rsid w:val="001165A5"/>
    <w:rsid w:val="001166E1"/>
    <w:rsid w:val="00116C9D"/>
    <w:rsid w:val="00117132"/>
    <w:rsid w:val="00117151"/>
    <w:rsid w:val="001179EE"/>
    <w:rsid w:val="00117C1D"/>
    <w:rsid w:val="00117C24"/>
    <w:rsid w:val="00120F60"/>
    <w:rsid w:val="00121191"/>
    <w:rsid w:val="0012162C"/>
    <w:rsid w:val="00121727"/>
    <w:rsid w:val="00121729"/>
    <w:rsid w:val="001236B4"/>
    <w:rsid w:val="00123A68"/>
    <w:rsid w:val="00123E10"/>
    <w:rsid w:val="0012402A"/>
    <w:rsid w:val="001246EF"/>
    <w:rsid w:val="00124B3E"/>
    <w:rsid w:val="0012593A"/>
    <w:rsid w:val="001259E4"/>
    <w:rsid w:val="00126929"/>
    <w:rsid w:val="00126C61"/>
    <w:rsid w:val="00126EA5"/>
    <w:rsid w:val="001273E3"/>
    <w:rsid w:val="00127F11"/>
    <w:rsid w:val="001306E1"/>
    <w:rsid w:val="001315E1"/>
    <w:rsid w:val="0013189B"/>
    <w:rsid w:val="0013194C"/>
    <w:rsid w:val="00131ACE"/>
    <w:rsid w:val="00131D5D"/>
    <w:rsid w:val="00132756"/>
    <w:rsid w:val="001329BC"/>
    <w:rsid w:val="00133113"/>
    <w:rsid w:val="00133B1F"/>
    <w:rsid w:val="00133B47"/>
    <w:rsid w:val="00133B61"/>
    <w:rsid w:val="00134A0D"/>
    <w:rsid w:val="00134E93"/>
    <w:rsid w:val="0013521F"/>
    <w:rsid w:val="001352E0"/>
    <w:rsid w:val="00135582"/>
    <w:rsid w:val="00135606"/>
    <w:rsid w:val="001356B0"/>
    <w:rsid w:val="00135A35"/>
    <w:rsid w:val="00135AF2"/>
    <w:rsid w:val="00135CD7"/>
    <w:rsid w:val="00135D2A"/>
    <w:rsid w:val="00135FF5"/>
    <w:rsid w:val="0013634D"/>
    <w:rsid w:val="00136D26"/>
    <w:rsid w:val="0013793B"/>
    <w:rsid w:val="00140410"/>
    <w:rsid w:val="0014067C"/>
    <w:rsid w:val="00141C54"/>
    <w:rsid w:val="00141E03"/>
    <w:rsid w:val="00141FFC"/>
    <w:rsid w:val="001427B1"/>
    <w:rsid w:val="00142863"/>
    <w:rsid w:val="0014378B"/>
    <w:rsid w:val="00143D34"/>
    <w:rsid w:val="001447C2"/>
    <w:rsid w:val="0014501E"/>
    <w:rsid w:val="00146106"/>
    <w:rsid w:val="0014613F"/>
    <w:rsid w:val="0014635E"/>
    <w:rsid w:val="0014748D"/>
    <w:rsid w:val="00150219"/>
    <w:rsid w:val="001516E8"/>
    <w:rsid w:val="00151D89"/>
    <w:rsid w:val="00151E88"/>
    <w:rsid w:val="00152DF8"/>
    <w:rsid w:val="0015397F"/>
    <w:rsid w:val="00153B0C"/>
    <w:rsid w:val="0015434B"/>
    <w:rsid w:val="001553AB"/>
    <w:rsid w:val="00155E47"/>
    <w:rsid w:val="0015639C"/>
    <w:rsid w:val="00157022"/>
    <w:rsid w:val="001570A3"/>
    <w:rsid w:val="00157570"/>
    <w:rsid w:val="001577B9"/>
    <w:rsid w:val="0015798B"/>
    <w:rsid w:val="0016014E"/>
    <w:rsid w:val="00160650"/>
    <w:rsid w:val="00161D70"/>
    <w:rsid w:val="00162F8A"/>
    <w:rsid w:val="00163272"/>
    <w:rsid w:val="00163D0E"/>
    <w:rsid w:val="00165E97"/>
    <w:rsid w:val="0016640B"/>
    <w:rsid w:val="00166413"/>
    <w:rsid w:val="001664AE"/>
    <w:rsid w:val="00167191"/>
    <w:rsid w:val="0016738B"/>
    <w:rsid w:val="00167665"/>
    <w:rsid w:val="00167BBD"/>
    <w:rsid w:val="0017030F"/>
    <w:rsid w:val="00171561"/>
    <w:rsid w:val="00171A5A"/>
    <w:rsid w:val="001720E5"/>
    <w:rsid w:val="00172406"/>
    <w:rsid w:val="001725A0"/>
    <w:rsid w:val="00173697"/>
    <w:rsid w:val="00173A64"/>
    <w:rsid w:val="00173F25"/>
    <w:rsid w:val="00174288"/>
    <w:rsid w:val="0017444E"/>
    <w:rsid w:val="001754B4"/>
    <w:rsid w:val="001758EA"/>
    <w:rsid w:val="0017614A"/>
    <w:rsid w:val="00176323"/>
    <w:rsid w:val="00176552"/>
    <w:rsid w:val="001766D5"/>
    <w:rsid w:val="001768AA"/>
    <w:rsid w:val="00176B27"/>
    <w:rsid w:val="00176FAC"/>
    <w:rsid w:val="0017704F"/>
    <w:rsid w:val="00180509"/>
    <w:rsid w:val="00180BF7"/>
    <w:rsid w:val="00181631"/>
    <w:rsid w:val="001819E7"/>
    <w:rsid w:val="001821E4"/>
    <w:rsid w:val="00182385"/>
    <w:rsid w:val="00182DC9"/>
    <w:rsid w:val="0018352D"/>
    <w:rsid w:val="00183CAB"/>
    <w:rsid w:val="00183D4C"/>
    <w:rsid w:val="0018412E"/>
    <w:rsid w:val="001847AD"/>
    <w:rsid w:val="001857A4"/>
    <w:rsid w:val="0018601F"/>
    <w:rsid w:val="001860B6"/>
    <w:rsid w:val="0018634A"/>
    <w:rsid w:val="00186C03"/>
    <w:rsid w:val="00186CD7"/>
    <w:rsid w:val="00187075"/>
    <w:rsid w:val="00187B81"/>
    <w:rsid w:val="00190248"/>
    <w:rsid w:val="00190304"/>
    <w:rsid w:val="00190AC8"/>
    <w:rsid w:val="0019164F"/>
    <w:rsid w:val="0019208D"/>
    <w:rsid w:val="001928DB"/>
    <w:rsid w:val="00193313"/>
    <w:rsid w:val="00193B26"/>
    <w:rsid w:val="00193E15"/>
    <w:rsid w:val="00194934"/>
    <w:rsid w:val="00194DE9"/>
    <w:rsid w:val="00194F1E"/>
    <w:rsid w:val="00195784"/>
    <w:rsid w:val="001958BF"/>
    <w:rsid w:val="001967E4"/>
    <w:rsid w:val="00196800"/>
    <w:rsid w:val="001974B5"/>
    <w:rsid w:val="00197812"/>
    <w:rsid w:val="00197AA7"/>
    <w:rsid w:val="001A0B28"/>
    <w:rsid w:val="001A0F54"/>
    <w:rsid w:val="001A1039"/>
    <w:rsid w:val="001A1259"/>
    <w:rsid w:val="001A14BF"/>
    <w:rsid w:val="001A1A12"/>
    <w:rsid w:val="001A1CDD"/>
    <w:rsid w:val="001A1D92"/>
    <w:rsid w:val="001A2821"/>
    <w:rsid w:val="001A2902"/>
    <w:rsid w:val="001A29C3"/>
    <w:rsid w:val="001A2A23"/>
    <w:rsid w:val="001A402C"/>
    <w:rsid w:val="001A485A"/>
    <w:rsid w:val="001A4B06"/>
    <w:rsid w:val="001A5331"/>
    <w:rsid w:val="001A5567"/>
    <w:rsid w:val="001A5E8B"/>
    <w:rsid w:val="001A5F7E"/>
    <w:rsid w:val="001A604D"/>
    <w:rsid w:val="001A754B"/>
    <w:rsid w:val="001A7B39"/>
    <w:rsid w:val="001B0BAA"/>
    <w:rsid w:val="001B0BC8"/>
    <w:rsid w:val="001B1E44"/>
    <w:rsid w:val="001B1F7F"/>
    <w:rsid w:val="001B2613"/>
    <w:rsid w:val="001B30BC"/>
    <w:rsid w:val="001B3C90"/>
    <w:rsid w:val="001B42B5"/>
    <w:rsid w:val="001B4A26"/>
    <w:rsid w:val="001B4CAB"/>
    <w:rsid w:val="001B4F23"/>
    <w:rsid w:val="001B534C"/>
    <w:rsid w:val="001B53A8"/>
    <w:rsid w:val="001B53DC"/>
    <w:rsid w:val="001B54F0"/>
    <w:rsid w:val="001B6211"/>
    <w:rsid w:val="001B7D02"/>
    <w:rsid w:val="001B7E21"/>
    <w:rsid w:val="001C0AE8"/>
    <w:rsid w:val="001C0C77"/>
    <w:rsid w:val="001C0DB5"/>
    <w:rsid w:val="001C0F45"/>
    <w:rsid w:val="001C109D"/>
    <w:rsid w:val="001C11C4"/>
    <w:rsid w:val="001C144F"/>
    <w:rsid w:val="001C177B"/>
    <w:rsid w:val="001C1994"/>
    <w:rsid w:val="001C1A28"/>
    <w:rsid w:val="001C1D44"/>
    <w:rsid w:val="001C231F"/>
    <w:rsid w:val="001C2789"/>
    <w:rsid w:val="001C27BD"/>
    <w:rsid w:val="001C2996"/>
    <w:rsid w:val="001C2BA4"/>
    <w:rsid w:val="001C2BB2"/>
    <w:rsid w:val="001C2BC6"/>
    <w:rsid w:val="001C2E58"/>
    <w:rsid w:val="001C35C2"/>
    <w:rsid w:val="001C38BD"/>
    <w:rsid w:val="001C3D35"/>
    <w:rsid w:val="001C4DDA"/>
    <w:rsid w:val="001C4FB0"/>
    <w:rsid w:val="001C52EE"/>
    <w:rsid w:val="001C5ECE"/>
    <w:rsid w:val="001C6034"/>
    <w:rsid w:val="001C6391"/>
    <w:rsid w:val="001C7211"/>
    <w:rsid w:val="001C73DA"/>
    <w:rsid w:val="001C79E7"/>
    <w:rsid w:val="001C7ECB"/>
    <w:rsid w:val="001C7F56"/>
    <w:rsid w:val="001D01E6"/>
    <w:rsid w:val="001D02B4"/>
    <w:rsid w:val="001D0346"/>
    <w:rsid w:val="001D09B0"/>
    <w:rsid w:val="001D0BDB"/>
    <w:rsid w:val="001D0D74"/>
    <w:rsid w:val="001D1042"/>
    <w:rsid w:val="001D17A9"/>
    <w:rsid w:val="001D1864"/>
    <w:rsid w:val="001D2336"/>
    <w:rsid w:val="001D2D28"/>
    <w:rsid w:val="001D301E"/>
    <w:rsid w:val="001D3805"/>
    <w:rsid w:val="001D408A"/>
    <w:rsid w:val="001D4324"/>
    <w:rsid w:val="001D451D"/>
    <w:rsid w:val="001D47FA"/>
    <w:rsid w:val="001D552A"/>
    <w:rsid w:val="001D556A"/>
    <w:rsid w:val="001D588D"/>
    <w:rsid w:val="001D58AF"/>
    <w:rsid w:val="001D5995"/>
    <w:rsid w:val="001D5CE8"/>
    <w:rsid w:val="001D6424"/>
    <w:rsid w:val="001D6D84"/>
    <w:rsid w:val="001D6DAC"/>
    <w:rsid w:val="001D6ED5"/>
    <w:rsid w:val="001D6F95"/>
    <w:rsid w:val="001D76EB"/>
    <w:rsid w:val="001E03DB"/>
    <w:rsid w:val="001E0585"/>
    <w:rsid w:val="001E0631"/>
    <w:rsid w:val="001E0BF6"/>
    <w:rsid w:val="001E0E09"/>
    <w:rsid w:val="001E1E28"/>
    <w:rsid w:val="001E2740"/>
    <w:rsid w:val="001E320F"/>
    <w:rsid w:val="001E3C2B"/>
    <w:rsid w:val="001E4096"/>
    <w:rsid w:val="001E54C0"/>
    <w:rsid w:val="001E5803"/>
    <w:rsid w:val="001E59BA"/>
    <w:rsid w:val="001E5FF0"/>
    <w:rsid w:val="001E61CB"/>
    <w:rsid w:val="001E61EC"/>
    <w:rsid w:val="001E6283"/>
    <w:rsid w:val="001E6848"/>
    <w:rsid w:val="001E6BCF"/>
    <w:rsid w:val="001E7A6F"/>
    <w:rsid w:val="001F012B"/>
    <w:rsid w:val="001F0748"/>
    <w:rsid w:val="001F0754"/>
    <w:rsid w:val="001F1140"/>
    <w:rsid w:val="001F1E55"/>
    <w:rsid w:val="001F1EFB"/>
    <w:rsid w:val="001F2283"/>
    <w:rsid w:val="001F2B33"/>
    <w:rsid w:val="001F347B"/>
    <w:rsid w:val="001F3D53"/>
    <w:rsid w:val="001F45E8"/>
    <w:rsid w:val="001F468C"/>
    <w:rsid w:val="001F5094"/>
    <w:rsid w:val="001F50D3"/>
    <w:rsid w:val="001F5220"/>
    <w:rsid w:val="001F589F"/>
    <w:rsid w:val="001F5CFF"/>
    <w:rsid w:val="001F6002"/>
    <w:rsid w:val="001F671D"/>
    <w:rsid w:val="001F6C44"/>
    <w:rsid w:val="001F6C70"/>
    <w:rsid w:val="001F7344"/>
    <w:rsid w:val="001F7839"/>
    <w:rsid w:val="001F78B7"/>
    <w:rsid w:val="002008A3"/>
    <w:rsid w:val="0020093A"/>
    <w:rsid w:val="0020096A"/>
    <w:rsid w:val="0020115B"/>
    <w:rsid w:val="0020139F"/>
    <w:rsid w:val="00201C7C"/>
    <w:rsid w:val="00201ED5"/>
    <w:rsid w:val="00202026"/>
    <w:rsid w:val="002025AD"/>
    <w:rsid w:val="0020285C"/>
    <w:rsid w:val="002031F6"/>
    <w:rsid w:val="00203960"/>
    <w:rsid w:val="002044F5"/>
    <w:rsid w:val="002047D2"/>
    <w:rsid w:val="002049CB"/>
    <w:rsid w:val="00204DB3"/>
    <w:rsid w:val="00205C86"/>
    <w:rsid w:val="00205CCF"/>
    <w:rsid w:val="00205EE6"/>
    <w:rsid w:val="002060CD"/>
    <w:rsid w:val="002067DA"/>
    <w:rsid w:val="00206849"/>
    <w:rsid w:val="002071BC"/>
    <w:rsid w:val="0020734E"/>
    <w:rsid w:val="002075BA"/>
    <w:rsid w:val="002076AE"/>
    <w:rsid w:val="002076C0"/>
    <w:rsid w:val="002077DB"/>
    <w:rsid w:val="002079B1"/>
    <w:rsid w:val="00207CFA"/>
    <w:rsid w:val="00210543"/>
    <w:rsid w:val="00210E95"/>
    <w:rsid w:val="00210FC3"/>
    <w:rsid w:val="00211804"/>
    <w:rsid w:val="00211B28"/>
    <w:rsid w:val="002123E1"/>
    <w:rsid w:val="00212DBA"/>
    <w:rsid w:val="0021338C"/>
    <w:rsid w:val="00213455"/>
    <w:rsid w:val="00213864"/>
    <w:rsid w:val="0021401F"/>
    <w:rsid w:val="00214831"/>
    <w:rsid w:val="0021499A"/>
    <w:rsid w:val="00214C99"/>
    <w:rsid w:val="00214CA4"/>
    <w:rsid w:val="00214DEB"/>
    <w:rsid w:val="00215336"/>
    <w:rsid w:val="0021536F"/>
    <w:rsid w:val="0021592C"/>
    <w:rsid w:val="0021598A"/>
    <w:rsid w:val="00215B8B"/>
    <w:rsid w:val="00216661"/>
    <w:rsid w:val="00216B57"/>
    <w:rsid w:val="00216F26"/>
    <w:rsid w:val="00217159"/>
    <w:rsid w:val="002175D8"/>
    <w:rsid w:val="00217D0D"/>
    <w:rsid w:val="0022070D"/>
    <w:rsid w:val="00220F3B"/>
    <w:rsid w:val="002215FA"/>
    <w:rsid w:val="002229E4"/>
    <w:rsid w:val="00222E5D"/>
    <w:rsid w:val="00223511"/>
    <w:rsid w:val="002244D3"/>
    <w:rsid w:val="00224FD9"/>
    <w:rsid w:val="00224FDE"/>
    <w:rsid w:val="002253D6"/>
    <w:rsid w:val="0022549B"/>
    <w:rsid w:val="00226AD3"/>
    <w:rsid w:val="00226B92"/>
    <w:rsid w:val="00226D09"/>
    <w:rsid w:val="0022783C"/>
    <w:rsid w:val="00227ED2"/>
    <w:rsid w:val="0023016B"/>
    <w:rsid w:val="0023149E"/>
    <w:rsid w:val="00232E47"/>
    <w:rsid w:val="002338BA"/>
    <w:rsid w:val="00233E72"/>
    <w:rsid w:val="002346F7"/>
    <w:rsid w:val="00234AFA"/>
    <w:rsid w:val="00234B1F"/>
    <w:rsid w:val="00234DE9"/>
    <w:rsid w:val="002353FD"/>
    <w:rsid w:val="00235C79"/>
    <w:rsid w:val="00235F68"/>
    <w:rsid w:val="00236B84"/>
    <w:rsid w:val="00236BEA"/>
    <w:rsid w:val="00236D95"/>
    <w:rsid w:val="00237F6B"/>
    <w:rsid w:val="00240085"/>
    <w:rsid w:val="00240620"/>
    <w:rsid w:val="00240703"/>
    <w:rsid w:val="00240F40"/>
    <w:rsid w:val="0024176D"/>
    <w:rsid w:val="00241D59"/>
    <w:rsid w:val="0024215C"/>
    <w:rsid w:val="00242515"/>
    <w:rsid w:val="0024259E"/>
    <w:rsid w:val="00242CBA"/>
    <w:rsid w:val="0024319B"/>
    <w:rsid w:val="00243336"/>
    <w:rsid w:val="00243708"/>
    <w:rsid w:val="00243A83"/>
    <w:rsid w:val="00243C30"/>
    <w:rsid w:val="00243CA3"/>
    <w:rsid w:val="002447C0"/>
    <w:rsid w:val="0024485D"/>
    <w:rsid w:val="00245CD1"/>
    <w:rsid w:val="002462FE"/>
    <w:rsid w:val="00246544"/>
    <w:rsid w:val="002470B1"/>
    <w:rsid w:val="0024729C"/>
    <w:rsid w:val="00247362"/>
    <w:rsid w:val="00247D1F"/>
    <w:rsid w:val="00250537"/>
    <w:rsid w:val="002505CA"/>
    <w:rsid w:val="0025067B"/>
    <w:rsid w:val="002517D9"/>
    <w:rsid w:val="00252B78"/>
    <w:rsid w:val="00253459"/>
    <w:rsid w:val="00253E5F"/>
    <w:rsid w:val="00254512"/>
    <w:rsid w:val="002548A2"/>
    <w:rsid w:val="00254A7D"/>
    <w:rsid w:val="00254AC8"/>
    <w:rsid w:val="002553F6"/>
    <w:rsid w:val="00255ED6"/>
    <w:rsid w:val="00255FA4"/>
    <w:rsid w:val="00256092"/>
    <w:rsid w:val="00256168"/>
    <w:rsid w:val="00256488"/>
    <w:rsid w:val="00256E62"/>
    <w:rsid w:val="00256EE9"/>
    <w:rsid w:val="002571D8"/>
    <w:rsid w:val="00257467"/>
    <w:rsid w:val="002575B5"/>
    <w:rsid w:val="002576B2"/>
    <w:rsid w:val="002577CE"/>
    <w:rsid w:val="00257AF8"/>
    <w:rsid w:val="00260CCF"/>
    <w:rsid w:val="00260D85"/>
    <w:rsid w:val="00260E3A"/>
    <w:rsid w:val="002616E2"/>
    <w:rsid w:val="00261B95"/>
    <w:rsid w:val="00261FDB"/>
    <w:rsid w:val="00262305"/>
    <w:rsid w:val="002623A1"/>
    <w:rsid w:val="00262A91"/>
    <w:rsid w:val="002644A6"/>
    <w:rsid w:val="0026485F"/>
    <w:rsid w:val="00264A63"/>
    <w:rsid w:val="00264DAB"/>
    <w:rsid w:val="0026543F"/>
    <w:rsid w:val="00266CB8"/>
    <w:rsid w:val="00267016"/>
    <w:rsid w:val="00267371"/>
    <w:rsid w:val="00267ECC"/>
    <w:rsid w:val="0027091F"/>
    <w:rsid w:val="00271668"/>
    <w:rsid w:val="00271C44"/>
    <w:rsid w:val="00271E69"/>
    <w:rsid w:val="00272079"/>
    <w:rsid w:val="00273372"/>
    <w:rsid w:val="002734AA"/>
    <w:rsid w:val="0027416A"/>
    <w:rsid w:val="002742DA"/>
    <w:rsid w:val="00274F99"/>
    <w:rsid w:val="00275B32"/>
    <w:rsid w:val="00275F3D"/>
    <w:rsid w:val="00276F54"/>
    <w:rsid w:val="0027741D"/>
    <w:rsid w:val="00277A17"/>
    <w:rsid w:val="00277A25"/>
    <w:rsid w:val="00280217"/>
    <w:rsid w:val="00280527"/>
    <w:rsid w:val="002815DC"/>
    <w:rsid w:val="0028179F"/>
    <w:rsid w:val="00282238"/>
    <w:rsid w:val="0028279E"/>
    <w:rsid w:val="00284457"/>
    <w:rsid w:val="00284F38"/>
    <w:rsid w:val="002853DC"/>
    <w:rsid w:val="002855DF"/>
    <w:rsid w:val="00285D2D"/>
    <w:rsid w:val="00285D67"/>
    <w:rsid w:val="00285F5D"/>
    <w:rsid w:val="002860DA"/>
    <w:rsid w:val="00286197"/>
    <w:rsid w:val="0028620D"/>
    <w:rsid w:val="002865E1"/>
    <w:rsid w:val="00286D8C"/>
    <w:rsid w:val="00286F89"/>
    <w:rsid w:val="00287A82"/>
    <w:rsid w:val="00290B29"/>
    <w:rsid w:val="00291364"/>
    <w:rsid w:val="0029136B"/>
    <w:rsid w:val="00292DDD"/>
    <w:rsid w:val="00292F8F"/>
    <w:rsid w:val="00293F31"/>
    <w:rsid w:val="00294647"/>
    <w:rsid w:val="002947B8"/>
    <w:rsid w:val="0029483B"/>
    <w:rsid w:val="00294986"/>
    <w:rsid w:val="00294C5B"/>
    <w:rsid w:val="00295275"/>
    <w:rsid w:val="00295E56"/>
    <w:rsid w:val="00296459"/>
    <w:rsid w:val="00296D94"/>
    <w:rsid w:val="00296F4F"/>
    <w:rsid w:val="00297251"/>
    <w:rsid w:val="002A018B"/>
    <w:rsid w:val="002A089A"/>
    <w:rsid w:val="002A0B8D"/>
    <w:rsid w:val="002A0D37"/>
    <w:rsid w:val="002A0E4B"/>
    <w:rsid w:val="002A0F48"/>
    <w:rsid w:val="002A1409"/>
    <w:rsid w:val="002A1DC7"/>
    <w:rsid w:val="002A1E65"/>
    <w:rsid w:val="002A2CA4"/>
    <w:rsid w:val="002A310B"/>
    <w:rsid w:val="002A39B1"/>
    <w:rsid w:val="002A3C27"/>
    <w:rsid w:val="002A3DA1"/>
    <w:rsid w:val="002A3F3B"/>
    <w:rsid w:val="002A40E9"/>
    <w:rsid w:val="002A43F6"/>
    <w:rsid w:val="002A47EA"/>
    <w:rsid w:val="002A55E3"/>
    <w:rsid w:val="002A56C2"/>
    <w:rsid w:val="002A598B"/>
    <w:rsid w:val="002A5AB6"/>
    <w:rsid w:val="002A5B48"/>
    <w:rsid w:val="002A5C43"/>
    <w:rsid w:val="002A690F"/>
    <w:rsid w:val="002A6C62"/>
    <w:rsid w:val="002A72DD"/>
    <w:rsid w:val="002B02B3"/>
    <w:rsid w:val="002B05C4"/>
    <w:rsid w:val="002B0DDC"/>
    <w:rsid w:val="002B0E59"/>
    <w:rsid w:val="002B0F88"/>
    <w:rsid w:val="002B1B5B"/>
    <w:rsid w:val="002B2014"/>
    <w:rsid w:val="002B2130"/>
    <w:rsid w:val="002B229F"/>
    <w:rsid w:val="002B22B0"/>
    <w:rsid w:val="002B3381"/>
    <w:rsid w:val="002B3D65"/>
    <w:rsid w:val="002B4115"/>
    <w:rsid w:val="002B4248"/>
    <w:rsid w:val="002B42A0"/>
    <w:rsid w:val="002B4E48"/>
    <w:rsid w:val="002B5B2C"/>
    <w:rsid w:val="002B5C8E"/>
    <w:rsid w:val="002B6010"/>
    <w:rsid w:val="002B64B5"/>
    <w:rsid w:val="002B6640"/>
    <w:rsid w:val="002B67D4"/>
    <w:rsid w:val="002B6CF7"/>
    <w:rsid w:val="002B7520"/>
    <w:rsid w:val="002B7579"/>
    <w:rsid w:val="002B7E8B"/>
    <w:rsid w:val="002C06CB"/>
    <w:rsid w:val="002C0EFF"/>
    <w:rsid w:val="002C10B0"/>
    <w:rsid w:val="002C14DE"/>
    <w:rsid w:val="002C1B06"/>
    <w:rsid w:val="002C20B9"/>
    <w:rsid w:val="002C2157"/>
    <w:rsid w:val="002C2B74"/>
    <w:rsid w:val="002C358D"/>
    <w:rsid w:val="002C3F10"/>
    <w:rsid w:val="002C5115"/>
    <w:rsid w:val="002C5181"/>
    <w:rsid w:val="002C51E8"/>
    <w:rsid w:val="002C52B4"/>
    <w:rsid w:val="002C542C"/>
    <w:rsid w:val="002C547D"/>
    <w:rsid w:val="002C58AD"/>
    <w:rsid w:val="002C5D52"/>
    <w:rsid w:val="002C65A8"/>
    <w:rsid w:val="002C6BA1"/>
    <w:rsid w:val="002C7142"/>
    <w:rsid w:val="002C71A7"/>
    <w:rsid w:val="002C7392"/>
    <w:rsid w:val="002C7DBB"/>
    <w:rsid w:val="002C7E86"/>
    <w:rsid w:val="002D012E"/>
    <w:rsid w:val="002D03B9"/>
    <w:rsid w:val="002D0D50"/>
    <w:rsid w:val="002D1D29"/>
    <w:rsid w:val="002D1F8E"/>
    <w:rsid w:val="002D2A1D"/>
    <w:rsid w:val="002D30BD"/>
    <w:rsid w:val="002D334F"/>
    <w:rsid w:val="002D3598"/>
    <w:rsid w:val="002D3726"/>
    <w:rsid w:val="002D3835"/>
    <w:rsid w:val="002D4D32"/>
    <w:rsid w:val="002D50E5"/>
    <w:rsid w:val="002D5781"/>
    <w:rsid w:val="002D5856"/>
    <w:rsid w:val="002D5919"/>
    <w:rsid w:val="002D5B55"/>
    <w:rsid w:val="002D6483"/>
    <w:rsid w:val="002D675A"/>
    <w:rsid w:val="002D6782"/>
    <w:rsid w:val="002D6CD7"/>
    <w:rsid w:val="002D7884"/>
    <w:rsid w:val="002D790B"/>
    <w:rsid w:val="002D7DB8"/>
    <w:rsid w:val="002E1035"/>
    <w:rsid w:val="002E17F0"/>
    <w:rsid w:val="002E2A2B"/>
    <w:rsid w:val="002E306B"/>
    <w:rsid w:val="002E3651"/>
    <w:rsid w:val="002E38D0"/>
    <w:rsid w:val="002E3AD8"/>
    <w:rsid w:val="002E41D9"/>
    <w:rsid w:val="002E45E0"/>
    <w:rsid w:val="002E4726"/>
    <w:rsid w:val="002E562E"/>
    <w:rsid w:val="002E5AC8"/>
    <w:rsid w:val="002E5F8C"/>
    <w:rsid w:val="002E612D"/>
    <w:rsid w:val="002E643F"/>
    <w:rsid w:val="002E6DBF"/>
    <w:rsid w:val="002E770D"/>
    <w:rsid w:val="002E7750"/>
    <w:rsid w:val="002F011E"/>
    <w:rsid w:val="002F01D0"/>
    <w:rsid w:val="002F05A9"/>
    <w:rsid w:val="002F0D42"/>
    <w:rsid w:val="002F16CD"/>
    <w:rsid w:val="002F18D6"/>
    <w:rsid w:val="002F25BC"/>
    <w:rsid w:val="002F35B8"/>
    <w:rsid w:val="002F3626"/>
    <w:rsid w:val="002F3874"/>
    <w:rsid w:val="002F414B"/>
    <w:rsid w:val="002F441B"/>
    <w:rsid w:val="002F4656"/>
    <w:rsid w:val="002F521F"/>
    <w:rsid w:val="002F5802"/>
    <w:rsid w:val="002F5DBA"/>
    <w:rsid w:val="002F62A7"/>
    <w:rsid w:val="002F6464"/>
    <w:rsid w:val="002F7103"/>
    <w:rsid w:val="002F7591"/>
    <w:rsid w:val="003006CC"/>
    <w:rsid w:val="0030112E"/>
    <w:rsid w:val="0030203E"/>
    <w:rsid w:val="00303359"/>
    <w:rsid w:val="00303D0B"/>
    <w:rsid w:val="00303F4C"/>
    <w:rsid w:val="003043E0"/>
    <w:rsid w:val="003043EA"/>
    <w:rsid w:val="00304B49"/>
    <w:rsid w:val="00305370"/>
    <w:rsid w:val="00305AD5"/>
    <w:rsid w:val="003061A0"/>
    <w:rsid w:val="0030624A"/>
    <w:rsid w:val="003063C4"/>
    <w:rsid w:val="00306417"/>
    <w:rsid w:val="00306598"/>
    <w:rsid w:val="003066D1"/>
    <w:rsid w:val="00307FAC"/>
    <w:rsid w:val="00310212"/>
    <w:rsid w:val="003103FF"/>
    <w:rsid w:val="00310603"/>
    <w:rsid w:val="0031123D"/>
    <w:rsid w:val="00312896"/>
    <w:rsid w:val="00312C33"/>
    <w:rsid w:val="00313128"/>
    <w:rsid w:val="00313603"/>
    <w:rsid w:val="00313F25"/>
    <w:rsid w:val="00314047"/>
    <w:rsid w:val="003140D6"/>
    <w:rsid w:val="0031537B"/>
    <w:rsid w:val="00315A91"/>
    <w:rsid w:val="00315C11"/>
    <w:rsid w:val="00315CFB"/>
    <w:rsid w:val="00316D28"/>
    <w:rsid w:val="00316F08"/>
    <w:rsid w:val="00316F1E"/>
    <w:rsid w:val="00316F8B"/>
    <w:rsid w:val="003174F4"/>
    <w:rsid w:val="003175F3"/>
    <w:rsid w:val="00317687"/>
    <w:rsid w:val="003201E2"/>
    <w:rsid w:val="00320A04"/>
    <w:rsid w:val="00321010"/>
    <w:rsid w:val="003228B1"/>
    <w:rsid w:val="00322B8B"/>
    <w:rsid w:val="0032366B"/>
    <w:rsid w:val="003237D5"/>
    <w:rsid w:val="00323F90"/>
    <w:rsid w:val="00324C6E"/>
    <w:rsid w:val="00324C95"/>
    <w:rsid w:val="0032565A"/>
    <w:rsid w:val="00325DB3"/>
    <w:rsid w:val="00325E13"/>
    <w:rsid w:val="00326336"/>
    <w:rsid w:val="00326730"/>
    <w:rsid w:val="00326799"/>
    <w:rsid w:val="00326B62"/>
    <w:rsid w:val="00326F48"/>
    <w:rsid w:val="0032732E"/>
    <w:rsid w:val="00327DA9"/>
    <w:rsid w:val="003303F4"/>
    <w:rsid w:val="003304D7"/>
    <w:rsid w:val="00330DF1"/>
    <w:rsid w:val="003311D6"/>
    <w:rsid w:val="0033134A"/>
    <w:rsid w:val="00331E67"/>
    <w:rsid w:val="003323C0"/>
    <w:rsid w:val="00332485"/>
    <w:rsid w:val="00332769"/>
    <w:rsid w:val="003336BE"/>
    <w:rsid w:val="00333715"/>
    <w:rsid w:val="00333ACC"/>
    <w:rsid w:val="003346ED"/>
    <w:rsid w:val="00334E88"/>
    <w:rsid w:val="00335741"/>
    <w:rsid w:val="003366F8"/>
    <w:rsid w:val="0033672B"/>
    <w:rsid w:val="0033672E"/>
    <w:rsid w:val="003367B4"/>
    <w:rsid w:val="0033704B"/>
    <w:rsid w:val="003372CE"/>
    <w:rsid w:val="00337EA2"/>
    <w:rsid w:val="00337F99"/>
    <w:rsid w:val="0034059A"/>
    <w:rsid w:val="0034076E"/>
    <w:rsid w:val="00341008"/>
    <w:rsid w:val="00341A04"/>
    <w:rsid w:val="00341EE0"/>
    <w:rsid w:val="00342345"/>
    <w:rsid w:val="0034272D"/>
    <w:rsid w:val="00342970"/>
    <w:rsid w:val="00342CE5"/>
    <w:rsid w:val="00342FBE"/>
    <w:rsid w:val="003431A9"/>
    <w:rsid w:val="003433CE"/>
    <w:rsid w:val="0034487A"/>
    <w:rsid w:val="00344F6A"/>
    <w:rsid w:val="00345355"/>
    <w:rsid w:val="003459F1"/>
    <w:rsid w:val="00346028"/>
    <w:rsid w:val="003464CE"/>
    <w:rsid w:val="00346693"/>
    <w:rsid w:val="003469E0"/>
    <w:rsid w:val="00347726"/>
    <w:rsid w:val="00347777"/>
    <w:rsid w:val="003477B2"/>
    <w:rsid w:val="00350176"/>
    <w:rsid w:val="003503FC"/>
    <w:rsid w:val="00350450"/>
    <w:rsid w:val="0035103E"/>
    <w:rsid w:val="0035110F"/>
    <w:rsid w:val="003514C6"/>
    <w:rsid w:val="003518FB"/>
    <w:rsid w:val="00351921"/>
    <w:rsid w:val="00351F97"/>
    <w:rsid w:val="00352F81"/>
    <w:rsid w:val="003531B9"/>
    <w:rsid w:val="00353839"/>
    <w:rsid w:val="00353AF9"/>
    <w:rsid w:val="00353C79"/>
    <w:rsid w:val="003544B0"/>
    <w:rsid w:val="0035461B"/>
    <w:rsid w:val="003548E7"/>
    <w:rsid w:val="00354C00"/>
    <w:rsid w:val="00354C42"/>
    <w:rsid w:val="00355B70"/>
    <w:rsid w:val="00355FB3"/>
    <w:rsid w:val="0035620A"/>
    <w:rsid w:val="00356571"/>
    <w:rsid w:val="0035675D"/>
    <w:rsid w:val="003578BF"/>
    <w:rsid w:val="003611DD"/>
    <w:rsid w:val="00361208"/>
    <w:rsid w:val="00361C83"/>
    <w:rsid w:val="00361DCB"/>
    <w:rsid w:val="00361F57"/>
    <w:rsid w:val="0036201B"/>
    <w:rsid w:val="003621D5"/>
    <w:rsid w:val="00362859"/>
    <w:rsid w:val="00363A0D"/>
    <w:rsid w:val="00363F01"/>
    <w:rsid w:val="00365113"/>
    <w:rsid w:val="00365463"/>
    <w:rsid w:val="00365767"/>
    <w:rsid w:val="00365A69"/>
    <w:rsid w:val="00366C26"/>
    <w:rsid w:val="00367356"/>
    <w:rsid w:val="003678F9"/>
    <w:rsid w:val="003704FF"/>
    <w:rsid w:val="00371482"/>
    <w:rsid w:val="003714E6"/>
    <w:rsid w:val="00372996"/>
    <w:rsid w:val="003729C7"/>
    <w:rsid w:val="00372DC8"/>
    <w:rsid w:val="00373FBA"/>
    <w:rsid w:val="00374034"/>
    <w:rsid w:val="003745DA"/>
    <w:rsid w:val="00375296"/>
    <w:rsid w:val="003754D9"/>
    <w:rsid w:val="00375874"/>
    <w:rsid w:val="00376286"/>
    <w:rsid w:val="003771D5"/>
    <w:rsid w:val="003779BD"/>
    <w:rsid w:val="00380084"/>
    <w:rsid w:val="00380181"/>
    <w:rsid w:val="0038082A"/>
    <w:rsid w:val="00380886"/>
    <w:rsid w:val="003809AE"/>
    <w:rsid w:val="00380A46"/>
    <w:rsid w:val="00381979"/>
    <w:rsid w:val="00381BDA"/>
    <w:rsid w:val="003826EE"/>
    <w:rsid w:val="00383102"/>
    <w:rsid w:val="003831BD"/>
    <w:rsid w:val="003835BD"/>
    <w:rsid w:val="00383B77"/>
    <w:rsid w:val="00383FD8"/>
    <w:rsid w:val="00384B3A"/>
    <w:rsid w:val="00384BE5"/>
    <w:rsid w:val="0038519F"/>
    <w:rsid w:val="003856CC"/>
    <w:rsid w:val="00385E4A"/>
    <w:rsid w:val="003861EC"/>
    <w:rsid w:val="003872BA"/>
    <w:rsid w:val="0038736E"/>
    <w:rsid w:val="00387AF6"/>
    <w:rsid w:val="00387E80"/>
    <w:rsid w:val="003901B7"/>
    <w:rsid w:val="00390B18"/>
    <w:rsid w:val="00390CAE"/>
    <w:rsid w:val="00391C04"/>
    <w:rsid w:val="0039254E"/>
    <w:rsid w:val="003930AE"/>
    <w:rsid w:val="00393B63"/>
    <w:rsid w:val="003943D5"/>
    <w:rsid w:val="00395472"/>
    <w:rsid w:val="00395733"/>
    <w:rsid w:val="003962A3"/>
    <w:rsid w:val="00396E92"/>
    <w:rsid w:val="00397973"/>
    <w:rsid w:val="003A04B7"/>
    <w:rsid w:val="003A0DEB"/>
    <w:rsid w:val="003A24D0"/>
    <w:rsid w:val="003A2D2A"/>
    <w:rsid w:val="003A3320"/>
    <w:rsid w:val="003A36BE"/>
    <w:rsid w:val="003A3E7D"/>
    <w:rsid w:val="003A4A86"/>
    <w:rsid w:val="003A5E73"/>
    <w:rsid w:val="003A645B"/>
    <w:rsid w:val="003A69D4"/>
    <w:rsid w:val="003A7323"/>
    <w:rsid w:val="003A7656"/>
    <w:rsid w:val="003A7BB4"/>
    <w:rsid w:val="003B15EB"/>
    <w:rsid w:val="003B1B88"/>
    <w:rsid w:val="003B1DFB"/>
    <w:rsid w:val="003B21C1"/>
    <w:rsid w:val="003B265F"/>
    <w:rsid w:val="003B2CA7"/>
    <w:rsid w:val="003B3168"/>
    <w:rsid w:val="003B3234"/>
    <w:rsid w:val="003B362E"/>
    <w:rsid w:val="003B36BB"/>
    <w:rsid w:val="003B3B1E"/>
    <w:rsid w:val="003B3B93"/>
    <w:rsid w:val="003B4785"/>
    <w:rsid w:val="003B4871"/>
    <w:rsid w:val="003B495B"/>
    <w:rsid w:val="003B4E81"/>
    <w:rsid w:val="003B57DC"/>
    <w:rsid w:val="003B58A6"/>
    <w:rsid w:val="003B5D4D"/>
    <w:rsid w:val="003B6090"/>
    <w:rsid w:val="003B60E4"/>
    <w:rsid w:val="003B6D6B"/>
    <w:rsid w:val="003C0AD2"/>
    <w:rsid w:val="003C134A"/>
    <w:rsid w:val="003C1677"/>
    <w:rsid w:val="003C1E50"/>
    <w:rsid w:val="003C1ED7"/>
    <w:rsid w:val="003C1FB4"/>
    <w:rsid w:val="003C2598"/>
    <w:rsid w:val="003C422B"/>
    <w:rsid w:val="003C509A"/>
    <w:rsid w:val="003C54BE"/>
    <w:rsid w:val="003C57AF"/>
    <w:rsid w:val="003C5F60"/>
    <w:rsid w:val="003C6102"/>
    <w:rsid w:val="003C64C0"/>
    <w:rsid w:val="003C68EE"/>
    <w:rsid w:val="003C6998"/>
    <w:rsid w:val="003C7384"/>
    <w:rsid w:val="003D0167"/>
    <w:rsid w:val="003D0A90"/>
    <w:rsid w:val="003D1079"/>
    <w:rsid w:val="003D1542"/>
    <w:rsid w:val="003D1B83"/>
    <w:rsid w:val="003D1DF6"/>
    <w:rsid w:val="003D1FBF"/>
    <w:rsid w:val="003D29EF"/>
    <w:rsid w:val="003D2E4C"/>
    <w:rsid w:val="003D2FF8"/>
    <w:rsid w:val="003D35AF"/>
    <w:rsid w:val="003D360D"/>
    <w:rsid w:val="003D3984"/>
    <w:rsid w:val="003D3A4A"/>
    <w:rsid w:val="003D3B2E"/>
    <w:rsid w:val="003D3D5A"/>
    <w:rsid w:val="003D4419"/>
    <w:rsid w:val="003D53D9"/>
    <w:rsid w:val="003D5BDE"/>
    <w:rsid w:val="003D611B"/>
    <w:rsid w:val="003D6BF1"/>
    <w:rsid w:val="003D7B70"/>
    <w:rsid w:val="003E115A"/>
    <w:rsid w:val="003E1BAF"/>
    <w:rsid w:val="003E236B"/>
    <w:rsid w:val="003E25B9"/>
    <w:rsid w:val="003E2622"/>
    <w:rsid w:val="003E27E7"/>
    <w:rsid w:val="003E3123"/>
    <w:rsid w:val="003E328B"/>
    <w:rsid w:val="003E47C5"/>
    <w:rsid w:val="003E52F1"/>
    <w:rsid w:val="003E5CE9"/>
    <w:rsid w:val="003E6041"/>
    <w:rsid w:val="003E6592"/>
    <w:rsid w:val="003E709F"/>
    <w:rsid w:val="003E713F"/>
    <w:rsid w:val="003F03C9"/>
    <w:rsid w:val="003F0431"/>
    <w:rsid w:val="003F19E0"/>
    <w:rsid w:val="003F1EEF"/>
    <w:rsid w:val="003F26B1"/>
    <w:rsid w:val="003F32B2"/>
    <w:rsid w:val="003F38AA"/>
    <w:rsid w:val="003F3C71"/>
    <w:rsid w:val="003F3CC8"/>
    <w:rsid w:val="003F3F76"/>
    <w:rsid w:val="003F4684"/>
    <w:rsid w:val="003F4784"/>
    <w:rsid w:val="003F4F7B"/>
    <w:rsid w:val="003F5312"/>
    <w:rsid w:val="003F5496"/>
    <w:rsid w:val="003F5661"/>
    <w:rsid w:val="003F662F"/>
    <w:rsid w:val="003F69A6"/>
    <w:rsid w:val="003F6BE0"/>
    <w:rsid w:val="003F7994"/>
    <w:rsid w:val="003F7B10"/>
    <w:rsid w:val="0040027C"/>
    <w:rsid w:val="00400B19"/>
    <w:rsid w:val="00400F0D"/>
    <w:rsid w:val="004010B0"/>
    <w:rsid w:val="00401FBE"/>
    <w:rsid w:val="00402051"/>
    <w:rsid w:val="004021D5"/>
    <w:rsid w:val="004025BC"/>
    <w:rsid w:val="004027F5"/>
    <w:rsid w:val="00402BC7"/>
    <w:rsid w:val="00402CC0"/>
    <w:rsid w:val="00403BFF"/>
    <w:rsid w:val="00404152"/>
    <w:rsid w:val="00404D92"/>
    <w:rsid w:val="00404DF6"/>
    <w:rsid w:val="00405B57"/>
    <w:rsid w:val="00405EAA"/>
    <w:rsid w:val="004065B4"/>
    <w:rsid w:val="00406745"/>
    <w:rsid w:val="00406AD5"/>
    <w:rsid w:val="004073D5"/>
    <w:rsid w:val="004076F1"/>
    <w:rsid w:val="004078A8"/>
    <w:rsid w:val="00407B6C"/>
    <w:rsid w:val="00407FEE"/>
    <w:rsid w:val="00410934"/>
    <w:rsid w:val="00410BCD"/>
    <w:rsid w:val="004111F3"/>
    <w:rsid w:val="00411772"/>
    <w:rsid w:val="00411C34"/>
    <w:rsid w:val="00411FEE"/>
    <w:rsid w:val="00412317"/>
    <w:rsid w:val="00412612"/>
    <w:rsid w:val="00412D2F"/>
    <w:rsid w:val="00413691"/>
    <w:rsid w:val="00413754"/>
    <w:rsid w:val="00415264"/>
    <w:rsid w:val="00415A0F"/>
    <w:rsid w:val="00415F38"/>
    <w:rsid w:val="004167A4"/>
    <w:rsid w:val="004168FA"/>
    <w:rsid w:val="00416F67"/>
    <w:rsid w:val="004175A4"/>
    <w:rsid w:val="00417BFB"/>
    <w:rsid w:val="00417D74"/>
    <w:rsid w:val="00417E6C"/>
    <w:rsid w:val="00417F13"/>
    <w:rsid w:val="00420208"/>
    <w:rsid w:val="004207C8"/>
    <w:rsid w:val="00420BB0"/>
    <w:rsid w:val="00420DDD"/>
    <w:rsid w:val="00420E5C"/>
    <w:rsid w:val="00421710"/>
    <w:rsid w:val="004221D7"/>
    <w:rsid w:val="00422CBE"/>
    <w:rsid w:val="00422CF8"/>
    <w:rsid w:val="004236F3"/>
    <w:rsid w:val="00423D48"/>
    <w:rsid w:val="00424060"/>
    <w:rsid w:val="004259D5"/>
    <w:rsid w:val="00425AFE"/>
    <w:rsid w:val="00425FC5"/>
    <w:rsid w:val="00426166"/>
    <w:rsid w:val="00426289"/>
    <w:rsid w:val="00426D60"/>
    <w:rsid w:val="00426E2C"/>
    <w:rsid w:val="004270B4"/>
    <w:rsid w:val="0042745A"/>
    <w:rsid w:val="004274D1"/>
    <w:rsid w:val="00427922"/>
    <w:rsid w:val="00427985"/>
    <w:rsid w:val="00427F4A"/>
    <w:rsid w:val="00430219"/>
    <w:rsid w:val="004303C8"/>
    <w:rsid w:val="0043042A"/>
    <w:rsid w:val="004304AA"/>
    <w:rsid w:val="00430598"/>
    <w:rsid w:val="00430772"/>
    <w:rsid w:val="00430D54"/>
    <w:rsid w:val="00431152"/>
    <w:rsid w:val="004323AD"/>
    <w:rsid w:val="00432F8C"/>
    <w:rsid w:val="0043465C"/>
    <w:rsid w:val="0043466F"/>
    <w:rsid w:val="00434AC5"/>
    <w:rsid w:val="00434BAE"/>
    <w:rsid w:val="00434E6E"/>
    <w:rsid w:val="00435393"/>
    <w:rsid w:val="004355E3"/>
    <w:rsid w:val="004356EB"/>
    <w:rsid w:val="00436B61"/>
    <w:rsid w:val="00437870"/>
    <w:rsid w:val="00440644"/>
    <w:rsid w:val="004407F4"/>
    <w:rsid w:val="00440B1F"/>
    <w:rsid w:val="00441A99"/>
    <w:rsid w:val="00441E44"/>
    <w:rsid w:val="004424DA"/>
    <w:rsid w:val="004424E1"/>
    <w:rsid w:val="00442540"/>
    <w:rsid w:val="00442CC0"/>
    <w:rsid w:val="00443070"/>
    <w:rsid w:val="00443A56"/>
    <w:rsid w:val="004443C3"/>
    <w:rsid w:val="00444856"/>
    <w:rsid w:val="00444B12"/>
    <w:rsid w:val="00444CB3"/>
    <w:rsid w:val="00445208"/>
    <w:rsid w:val="0044537A"/>
    <w:rsid w:val="00445D48"/>
    <w:rsid w:val="00445F45"/>
    <w:rsid w:val="0044635F"/>
    <w:rsid w:val="00446E17"/>
    <w:rsid w:val="00446F72"/>
    <w:rsid w:val="00447BD3"/>
    <w:rsid w:val="00447E63"/>
    <w:rsid w:val="004506C6"/>
    <w:rsid w:val="00450A4D"/>
    <w:rsid w:val="00450CB6"/>
    <w:rsid w:val="0045132F"/>
    <w:rsid w:val="00451CDF"/>
    <w:rsid w:val="00452360"/>
    <w:rsid w:val="004526E9"/>
    <w:rsid w:val="00452C26"/>
    <w:rsid w:val="00452DD2"/>
    <w:rsid w:val="00454657"/>
    <w:rsid w:val="004554D7"/>
    <w:rsid w:val="00455556"/>
    <w:rsid w:val="00455583"/>
    <w:rsid w:val="00455641"/>
    <w:rsid w:val="00455D71"/>
    <w:rsid w:val="00456911"/>
    <w:rsid w:val="00457078"/>
    <w:rsid w:val="0045759A"/>
    <w:rsid w:val="004576A4"/>
    <w:rsid w:val="00457791"/>
    <w:rsid w:val="004604E6"/>
    <w:rsid w:val="00460926"/>
    <w:rsid w:val="00460AF8"/>
    <w:rsid w:val="00460F82"/>
    <w:rsid w:val="0046103A"/>
    <w:rsid w:val="0046136E"/>
    <w:rsid w:val="004618C3"/>
    <w:rsid w:val="00461C77"/>
    <w:rsid w:val="00462761"/>
    <w:rsid w:val="00462F81"/>
    <w:rsid w:val="0046346B"/>
    <w:rsid w:val="0046352B"/>
    <w:rsid w:val="0046385E"/>
    <w:rsid w:val="00463971"/>
    <w:rsid w:val="0046397B"/>
    <w:rsid w:val="00463999"/>
    <w:rsid w:val="00463E06"/>
    <w:rsid w:val="00464355"/>
    <w:rsid w:val="004651DE"/>
    <w:rsid w:val="004652F0"/>
    <w:rsid w:val="00465659"/>
    <w:rsid w:val="00465B9E"/>
    <w:rsid w:val="00466301"/>
    <w:rsid w:val="004672E7"/>
    <w:rsid w:val="00467534"/>
    <w:rsid w:val="00467B1F"/>
    <w:rsid w:val="00467C2A"/>
    <w:rsid w:val="00467C8C"/>
    <w:rsid w:val="00470AE4"/>
    <w:rsid w:val="00470C07"/>
    <w:rsid w:val="00471590"/>
    <w:rsid w:val="00471B77"/>
    <w:rsid w:val="00471BA6"/>
    <w:rsid w:val="004733D6"/>
    <w:rsid w:val="00473B20"/>
    <w:rsid w:val="00474DF0"/>
    <w:rsid w:val="0047547A"/>
    <w:rsid w:val="0047561F"/>
    <w:rsid w:val="00475D9C"/>
    <w:rsid w:val="00475E7A"/>
    <w:rsid w:val="00475FB3"/>
    <w:rsid w:val="00476A08"/>
    <w:rsid w:val="00476B8D"/>
    <w:rsid w:val="00476E1D"/>
    <w:rsid w:val="004773E0"/>
    <w:rsid w:val="00477557"/>
    <w:rsid w:val="004777C7"/>
    <w:rsid w:val="00477F1F"/>
    <w:rsid w:val="004801C6"/>
    <w:rsid w:val="00480300"/>
    <w:rsid w:val="004803C9"/>
    <w:rsid w:val="004807BD"/>
    <w:rsid w:val="00480E10"/>
    <w:rsid w:val="00480FB0"/>
    <w:rsid w:val="00481234"/>
    <w:rsid w:val="004813B0"/>
    <w:rsid w:val="004815C1"/>
    <w:rsid w:val="00481DCF"/>
    <w:rsid w:val="0048222D"/>
    <w:rsid w:val="004827CD"/>
    <w:rsid w:val="00482EDC"/>
    <w:rsid w:val="00482F0E"/>
    <w:rsid w:val="004836F5"/>
    <w:rsid w:val="00483A17"/>
    <w:rsid w:val="00484D08"/>
    <w:rsid w:val="00484E3A"/>
    <w:rsid w:val="004851AD"/>
    <w:rsid w:val="00485A5D"/>
    <w:rsid w:val="00485D2B"/>
    <w:rsid w:val="004866DB"/>
    <w:rsid w:val="00486C9A"/>
    <w:rsid w:val="0048717A"/>
    <w:rsid w:val="0048781B"/>
    <w:rsid w:val="0048798C"/>
    <w:rsid w:val="00487ABA"/>
    <w:rsid w:val="00490428"/>
    <w:rsid w:val="00490CDD"/>
    <w:rsid w:val="00490E19"/>
    <w:rsid w:val="00491295"/>
    <w:rsid w:val="00491A5C"/>
    <w:rsid w:val="00491BBD"/>
    <w:rsid w:val="00492094"/>
    <w:rsid w:val="00492725"/>
    <w:rsid w:val="00492AC1"/>
    <w:rsid w:val="0049404D"/>
    <w:rsid w:val="0049433E"/>
    <w:rsid w:val="00494463"/>
    <w:rsid w:val="0049450A"/>
    <w:rsid w:val="00494578"/>
    <w:rsid w:val="00494A8B"/>
    <w:rsid w:val="00494FD8"/>
    <w:rsid w:val="0049513F"/>
    <w:rsid w:val="00495A1D"/>
    <w:rsid w:val="00495B8E"/>
    <w:rsid w:val="00495DAE"/>
    <w:rsid w:val="00495FF5"/>
    <w:rsid w:val="00496191"/>
    <w:rsid w:val="004966EF"/>
    <w:rsid w:val="0049670E"/>
    <w:rsid w:val="004968D5"/>
    <w:rsid w:val="00496E41"/>
    <w:rsid w:val="00497177"/>
    <w:rsid w:val="00497707"/>
    <w:rsid w:val="004A01D0"/>
    <w:rsid w:val="004A0737"/>
    <w:rsid w:val="004A12B4"/>
    <w:rsid w:val="004A15BB"/>
    <w:rsid w:val="004A19F2"/>
    <w:rsid w:val="004A1F30"/>
    <w:rsid w:val="004A259C"/>
    <w:rsid w:val="004A2A87"/>
    <w:rsid w:val="004A305F"/>
    <w:rsid w:val="004A3649"/>
    <w:rsid w:val="004A378A"/>
    <w:rsid w:val="004A399E"/>
    <w:rsid w:val="004A44A7"/>
    <w:rsid w:val="004A4B26"/>
    <w:rsid w:val="004A4C35"/>
    <w:rsid w:val="004A5FDF"/>
    <w:rsid w:val="004A6125"/>
    <w:rsid w:val="004A697D"/>
    <w:rsid w:val="004A6ADE"/>
    <w:rsid w:val="004A6E8F"/>
    <w:rsid w:val="004A70C6"/>
    <w:rsid w:val="004A71D3"/>
    <w:rsid w:val="004A7253"/>
    <w:rsid w:val="004A75F4"/>
    <w:rsid w:val="004A7D8E"/>
    <w:rsid w:val="004B0575"/>
    <w:rsid w:val="004B07AE"/>
    <w:rsid w:val="004B0939"/>
    <w:rsid w:val="004B0EE3"/>
    <w:rsid w:val="004B1114"/>
    <w:rsid w:val="004B25C7"/>
    <w:rsid w:val="004B2835"/>
    <w:rsid w:val="004B33D0"/>
    <w:rsid w:val="004B3899"/>
    <w:rsid w:val="004B3B0B"/>
    <w:rsid w:val="004B43AD"/>
    <w:rsid w:val="004B457E"/>
    <w:rsid w:val="004B55BD"/>
    <w:rsid w:val="004B5642"/>
    <w:rsid w:val="004B5B35"/>
    <w:rsid w:val="004B5DEE"/>
    <w:rsid w:val="004B5E1A"/>
    <w:rsid w:val="004B5E73"/>
    <w:rsid w:val="004B65E2"/>
    <w:rsid w:val="004B68C7"/>
    <w:rsid w:val="004B6E7A"/>
    <w:rsid w:val="004B7176"/>
    <w:rsid w:val="004C0046"/>
    <w:rsid w:val="004C025E"/>
    <w:rsid w:val="004C086C"/>
    <w:rsid w:val="004C1CC3"/>
    <w:rsid w:val="004C2277"/>
    <w:rsid w:val="004C2E4A"/>
    <w:rsid w:val="004C3A94"/>
    <w:rsid w:val="004C4073"/>
    <w:rsid w:val="004C43C3"/>
    <w:rsid w:val="004C44E7"/>
    <w:rsid w:val="004C51FE"/>
    <w:rsid w:val="004C540F"/>
    <w:rsid w:val="004C5AD6"/>
    <w:rsid w:val="004C667A"/>
    <w:rsid w:val="004C68D3"/>
    <w:rsid w:val="004C6C2C"/>
    <w:rsid w:val="004C704F"/>
    <w:rsid w:val="004C7160"/>
    <w:rsid w:val="004C7A9A"/>
    <w:rsid w:val="004C7DDF"/>
    <w:rsid w:val="004D011F"/>
    <w:rsid w:val="004D0933"/>
    <w:rsid w:val="004D0F24"/>
    <w:rsid w:val="004D1B3B"/>
    <w:rsid w:val="004D1C8B"/>
    <w:rsid w:val="004D33AE"/>
    <w:rsid w:val="004D35C7"/>
    <w:rsid w:val="004D36EB"/>
    <w:rsid w:val="004D3A03"/>
    <w:rsid w:val="004D40A6"/>
    <w:rsid w:val="004D428D"/>
    <w:rsid w:val="004D42D9"/>
    <w:rsid w:val="004D452B"/>
    <w:rsid w:val="004D5B04"/>
    <w:rsid w:val="004D5E2B"/>
    <w:rsid w:val="004D6E23"/>
    <w:rsid w:val="004D700C"/>
    <w:rsid w:val="004D7724"/>
    <w:rsid w:val="004E03B8"/>
    <w:rsid w:val="004E099D"/>
    <w:rsid w:val="004E16E0"/>
    <w:rsid w:val="004E1DCF"/>
    <w:rsid w:val="004E23D3"/>
    <w:rsid w:val="004E24A1"/>
    <w:rsid w:val="004E2946"/>
    <w:rsid w:val="004E2A77"/>
    <w:rsid w:val="004E2BF6"/>
    <w:rsid w:val="004E30A4"/>
    <w:rsid w:val="004E3248"/>
    <w:rsid w:val="004E35F8"/>
    <w:rsid w:val="004E3823"/>
    <w:rsid w:val="004E4532"/>
    <w:rsid w:val="004E4BD5"/>
    <w:rsid w:val="004E4F4D"/>
    <w:rsid w:val="004E56A8"/>
    <w:rsid w:val="004E5835"/>
    <w:rsid w:val="004E5FF1"/>
    <w:rsid w:val="004E61C9"/>
    <w:rsid w:val="004E63DE"/>
    <w:rsid w:val="004E64F3"/>
    <w:rsid w:val="004E76FB"/>
    <w:rsid w:val="004F0878"/>
    <w:rsid w:val="004F087F"/>
    <w:rsid w:val="004F0E57"/>
    <w:rsid w:val="004F1A1C"/>
    <w:rsid w:val="004F1FE3"/>
    <w:rsid w:val="004F29D9"/>
    <w:rsid w:val="004F2B9B"/>
    <w:rsid w:val="004F3143"/>
    <w:rsid w:val="004F32A8"/>
    <w:rsid w:val="004F3695"/>
    <w:rsid w:val="004F3CA8"/>
    <w:rsid w:val="004F3CB8"/>
    <w:rsid w:val="004F44E2"/>
    <w:rsid w:val="004F4772"/>
    <w:rsid w:val="004F484F"/>
    <w:rsid w:val="004F4B73"/>
    <w:rsid w:val="004F665F"/>
    <w:rsid w:val="004F6C5B"/>
    <w:rsid w:val="005001A7"/>
    <w:rsid w:val="005002ED"/>
    <w:rsid w:val="00500520"/>
    <w:rsid w:val="0050076F"/>
    <w:rsid w:val="005007AD"/>
    <w:rsid w:val="005007DD"/>
    <w:rsid w:val="00500D1C"/>
    <w:rsid w:val="005010B4"/>
    <w:rsid w:val="005010B8"/>
    <w:rsid w:val="005013E9"/>
    <w:rsid w:val="00501F10"/>
    <w:rsid w:val="005026C8"/>
    <w:rsid w:val="0050278B"/>
    <w:rsid w:val="00502F98"/>
    <w:rsid w:val="005034D1"/>
    <w:rsid w:val="005039C9"/>
    <w:rsid w:val="00503DC6"/>
    <w:rsid w:val="00503E5E"/>
    <w:rsid w:val="005043AB"/>
    <w:rsid w:val="00504865"/>
    <w:rsid w:val="00504AD8"/>
    <w:rsid w:val="00504DA6"/>
    <w:rsid w:val="00505D15"/>
    <w:rsid w:val="00505E12"/>
    <w:rsid w:val="00506078"/>
    <w:rsid w:val="005066D4"/>
    <w:rsid w:val="005071A9"/>
    <w:rsid w:val="005073B6"/>
    <w:rsid w:val="0050779E"/>
    <w:rsid w:val="00507872"/>
    <w:rsid w:val="0050788A"/>
    <w:rsid w:val="00510023"/>
    <w:rsid w:val="00510137"/>
    <w:rsid w:val="00510381"/>
    <w:rsid w:val="005109E2"/>
    <w:rsid w:val="00511225"/>
    <w:rsid w:val="0051136F"/>
    <w:rsid w:val="005117F1"/>
    <w:rsid w:val="00511853"/>
    <w:rsid w:val="00511F27"/>
    <w:rsid w:val="00512253"/>
    <w:rsid w:val="005123E7"/>
    <w:rsid w:val="0051319F"/>
    <w:rsid w:val="00514183"/>
    <w:rsid w:val="00514452"/>
    <w:rsid w:val="00514607"/>
    <w:rsid w:val="00514EDE"/>
    <w:rsid w:val="00515615"/>
    <w:rsid w:val="005160CF"/>
    <w:rsid w:val="00516B4F"/>
    <w:rsid w:val="00517310"/>
    <w:rsid w:val="005173F5"/>
    <w:rsid w:val="0051760E"/>
    <w:rsid w:val="005179CC"/>
    <w:rsid w:val="00517BF4"/>
    <w:rsid w:val="00520238"/>
    <w:rsid w:val="00520F52"/>
    <w:rsid w:val="00521439"/>
    <w:rsid w:val="005214E9"/>
    <w:rsid w:val="00522241"/>
    <w:rsid w:val="005222C8"/>
    <w:rsid w:val="00522AB4"/>
    <w:rsid w:val="0052325B"/>
    <w:rsid w:val="00523776"/>
    <w:rsid w:val="00523A47"/>
    <w:rsid w:val="00523ACE"/>
    <w:rsid w:val="00523D33"/>
    <w:rsid w:val="00524C7E"/>
    <w:rsid w:val="0052538F"/>
    <w:rsid w:val="0052563C"/>
    <w:rsid w:val="0052578E"/>
    <w:rsid w:val="005258C9"/>
    <w:rsid w:val="00526404"/>
    <w:rsid w:val="00526E57"/>
    <w:rsid w:val="0052706E"/>
    <w:rsid w:val="00527493"/>
    <w:rsid w:val="005275F3"/>
    <w:rsid w:val="005278E5"/>
    <w:rsid w:val="00527C30"/>
    <w:rsid w:val="00530989"/>
    <w:rsid w:val="00530F62"/>
    <w:rsid w:val="005310C9"/>
    <w:rsid w:val="0053129B"/>
    <w:rsid w:val="0053167F"/>
    <w:rsid w:val="005324E9"/>
    <w:rsid w:val="00532AA8"/>
    <w:rsid w:val="00533991"/>
    <w:rsid w:val="005348C0"/>
    <w:rsid w:val="00534903"/>
    <w:rsid w:val="00534EA5"/>
    <w:rsid w:val="00535483"/>
    <w:rsid w:val="005359D1"/>
    <w:rsid w:val="005359FC"/>
    <w:rsid w:val="005360C2"/>
    <w:rsid w:val="00536191"/>
    <w:rsid w:val="00536473"/>
    <w:rsid w:val="005376C0"/>
    <w:rsid w:val="00537DFD"/>
    <w:rsid w:val="005409D6"/>
    <w:rsid w:val="005409F4"/>
    <w:rsid w:val="00540A78"/>
    <w:rsid w:val="00541285"/>
    <w:rsid w:val="00541D37"/>
    <w:rsid w:val="00541FE7"/>
    <w:rsid w:val="00542CAD"/>
    <w:rsid w:val="00542EDA"/>
    <w:rsid w:val="00543044"/>
    <w:rsid w:val="0054320A"/>
    <w:rsid w:val="00543518"/>
    <w:rsid w:val="005435CC"/>
    <w:rsid w:val="00544129"/>
    <w:rsid w:val="005442FE"/>
    <w:rsid w:val="00544845"/>
    <w:rsid w:val="005448E5"/>
    <w:rsid w:val="00544B0E"/>
    <w:rsid w:val="00544F6E"/>
    <w:rsid w:val="00545AA0"/>
    <w:rsid w:val="0054626D"/>
    <w:rsid w:val="005468FB"/>
    <w:rsid w:val="00547032"/>
    <w:rsid w:val="0054715D"/>
    <w:rsid w:val="00547E94"/>
    <w:rsid w:val="005504AF"/>
    <w:rsid w:val="0055071E"/>
    <w:rsid w:val="0055102F"/>
    <w:rsid w:val="00551459"/>
    <w:rsid w:val="0055193A"/>
    <w:rsid w:val="00551A3A"/>
    <w:rsid w:val="00551C09"/>
    <w:rsid w:val="00551CD1"/>
    <w:rsid w:val="0055221B"/>
    <w:rsid w:val="005525BC"/>
    <w:rsid w:val="00553B62"/>
    <w:rsid w:val="00553D6B"/>
    <w:rsid w:val="00553E63"/>
    <w:rsid w:val="00553FF9"/>
    <w:rsid w:val="00555754"/>
    <w:rsid w:val="0055650E"/>
    <w:rsid w:val="00556623"/>
    <w:rsid w:val="005568EE"/>
    <w:rsid w:val="005570EB"/>
    <w:rsid w:val="00557153"/>
    <w:rsid w:val="005573E7"/>
    <w:rsid w:val="00557C2D"/>
    <w:rsid w:val="00557CB3"/>
    <w:rsid w:val="00557D0E"/>
    <w:rsid w:val="005607E0"/>
    <w:rsid w:val="00561174"/>
    <w:rsid w:val="005627B2"/>
    <w:rsid w:val="005629F0"/>
    <w:rsid w:val="00563D79"/>
    <w:rsid w:val="00563F32"/>
    <w:rsid w:val="005641EA"/>
    <w:rsid w:val="00564598"/>
    <w:rsid w:val="0056531E"/>
    <w:rsid w:val="00565BC6"/>
    <w:rsid w:val="00565F6C"/>
    <w:rsid w:val="0056641C"/>
    <w:rsid w:val="00566CC5"/>
    <w:rsid w:val="00567649"/>
    <w:rsid w:val="0056783E"/>
    <w:rsid w:val="00567875"/>
    <w:rsid w:val="00567B3E"/>
    <w:rsid w:val="00567FD7"/>
    <w:rsid w:val="00570251"/>
    <w:rsid w:val="0057082F"/>
    <w:rsid w:val="00570AD3"/>
    <w:rsid w:val="00570B0B"/>
    <w:rsid w:val="00571243"/>
    <w:rsid w:val="00571369"/>
    <w:rsid w:val="005715B4"/>
    <w:rsid w:val="005718CF"/>
    <w:rsid w:val="00571C59"/>
    <w:rsid w:val="005720C3"/>
    <w:rsid w:val="005734AE"/>
    <w:rsid w:val="00573975"/>
    <w:rsid w:val="00574178"/>
    <w:rsid w:val="005746D3"/>
    <w:rsid w:val="00574CB9"/>
    <w:rsid w:val="00575007"/>
    <w:rsid w:val="00575698"/>
    <w:rsid w:val="005756D5"/>
    <w:rsid w:val="00575763"/>
    <w:rsid w:val="00575969"/>
    <w:rsid w:val="00576286"/>
    <w:rsid w:val="005764BC"/>
    <w:rsid w:val="00576820"/>
    <w:rsid w:val="0057757F"/>
    <w:rsid w:val="005779AF"/>
    <w:rsid w:val="00577C96"/>
    <w:rsid w:val="00577CFD"/>
    <w:rsid w:val="00577FC5"/>
    <w:rsid w:val="00577FCA"/>
    <w:rsid w:val="00580053"/>
    <w:rsid w:val="00580406"/>
    <w:rsid w:val="005805C7"/>
    <w:rsid w:val="00580AFE"/>
    <w:rsid w:val="00580BF9"/>
    <w:rsid w:val="00580FF5"/>
    <w:rsid w:val="0058106C"/>
    <w:rsid w:val="0058185A"/>
    <w:rsid w:val="00581E65"/>
    <w:rsid w:val="005827C1"/>
    <w:rsid w:val="00582AD0"/>
    <w:rsid w:val="00582F52"/>
    <w:rsid w:val="0058306D"/>
    <w:rsid w:val="005838EF"/>
    <w:rsid w:val="00583F49"/>
    <w:rsid w:val="00584770"/>
    <w:rsid w:val="005847F4"/>
    <w:rsid w:val="005867E2"/>
    <w:rsid w:val="00586873"/>
    <w:rsid w:val="00586FA3"/>
    <w:rsid w:val="00587A77"/>
    <w:rsid w:val="00587FCD"/>
    <w:rsid w:val="005902EA"/>
    <w:rsid w:val="005905E6"/>
    <w:rsid w:val="00590707"/>
    <w:rsid w:val="00590BD7"/>
    <w:rsid w:val="00591D8C"/>
    <w:rsid w:val="00592124"/>
    <w:rsid w:val="00592CAC"/>
    <w:rsid w:val="00592FD4"/>
    <w:rsid w:val="005939EC"/>
    <w:rsid w:val="00593F9F"/>
    <w:rsid w:val="00594850"/>
    <w:rsid w:val="005956CE"/>
    <w:rsid w:val="00596966"/>
    <w:rsid w:val="00596B15"/>
    <w:rsid w:val="00597AE5"/>
    <w:rsid w:val="00597FB1"/>
    <w:rsid w:val="005A0672"/>
    <w:rsid w:val="005A08F6"/>
    <w:rsid w:val="005A0BA0"/>
    <w:rsid w:val="005A12C6"/>
    <w:rsid w:val="005A197D"/>
    <w:rsid w:val="005A2AB7"/>
    <w:rsid w:val="005A2BB3"/>
    <w:rsid w:val="005A2ED6"/>
    <w:rsid w:val="005A3556"/>
    <w:rsid w:val="005A405A"/>
    <w:rsid w:val="005A4451"/>
    <w:rsid w:val="005A44CA"/>
    <w:rsid w:val="005A4AAE"/>
    <w:rsid w:val="005A4B97"/>
    <w:rsid w:val="005A4B9D"/>
    <w:rsid w:val="005A4E04"/>
    <w:rsid w:val="005A549A"/>
    <w:rsid w:val="005A6BE1"/>
    <w:rsid w:val="005A73CB"/>
    <w:rsid w:val="005A7784"/>
    <w:rsid w:val="005A7CEB"/>
    <w:rsid w:val="005B0001"/>
    <w:rsid w:val="005B0548"/>
    <w:rsid w:val="005B05DC"/>
    <w:rsid w:val="005B06F9"/>
    <w:rsid w:val="005B0711"/>
    <w:rsid w:val="005B09C8"/>
    <w:rsid w:val="005B0B13"/>
    <w:rsid w:val="005B0BFC"/>
    <w:rsid w:val="005B0F8A"/>
    <w:rsid w:val="005B1460"/>
    <w:rsid w:val="005B1BB4"/>
    <w:rsid w:val="005B1D1B"/>
    <w:rsid w:val="005B27B1"/>
    <w:rsid w:val="005B2A98"/>
    <w:rsid w:val="005B2D57"/>
    <w:rsid w:val="005B2D95"/>
    <w:rsid w:val="005B38E0"/>
    <w:rsid w:val="005B408A"/>
    <w:rsid w:val="005B4CB5"/>
    <w:rsid w:val="005B57C4"/>
    <w:rsid w:val="005B5DD2"/>
    <w:rsid w:val="005B5DDB"/>
    <w:rsid w:val="005B5E36"/>
    <w:rsid w:val="005B653E"/>
    <w:rsid w:val="005B6609"/>
    <w:rsid w:val="005B672D"/>
    <w:rsid w:val="005B6C3B"/>
    <w:rsid w:val="005B6E89"/>
    <w:rsid w:val="005B71D8"/>
    <w:rsid w:val="005B7237"/>
    <w:rsid w:val="005B73C2"/>
    <w:rsid w:val="005B7739"/>
    <w:rsid w:val="005B7758"/>
    <w:rsid w:val="005B7A2C"/>
    <w:rsid w:val="005C0347"/>
    <w:rsid w:val="005C092D"/>
    <w:rsid w:val="005C17EF"/>
    <w:rsid w:val="005C1BEE"/>
    <w:rsid w:val="005C2974"/>
    <w:rsid w:val="005C3933"/>
    <w:rsid w:val="005C491F"/>
    <w:rsid w:val="005C5276"/>
    <w:rsid w:val="005C5E89"/>
    <w:rsid w:val="005C6829"/>
    <w:rsid w:val="005C6903"/>
    <w:rsid w:val="005C6DAA"/>
    <w:rsid w:val="005C742A"/>
    <w:rsid w:val="005C7D29"/>
    <w:rsid w:val="005D0BF7"/>
    <w:rsid w:val="005D0E5E"/>
    <w:rsid w:val="005D0FFE"/>
    <w:rsid w:val="005D1161"/>
    <w:rsid w:val="005D1269"/>
    <w:rsid w:val="005D19A4"/>
    <w:rsid w:val="005D19C7"/>
    <w:rsid w:val="005D19D8"/>
    <w:rsid w:val="005D1A0B"/>
    <w:rsid w:val="005D1C71"/>
    <w:rsid w:val="005D281E"/>
    <w:rsid w:val="005D2EC7"/>
    <w:rsid w:val="005D3036"/>
    <w:rsid w:val="005D3124"/>
    <w:rsid w:val="005D36BE"/>
    <w:rsid w:val="005D3D9A"/>
    <w:rsid w:val="005D502D"/>
    <w:rsid w:val="005D5657"/>
    <w:rsid w:val="005D63DC"/>
    <w:rsid w:val="005D6781"/>
    <w:rsid w:val="005D6D92"/>
    <w:rsid w:val="005D7236"/>
    <w:rsid w:val="005D7720"/>
    <w:rsid w:val="005D7E87"/>
    <w:rsid w:val="005D7EFB"/>
    <w:rsid w:val="005E0BB1"/>
    <w:rsid w:val="005E1EE4"/>
    <w:rsid w:val="005E2BB9"/>
    <w:rsid w:val="005E2D6E"/>
    <w:rsid w:val="005E301A"/>
    <w:rsid w:val="005E3122"/>
    <w:rsid w:val="005E35FB"/>
    <w:rsid w:val="005E392D"/>
    <w:rsid w:val="005E42AE"/>
    <w:rsid w:val="005E4D56"/>
    <w:rsid w:val="005E4DEF"/>
    <w:rsid w:val="005E4F1C"/>
    <w:rsid w:val="005E4FBA"/>
    <w:rsid w:val="005E514D"/>
    <w:rsid w:val="005E5C2E"/>
    <w:rsid w:val="005E625E"/>
    <w:rsid w:val="005E7F3A"/>
    <w:rsid w:val="005F026A"/>
    <w:rsid w:val="005F12DD"/>
    <w:rsid w:val="005F15BF"/>
    <w:rsid w:val="005F15F3"/>
    <w:rsid w:val="005F1798"/>
    <w:rsid w:val="005F17A5"/>
    <w:rsid w:val="005F17B8"/>
    <w:rsid w:val="005F17E5"/>
    <w:rsid w:val="005F1C36"/>
    <w:rsid w:val="005F2075"/>
    <w:rsid w:val="005F2317"/>
    <w:rsid w:val="005F23AB"/>
    <w:rsid w:val="005F278C"/>
    <w:rsid w:val="005F2FCB"/>
    <w:rsid w:val="005F4762"/>
    <w:rsid w:val="005F4A79"/>
    <w:rsid w:val="005F4F31"/>
    <w:rsid w:val="005F4F52"/>
    <w:rsid w:val="005F54E9"/>
    <w:rsid w:val="005F65E8"/>
    <w:rsid w:val="005F67F5"/>
    <w:rsid w:val="005F70F7"/>
    <w:rsid w:val="005F759E"/>
    <w:rsid w:val="005F7AD5"/>
    <w:rsid w:val="005F7BA9"/>
    <w:rsid w:val="005F7F6E"/>
    <w:rsid w:val="00600C4B"/>
    <w:rsid w:val="00600F1A"/>
    <w:rsid w:val="0060232D"/>
    <w:rsid w:val="00602CE8"/>
    <w:rsid w:val="006035BA"/>
    <w:rsid w:val="00604CE3"/>
    <w:rsid w:val="00605046"/>
    <w:rsid w:val="0060581A"/>
    <w:rsid w:val="00605E6F"/>
    <w:rsid w:val="00605E97"/>
    <w:rsid w:val="0060606D"/>
    <w:rsid w:val="00606084"/>
    <w:rsid w:val="006061B7"/>
    <w:rsid w:val="00606340"/>
    <w:rsid w:val="00606479"/>
    <w:rsid w:val="00606806"/>
    <w:rsid w:val="00606DDD"/>
    <w:rsid w:val="00606E16"/>
    <w:rsid w:val="00606EA2"/>
    <w:rsid w:val="006070B6"/>
    <w:rsid w:val="00607B42"/>
    <w:rsid w:val="00607EA2"/>
    <w:rsid w:val="006100FB"/>
    <w:rsid w:val="00610438"/>
    <w:rsid w:val="00610A39"/>
    <w:rsid w:val="006111DB"/>
    <w:rsid w:val="006119EF"/>
    <w:rsid w:val="00612443"/>
    <w:rsid w:val="006149E0"/>
    <w:rsid w:val="00614BF0"/>
    <w:rsid w:val="00614C07"/>
    <w:rsid w:val="0061546B"/>
    <w:rsid w:val="00615748"/>
    <w:rsid w:val="006159CA"/>
    <w:rsid w:val="00615FB8"/>
    <w:rsid w:val="0061601A"/>
    <w:rsid w:val="00616402"/>
    <w:rsid w:val="00616C91"/>
    <w:rsid w:val="00616E25"/>
    <w:rsid w:val="00617A82"/>
    <w:rsid w:val="00617FE6"/>
    <w:rsid w:val="006213D3"/>
    <w:rsid w:val="00621B7E"/>
    <w:rsid w:val="006230C7"/>
    <w:rsid w:val="006238A6"/>
    <w:rsid w:val="00623F56"/>
    <w:rsid w:val="0062465C"/>
    <w:rsid w:val="006249A1"/>
    <w:rsid w:val="006252DA"/>
    <w:rsid w:val="00625C0F"/>
    <w:rsid w:val="006261E6"/>
    <w:rsid w:val="00626407"/>
    <w:rsid w:val="006264B4"/>
    <w:rsid w:val="00626582"/>
    <w:rsid w:val="00627249"/>
    <w:rsid w:val="0063099C"/>
    <w:rsid w:val="00630A1F"/>
    <w:rsid w:val="00630FB0"/>
    <w:rsid w:val="00631A0D"/>
    <w:rsid w:val="00631A55"/>
    <w:rsid w:val="00631DDA"/>
    <w:rsid w:val="00632C9B"/>
    <w:rsid w:val="00633C65"/>
    <w:rsid w:val="00633CB5"/>
    <w:rsid w:val="00633E94"/>
    <w:rsid w:val="006346AE"/>
    <w:rsid w:val="0063560C"/>
    <w:rsid w:val="00635BD2"/>
    <w:rsid w:val="00636602"/>
    <w:rsid w:val="0063685E"/>
    <w:rsid w:val="00637A87"/>
    <w:rsid w:val="00637CE7"/>
    <w:rsid w:val="006400FE"/>
    <w:rsid w:val="006410CF"/>
    <w:rsid w:val="00642224"/>
    <w:rsid w:val="00642625"/>
    <w:rsid w:val="00642A09"/>
    <w:rsid w:val="00642A13"/>
    <w:rsid w:val="00642E16"/>
    <w:rsid w:val="006434B5"/>
    <w:rsid w:val="00643AD9"/>
    <w:rsid w:val="00643DDA"/>
    <w:rsid w:val="0064440D"/>
    <w:rsid w:val="00645A4B"/>
    <w:rsid w:val="00645B92"/>
    <w:rsid w:val="00645E1B"/>
    <w:rsid w:val="00645E54"/>
    <w:rsid w:val="0064634D"/>
    <w:rsid w:val="006474F1"/>
    <w:rsid w:val="006500A5"/>
    <w:rsid w:val="00650D02"/>
    <w:rsid w:val="00650FB5"/>
    <w:rsid w:val="0065160D"/>
    <w:rsid w:val="0065161A"/>
    <w:rsid w:val="00651AC2"/>
    <w:rsid w:val="00651ACF"/>
    <w:rsid w:val="0065228C"/>
    <w:rsid w:val="00652E73"/>
    <w:rsid w:val="00652EEE"/>
    <w:rsid w:val="0065311A"/>
    <w:rsid w:val="0065320E"/>
    <w:rsid w:val="006537DB"/>
    <w:rsid w:val="006540DD"/>
    <w:rsid w:val="006546FF"/>
    <w:rsid w:val="00654DB5"/>
    <w:rsid w:val="00655732"/>
    <w:rsid w:val="00655B0A"/>
    <w:rsid w:val="00655D05"/>
    <w:rsid w:val="00656A9A"/>
    <w:rsid w:val="00656F3C"/>
    <w:rsid w:val="006609D6"/>
    <w:rsid w:val="00660A71"/>
    <w:rsid w:val="00660BFF"/>
    <w:rsid w:val="006619BA"/>
    <w:rsid w:val="0066272F"/>
    <w:rsid w:val="00662CFD"/>
    <w:rsid w:val="00662F4D"/>
    <w:rsid w:val="0066329C"/>
    <w:rsid w:val="0066418F"/>
    <w:rsid w:val="006655AB"/>
    <w:rsid w:val="00665744"/>
    <w:rsid w:val="00665785"/>
    <w:rsid w:val="0066791C"/>
    <w:rsid w:val="00670490"/>
    <w:rsid w:val="00670779"/>
    <w:rsid w:val="00670E39"/>
    <w:rsid w:val="006714D7"/>
    <w:rsid w:val="0067173B"/>
    <w:rsid w:val="00671802"/>
    <w:rsid w:val="00671E3C"/>
    <w:rsid w:val="00672E0C"/>
    <w:rsid w:val="00673CD3"/>
    <w:rsid w:val="00674216"/>
    <w:rsid w:val="00674338"/>
    <w:rsid w:val="00674DDE"/>
    <w:rsid w:val="00675259"/>
    <w:rsid w:val="00675599"/>
    <w:rsid w:val="00675ADE"/>
    <w:rsid w:val="00675D67"/>
    <w:rsid w:val="006761B0"/>
    <w:rsid w:val="00676B56"/>
    <w:rsid w:val="00677000"/>
    <w:rsid w:val="006773A6"/>
    <w:rsid w:val="00677840"/>
    <w:rsid w:val="00677BB3"/>
    <w:rsid w:val="00677BFF"/>
    <w:rsid w:val="006807B5"/>
    <w:rsid w:val="00680BEA"/>
    <w:rsid w:val="00681050"/>
    <w:rsid w:val="00681501"/>
    <w:rsid w:val="006824A2"/>
    <w:rsid w:val="0068280C"/>
    <w:rsid w:val="00682BEC"/>
    <w:rsid w:val="006833CA"/>
    <w:rsid w:val="00684AAE"/>
    <w:rsid w:val="00684CE2"/>
    <w:rsid w:val="0068542C"/>
    <w:rsid w:val="0068557E"/>
    <w:rsid w:val="00685700"/>
    <w:rsid w:val="00685E76"/>
    <w:rsid w:val="00687655"/>
    <w:rsid w:val="00690259"/>
    <w:rsid w:val="006907E1"/>
    <w:rsid w:val="00690DBC"/>
    <w:rsid w:val="006917C7"/>
    <w:rsid w:val="00692144"/>
    <w:rsid w:val="006922DD"/>
    <w:rsid w:val="00692926"/>
    <w:rsid w:val="00692C13"/>
    <w:rsid w:val="00693452"/>
    <w:rsid w:val="006936A7"/>
    <w:rsid w:val="00693B6F"/>
    <w:rsid w:val="00693E19"/>
    <w:rsid w:val="00693F3B"/>
    <w:rsid w:val="00693FFE"/>
    <w:rsid w:val="006942B1"/>
    <w:rsid w:val="00694A12"/>
    <w:rsid w:val="00694F6B"/>
    <w:rsid w:val="0069547E"/>
    <w:rsid w:val="006954C3"/>
    <w:rsid w:val="00696434"/>
    <w:rsid w:val="006964D9"/>
    <w:rsid w:val="006965BA"/>
    <w:rsid w:val="00696654"/>
    <w:rsid w:val="006973B8"/>
    <w:rsid w:val="0069746F"/>
    <w:rsid w:val="00697681"/>
    <w:rsid w:val="006976DC"/>
    <w:rsid w:val="006978FA"/>
    <w:rsid w:val="00697ADB"/>
    <w:rsid w:val="00697D15"/>
    <w:rsid w:val="00697E6E"/>
    <w:rsid w:val="006A02A0"/>
    <w:rsid w:val="006A0673"/>
    <w:rsid w:val="006A07D8"/>
    <w:rsid w:val="006A0E70"/>
    <w:rsid w:val="006A1058"/>
    <w:rsid w:val="006A1295"/>
    <w:rsid w:val="006A178B"/>
    <w:rsid w:val="006A1A46"/>
    <w:rsid w:val="006A1B6C"/>
    <w:rsid w:val="006A22DF"/>
    <w:rsid w:val="006A2E81"/>
    <w:rsid w:val="006A3DD7"/>
    <w:rsid w:val="006A40A1"/>
    <w:rsid w:val="006A4127"/>
    <w:rsid w:val="006A428D"/>
    <w:rsid w:val="006A4365"/>
    <w:rsid w:val="006A458E"/>
    <w:rsid w:val="006A45F5"/>
    <w:rsid w:val="006A4636"/>
    <w:rsid w:val="006A4D93"/>
    <w:rsid w:val="006A4FF3"/>
    <w:rsid w:val="006A60F8"/>
    <w:rsid w:val="006A76F6"/>
    <w:rsid w:val="006B0129"/>
    <w:rsid w:val="006B0D13"/>
    <w:rsid w:val="006B13EF"/>
    <w:rsid w:val="006B1721"/>
    <w:rsid w:val="006B1B4A"/>
    <w:rsid w:val="006B1DFE"/>
    <w:rsid w:val="006B2513"/>
    <w:rsid w:val="006B26D1"/>
    <w:rsid w:val="006B33C2"/>
    <w:rsid w:val="006B4622"/>
    <w:rsid w:val="006B4AE6"/>
    <w:rsid w:val="006B4B0F"/>
    <w:rsid w:val="006B516E"/>
    <w:rsid w:val="006B5172"/>
    <w:rsid w:val="006B535D"/>
    <w:rsid w:val="006B544A"/>
    <w:rsid w:val="006B62D9"/>
    <w:rsid w:val="006B66DC"/>
    <w:rsid w:val="006B6BF7"/>
    <w:rsid w:val="006B6C46"/>
    <w:rsid w:val="006C0A0A"/>
    <w:rsid w:val="006C1FB5"/>
    <w:rsid w:val="006C2C7B"/>
    <w:rsid w:val="006C2EB2"/>
    <w:rsid w:val="006C3242"/>
    <w:rsid w:val="006C343F"/>
    <w:rsid w:val="006C3B4F"/>
    <w:rsid w:val="006C3BD2"/>
    <w:rsid w:val="006C4DEA"/>
    <w:rsid w:val="006C50C2"/>
    <w:rsid w:val="006C5542"/>
    <w:rsid w:val="006C588F"/>
    <w:rsid w:val="006C5B28"/>
    <w:rsid w:val="006C5B53"/>
    <w:rsid w:val="006C6755"/>
    <w:rsid w:val="006C6CD8"/>
    <w:rsid w:val="006C6FEF"/>
    <w:rsid w:val="006C700F"/>
    <w:rsid w:val="006C755E"/>
    <w:rsid w:val="006C7BF6"/>
    <w:rsid w:val="006C7FA6"/>
    <w:rsid w:val="006D0B18"/>
    <w:rsid w:val="006D0CFB"/>
    <w:rsid w:val="006D1286"/>
    <w:rsid w:val="006D145D"/>
    <w:rsid w:val="006D1CD0"/>
    <w:rsid w:val="006D20F2"/>
    <w:rsid w:val="006D21DE"/>
    <w:rsid w:val="006D3415"/>
    <w:rsid w:val="006D3506"/>
    <w:rsid w:val="006D3936"/>
    <w:rsid w:val="006D449E"/>
    <w:rsid w:val="006D483B"/>
    <w:rsid w:val="006D4E7D"/>
    <w:rsid w:val="006D4F84"/>
    <w:rsid w:val="006D518C"/>
    <w:rsid w:val="006D52EA"/>
    <w:rsid w:val="006D5A5D"/>
    <w:rsid w:val="006D5EF8"/>
    <w:rsid w:val="006D6BBA"/>
    <w:rsid w:val="006D6E63"/>
    <w:rsid w:val="006D700E"/>
    <w:rsid w:val="006D7554"/>
    <w:rsid w:val="006D79CF"/>
    <w:rsid w:val="006D7BBF"/>
    <w:rsid w:val="006E06BE"/>
    <w:rsid w:val="006E0FF5"/>
    <w:rsid w:val="006E17ED"/>
    <w:rsid w:val="006E1DDA"/>
    <w:rsid w:val="006E21F8"/>
    <w:rsid w:val="006E274D"/>
    <w:rsid w:val="006E27A7"/>
    <w:rsid w:val="006E2853"/>
    <w:rsid w:val="006E3427"/>
    <w:rsid w:val="006E3BF6"/>
    <w:rsid w:val="006E4004"/>
    <w:rsid w:val="006E4456"/>
    <w:rsid w:val="006E51F3"/>
    <w:rsid w:val="006E60D9"/>
    <w:rsid w:val="006E646B"/>
    <w:rsid w:val="006E64DF"/>
    <w:rsid w:val="006E6A8A"/>
    <w:rsid w:val="006E6EA2"/>
    <w:rsid w:val="006E6F6B"/>
    <w:rsid w:val="006E7358"/>
    <w:rsid w:val="006E7376"/>
    <w:rsid w:val="006E77A2"/>
    <w:rsid w:val="006E7853"/>
    <w:rsid w:val="006E7A84"/>
    <w:rsid w:val="006E7C9A"/>
    <w:rsid w:val="006E7CA8"/>
    <w:rsid w:val="006E7D81"/>
    <w:rsid w:val="006F0F23"/>
    <w:rsid w:val="006F1312"/>
    <w:rsid w:val="006F24E9"/>
    <w:rsid w:val="006F2ADB"/>
    <w:rsid w:val="006F2C56"/>
    <w:rsid w:val="006F2D83"/>
    <w:rsid w:val="006F337F"/>
    <w:rsid w:val="006F33CB"/>
    <w:rsid w:val="006F3D21"/>
    <w:rsid w:val="006F3E20"/>
    <w:rsid w:val="006F5876"/>
    <w:rsid w:val="006F5EC9"/>
    <w:rsid w:val="006F633D"/>
    <w:rsid w:val="006F642B"/>
    <w:rsid w:val="006F7D30"/>
    <w:rsid w:val="00700058"/>
    <w:rsid w:val="00700658"/>
    <w:rsid w:val="00700901"/>
    <w:rsid w:val="00700AFF"/>
    <w:rsid w:val="0070107F"/>
    <w:rsid w:val="007011CB"/>
    <w:rsid w:val="007019D7"/>
    <w:rsid w:val="007020B3"/>
    <w:rsid w:val="007022F0"/>
    <w:rsid w:val="00703396"/>
    <w:rsid w:val="0070351C"/>
    <w:rsid w:val="00704554"/>
    <w:rsid w:val="007056BB"/>
    <w:rsid w:val="00706094"/>
    <w:rsid w:val="00706635"/>
    <w:rsid w:val="0070678B"/>
    <w:rsid w:val="00706826"/>
    <w:rsid w:val="00706B8C"/>
    <w:rsid w:val="00707723"/>
    <w:rsid w:val="00707C19"/>
    <w:rsid w:val="00707C45"/>
    <w:rsid w:val="00707EF1"/>
    <w:rsid w:val="00710177"/>
    <w:rsid w:val="00710759"/>
    <w:rsid w:val="00710804"/>
    <w:rsid w:val="00710BA2"/>
    <w:rsid w:val="00710D7B"/>
    <w:rsid w:val="0071127D"/>
    <w:rsid w:val="00711432"/>
    <w:rsid w:val="0071169D"/>
    <w:rsid w:val="00711776"/>
    <w:rsid w:val="007128CA"/>
    <w:rsid w:val="00712A7E"/>
    <w:rsid w:val="00712C89"/>
    <w:rsid w:val="00713059"/>
    <w:rsid w:val="00713879"/>
    <w:rsid w:val="00713A18"/>
    <w:rsid w:val="00713C90"/>
    <w:rsid w:val="007141DE"/>
    <w:rsid w:val="007143C3"/>
    <w:rsid w:val="00714464"/>
    <w:rsid w:val="00714BDF"/>
    <w:rsid w:val="00714F26"/>
    <w:rsid w:val="00714FB9"/>
    <w:rsid w:val="00715326"/>
    <w:rsid w:val="007158BA"/>
    <w:rsid w:val="00715C3B"/>
    <w:rsid w:val="007162F2"/>
    <w:rsid w:val="007163EF"/>
    <w:rsid w:val="007169BC"/>
    <w:rsid w:val="00716B28"/>
    <w:rsid w:val="00716BB2"/>
    <w:rsid w:val="00716F20"/>
    <w:rsid w:val="0071749C"/>
    <w:rsid w:val="00717571"/>
    <w:rsid w:val="00717CEB"/>
    <w:rsid w:val="00717F4E"/>
    <w:rsid w:val="0072130D"/>
    <w:rsid w:val="0072168B"/>
    <w:rsid w:val="00721C04"/>
    <w:rsid w:val="007223D2"/>
    <w:rsid w:val="00722F69"/>
    <w:rsid w:val="00723145"/>
    <w:rsid w:val="0072451C"/>
    <w:rsid w:val="00724AB2"/>
    <w:rsid w:val="00725D5A"/>
    <w:rsid w:val="007262C1"/>
    <w:rsid w:val="00726519"/>
    <w:rsid w:val="00726530"/>
    <w:rsid w:val="00726797"/>
    <w:rsid w:val="0072680B"/>
    <w:rsid w:val="007268A1"/>
    <w:rsid w:val="007269C8"/>
    <w:rsid w:val="00726B6C"/>
    <w:rsid w:val="007270B1"/>
    <w:rsid w:val="007275A2"/>
    <w:rsid w:val="007278A5"/>
    <w:rsid w:val="00727EDD"/>
    <w:rsid w:val="007307EF"/>
    <w:rsid w:val="0073080C"/>
    <w:rsid w:val="007308A2"/>
    <w:rsid w:val="007309A0"/>
    <w:rsid w:val="0073119B"/>
    <w:rsid w:val="00731755"/>
    <w:rsid w:val="00731D55"/>
    <w:rsid w:val="00731E06"/>
    <w:rsid w:val="0073212B"/>
    <w:rsid w:val="00733E34"/>
    <w:rsid w:val="00733FFE"/>
    <w:rsid w:val="007342FB"/>
    <w:rsid w:val="0073438B"/>
    <w:rsid w:val="00734C26"/>
    <w:rsid w:val="00735434"/>
    <w:rsid w:val="007354C7"/>
    <w:rsid w:val="007355BC"/>
    <w:rsid w:val="0073575E"/>
    <w:rsid w:val="0073588B"/>
    <w:rsid w:val="007358C3"/>
    <w:rsid w:val="00736020"/>
    <w:rsid w:val="00736F82"/>
    <w:rsid w:val="007370C2"/>
    <w:rsid w:val="007372ED"/>
    <w:rsid w:val="007372F4"/>
    <w:rsid w:val="00737F1D"/>
    <w:rsid w:val="00740222"/>
    <w:rsid w:val="00740E38"/>
    <w:rsid w:val="00741AE1"/>
    <w:rsid w:val="00741BA3"/>
    <w:rsid w:val="007421A5"/>
    <w:rsid w:val="00742898"/>
    <w:rsid w:val="00742BE9"/>
    <w:rsid w:val="00743DF4"/>
    <w:rsid w:val="0074518A"/>
    <w:rsid w:val="00745A22"/>
    <w:rsid w:val="007464AE"/>
    <w:rsid w:val="0074661F"/>
    <w:rsid w:val="00746A82"/>
    <w:rsid w:val="00746EF2"/>
    <w:rsid w:val="0074703C"/>
    <w:rsid w:val="0074779F"/>
    <w:rsid w:val="0075080A"/>
    <w:rsid w:val="00750C73"/>
    <w:rsid w:val="00751141"/>
    <w:rsid w:val="00751679"/>
    <w:rsid w:val="007517B3"/>
    <w:rsid w:val="007518AD"/>
    <w:rsid w:val="007518D9"/>
    <w:rsid w:val="00752888"/>
    <w:rsid w:val="00752B46"/>
    <w:rsid w:val="00753147"/>
    <w:rsid w:val="00753182"/>
    <w:rsid w:val="00753584"/>
    <w:rsid w:val="00753687"/>
    <w:rsid w:val="00753AE2"/>
    <w:rsid w:val="00753DE6"/>
    <w:rsid w:val="007541EC"/>
    <w:rsid w:val="00754782"/>
    <w:rsid w:val="007549B4"/>
    <w:rsid w:val="00754BBA"/>
    <w:rsid w:val="00754DCE"/>
    <w:rsid w:val="00754F5F"/>
    <w:rsid w:val="00755683"/>
    <w:rsid w:val="00755ADF"/>
    <w:rsid w:val="00755D6D"/>
    <w:rsid w:val="007560E6"/>
    <w:rsid w:val="00756389"/>
    <w:rsid w:val="0075678D"/>
    <w:rsid w:val="007567E9"/>
    <w:rsid w:val="00756F47"/>
    <w:rsid w:val="00757269"/>
    <w:rsid w:val="00757A7A"/>
    <w:rsid w:val="007601D0"/>
    <w:rsid w:val="00760374"/>
    <w:rsid w:val="0076143B"/>
    <w:rsid w:val="00761A90"/>
    <w:rsid w:val="0076205E"/>
    <w:rsid w:val="00762DCC"/>
    <w:rsid w:val="00763282"/>
    <w:rsid w:val="0076339A"/>
    <w:rsid w:val="00763C6E"/>
    <w:rsid w:val="00764F81"/>
    <w:rsid w:val="00765C08"/>
    <w:rsid w:val="007677ED"/>
    <w:rsid w:val="007678E2"/>
    <w:rsid w:val="00767BD1"/>
    <w:rsid w:val="00770064"/>
    <w:rsid w:val="007709C9"/>
    <w:rsid w:val="00770FD9"/>
    <w:rsid w:val="007714DB"/>
    <w:rsid w:val="007723C3"/>
    <w:rsid w:val="007740D6"/>
    <w:rsid w:val="007745A9"/>
    <w:rsid w:val="007755B2"/>
    <w:rsid w:val="00775798"/>
    <w:rsid w:val="00775C2B"/>
    <w:rsid w:val="00775F06"/>
    <w:rsid w:val="00776228"/>
    <w:rsid w:val="00776440"/>
    <w:rsid w:val="00776611"/>
    <w:rsid w:val="007766D2"/>
    <w:rsid w:val="0077690B"/>
    <w:rsid w:val="00776CFB"/>
    <w:rsid w:val="00777719"/>
    <w:rsid w:val="00777994"/>
    <w:rsid w:val="007779A7"/>
    <w:rsid w:val="00777D8F"/>
    <w:rsid w:val="00780CA1"/>
    <w:rsid w:val="00780F04"/>
    <w:rsid w:val="0078184E"/>
    <w:rsid w:val="00781C2E"/>
    <w:rsid w:val="00782BFC"/>
    <w:rsid w:val="00783FEB"/>
    <w:rsid w:val="00784EAB"/>
    <w:rsid w:val="00785248"/>
    <w:rsid w:val="00785676"/>
    <w:rsid w:val="00785BAF"/>
    <w:rsid w:val="00785DA3"/>
    <w:rsid w:val="0078661E"/>
    <w:rsid w:val="00787074"/>
    <w:rsid w:val="0078722A"/>
    <w:rsid w:val="0078727D"/>
    <w:rsid w:val="00787CDF"/>
    <w:rsid w:val="00790936"/>
    <w:rsid w:val="00790A3C"/>
    <w:rsid w:val="00790C58"/>
    <w:rsid w:val="007912C6"/>
    <w:rsid w:val="00791526"/>
    <w:rsid w:val="00791681"/>
    <w:rsid w:val="0079173B"/>
    <w:rsid w:val="007919C3"/>
    <w:rsid w:val="007923D6"/>
    <w:rsid w:val="007925A2"/>
    <w:rsid w:val="007927C0"/>
    <w:rsid w:val="00792970"/>
    <w:rsid w:val="00792E99"/>
    <w:rsid w:val="0079308B"/>
    <w:rsid w:val="00793182"/>
    <w:rsid w:val="00793840"/>
    <w:rsid w:val="007938E6"/>
    <w:rsid w:val="00794BC2"/>
    <w:rsid w:val="00794C20"/>
    <w:rsid w:val="00795A6A"/>
    <w:rsid w:val="00795D39"/>
    <w:rsid w:val="00796134"/>
    <w:rsid w:val="00796684"/>
    <w:rsid w:val="00796950"/>
    <w:rsid w:val="00796A93"/>
    <w:rsid w:val="00796EFE"/>
    <w:rsid w:val="00797195"/>
    <w:rsid w:val="0079737A"/>
    <w:rsid w:val="007979BB"/>
    <w:rsid w:val="007A057A"/>
    <w:rsid w:val="007A0B26"/>
    <w:rsid w:val="007A0C38"/>
    <w:rsid w:val="007A15B2"/>
    <w:rsid w:val="007A1AAC"/>
    <w:rsid w:val="007A21E0"/>
    <w:rsid w:val="007A21E9"/>
    <w:rsid w:val="007A24D1"/>
    <w:rsid w:val="007A2644"/>
    <w:rsid w:val="007A282F"/>
    <w:rsid w:val="007A32F0"/>
    <w:rsid w:val="007A3330"/>
    <w:rsid w:val="007A3922"/>
    <w:rsid w:val="007A42B0"/>
    <w:rsid w:val="007A49C8"/>
    <w:rsid w:val="007A4C6D"/>
    <w:rsid w:val="007A5A1A"/>
    <w:rsid w:val="007A60B1"/>
    <w:rsid w:val="007A6C06"/>
    <w:rsid w:val="007A783D"/>
    <w:rsid w:val="007B110E"/>
    <w:rsid w:val="007B20EA"/>
    <w:rsid w:val="007B2AFD"/>
    <w:rsid w:val="007B2C11"/>
    <w:rsid w:val="007B31AF"/>
    <w:rsid w:val="007B31BF"/>
    <w:rsid w:val="007B347C"/>
    <w:rsid w:val="007B386C"/>
    <w:rsid w:val="007B3B3A"/>
    <w:rsid w:val="007B3DB0"/>
    <w:rsid w:val="007B4576"/>
    <w:rsid w:val="007B4749"/>
    <w:rsid w:val="007B585E"/>
    <w:rsid w:val="007B5C4A"/>
    <w:rsid w:val="007B5CF3"/>
    <w:rsid w:val="007B60E5"/>
    <w:rsid w:val="007B621C"/>
    <w:rsid w:val="007B6465"/>
    <w:rsid w:val="007B6562"/>
    <w:rsid w:val="007B6C21"/>
    <w:rsid w:val="007B723E"/>
    <w:rsid w:val="007B745D"/>
    <w:rsid w:val="007B7964"/>
    <w:rsid w:val="007B7BC0"/>
    <w:rsid w:val="007C1B65"/>
    <w:rsid w:val="007C1F55"/>
    <w:rsid w:val="007C213B"/>
    <w:rsid w:val="007C2236"/>
    <w:rsid w:val="007C24AC"/>
    <w:rsid w:val="007C272A"/>
    <w:rsid w:val="007C275F"/>
    <w:rsid w:val="007C28DD"/>
    <w:rsid w:val="007C31B7"/>
    <w:rsid w:val="007C3EAF"/>
    <w:rsid w:val="007C3FFC"/>
    <w:rsid w:val="007C40D0"/>
    <w:rsid w:val="007C531F"/>
    <w:rsid w:val="007C58D2"/>
    <w:rsid w:val="007C6140"/>
    <w:rsid w:val="007C6478"/>
    <w:rsid w:val="007C6609"/>
    <w:rsid w:val="007C662F"/>
    <w:rsid w:val="007C70B9"/>
    <w:rsid w:val="007C754A"/>
    <w:rsid w:val="007C77A7"/>
    <w:rsid w:val="007C7807"/>
    <w:rsid w:val="007C7A36"/>
    <w:rsid w:val="007C7B16"/>
    <w:rsid w:val="007D07E1"/>
    <w:rsid w:val="007D099D"/>
    <w:rsid w:val="007D0CE6"/>
    <w:rsid w:val="007D0F1A"/>
    <w:rsid w:val="007D119E"/>
    <w:rsid w:val="007D1C13"/>
    <w:rsid w:val="007D1F54"/>
    <w:rsid w:val="007D35D9"/>
    <w:rsid w:val="007D370B"/>
    <w:rsid w:val="007D4312"/>
    <w:rsid w:val="007D4B8E"/>
    <w:rsid w:val="007D4C1E"/>
    <w:rsid w:val="007D4DB2"/>
    <w:rsid w:val="007D4FE9"/>
    <w:rsid w:val="007D5148"/>
    <w:rsid w:val="007D521E"/>
    <w:rsid w:val="007D58AD"/>
    <w:rsid w:val="007D5964"/>
    <w:rsid w:val="007D5A4A"/>
    <w:rsid w:val="007D5BAD"/>
    <w:rsid w:val="007D6123"/>
    <w:rsid w:val="007D6466"/>
    <w:rsid w:val="007D66BE"/>
    <w:rsid w:val="007D67F6"/>
    <w:rsid w:val="007D6C1E"/>
    <w:rsid w:val="007D6DAF"/>
    <w:rsid w:val="007D73EF"/>
    <w:rsid w:val="007D74DA"/>
    <w:rsid w:val="007D754D"/>
    <w:rsid w:val="007D786E"/>
    <w:rsid w:val="007E08C4"/>
    <w:rsid w:val="007E10F1"/>
    <w:rsid w:val="007E16A7"/>
    <w:rsid w:val="007E1FD5"/>
    <w:rsid w:val="007E2A3F"/>
    <w:rsid w:val="007E3463"/>
    <w:rsid w:val="007E39F5"/>
    <w:rsid w:val="007E451C"/>
    <w:rsid w:val="007E47BD"/>
    <w:rsid w:val="007E487C"/>
    <w:rsid w:val="007E4E19"/>
    <w:rsid w:val="007E4F1C"/>
    <w:rsid w:val="007E6B8C"/>
    <w:rsid w:val="007E7EF9"/>
    <w:rsid w:val="007F05DF"/>
    <w:rsid w:val="007F06D5"/>
    <w:rsid w:val="007F07E3"/>
    <w:rsid w:val="007F0D2D"/>
    <w:rsid w:val="007F1492"/>
    <w:rsid w:val="007F27E7"/>
    <w:rsid w:val="007F2F86"/>
    <w:rsid w:val="007F318B"/>
    <w:rsid w:val="007F340D"/>
    <w:rsid w:val="007F35E5"/>
    <w:rsid w:val="007F36FE"/>
    <w:rsid w:val="007F3969"/>
    <w:rsid w:val="007F3C16"/>
    <w:rsid w:val="007F4354"/>
    <w:rsid w:val="007F4769"/>
    <w:rsid w:val="007F4776"/>
    <w:rsid w:val="007F4ACC"/>
    <w:rsid w:val="007F4F70"/>
    <w:rsid w:val="007F5414"/>
    <w:rsid w:val="007F55C8"/>
    <w:rsid w:val="007F59A9"/>
    <w:rsid w:val="007F649A"/>
    <w:rsid w:val="007F733E"/>
    <w:rsid w:val="007F7A99"/>
    <w:rsid w:val="00800602"/>
    <w:rsid w:val="008006C9"/>
    <w:rsid w:val="00800BFF"/>
    <w:rsid w:val="008018AF"/>
    <w:rsid w:val="008020D2"/>
    <w:rsid w:val="00802809"/>
    <w:rsid w:val="00802DC8"/>
    <w:rsid w:val="00802F52"/>
    <w:rsid w:val="008030D4"/>
    <w:rsid w:val="00803B8D"/>
    <w:rsid w:val="0080500F"/>
    <w:rsid w:val="00805799"/>
    <w:rsid w:val="00805AB1"/>
    <w:rsid w:val="00806299"/>
    <w:rsid w:val="0080648B"/>
    <w:rsid w:val="00807346"/>
    <w:rsid w:val="008074EB"/>
    <w:rsid w:val="00807614"/>
    <w:rsid w:val="0081016C"/>
    <w:rsid w:val="0081066B"/>
    <w:rsid w:val="00810943"/>
    <w:rsid w:val="008109E5"/>
    <w:rsid w:val="00810F4B"/>
    <w:rsid w:val="008110CE"/>
    <w:rsid w:val="00811225"/>
    <w:rsid w:val="00811BDA"/>
    <w:rsid w:val="00812094"/>
    <w:rsid w:val="008122D3"/>
    <w:rsid w:val="00812939"/>
    <w:rsid w:val="00813C9B"/>
    <w:rsid w:val="00814620"/>
    <w:rsid w:val="008156D6"/>
    <w:rsid w:val="00815E39"/>
    <w:rsid w:val="0081650D"/>
    <w:rsid w:val="00816542"/>
    <w:rsid w:val="00816F78"/>
    <w:rsid w:val="00817668"/>
    <w:rsid w:val="008209D4"/>
    <w:rsid w:val="00820BFA"/>
    <w:rsid w:val="00821489"/>
    <w:rsid w:val="0082173E"/>
    <w:rsid w:val="00822247"/>
    <w:rsid w:val="00822445"/>
    <w:rsid w:val="008227DF"/>
    <w:rsid w:val="0082317B"/>
    <w:rsid w:val="008235E7"/>
    <w:rsid w:val="00824ECB"/>
    <w:rsid w:val="00825096"/>
    <w:rsid w:val="0082525D"/>
    <w:rsid w:val="00825443"/>
    <w:rsid w:val="00825DB2"/>
    <w:rsid w:val="008262CD"/>
    <w:rsid w:val="0082637A"/>
    <w:rsid w:val="00826432"/>
    <w:rsid w:val="00826525"/>
    <w:rsid w:val="00826A39"/>
    <w:rsid w:val="00826A3B"/>
    <w:rsid w:val="00826C1E"/>
    <w:rsid w:val="00826C80"/>
    <w:rsid w:val="00827779"/>
    <w:rsid w:val="00827923"/>
    <w:rsid w:val="0083146C"/>
    <w:rsid w:val="008319FE"/>
    <w:rsid w:val="00831C18"/>
    <w:rsid w:val="008329FA"/>
    <w:rsid w:val="00832A4A"/>
    <w:rsid w:val="00833158"/>
    <w:rsid w:val="00833518"/>
    <w:rsid w:val="008335AE"/>
    <w:rsid w:val="0083475C"/>
    <w:rsid w:val="00834C01"/>
    <w:rsid w:val="00835408"/>
    <w:rsid w:val="008356B2"/>
    <w:rsid w:val="008358A5"/>
    <w:rsid w:val="00835ACA"/>
    <w:rsid w:val="00835C77"/>
    <w:rsid w:val="008367B8"/>
    <w:rsid w:val="008369D2"/>
    <w:rsid w:val="00836DD5"/>
    <w:rsid w:val="00836FA6"/>
    <w:rsid w:val="00836FDA"/>
    <w:rsid w:val="0083719E"/>
    <w:rsid w:val="008378BC"/>
    <w:rsid w:val="0083791F"/>
    <w:rsid w:val="00837CD1"/>
    <w:rsid w:val="00840C6D"/>
    <w:rsid w:val="008415CC"/>
    <w:rsid w:val="008418EA"/>
    <w:rsid w:val="008423D7"/>
    <w:rsid w:val="00842803"/>
    <w:rsid w:val="0084419F"/>
    <w:rsid w:val="008444E6"/>
    <w:rsid w:val="0084473C"/>
    <w:rsid w:val="0084490A"/>
    <w:rsid w:val="00844F46"/>
    <w:rsid w:val="008450D3"/>
    <w:rsid w:val="00845DE5"/>
    <w:rsid w:val="008464AF"/>
    <w:rsid w:val="00846BFB"/>
    <w:rsid w:val="00846EA3"/>
    <w:rsid w:val="00846F34"/>
    <w:rsid w:val="008472D2"/>
    <w:rsid w:val="0084769F"/>
    <w:rsid w:val="00847FE9"/>
    <w:rsid w:val="00850080"/>
    <w:rsid w:val="008508B8"/>
    <w:rsid w:val="00850D93"/>
    <w:rsid w:val="00851278"/>
    <w:rsid w:val="00851C13"/>
    <w:rsid w:val="00853544"/>
    <w:rsid w:val="00853BE5"/>
    <w:rsid w:val="00854E98"/>
    <w:rsid w:val="00855B1A"/>
    <w:rsid w:val="00855EC8"/>
    <w:rsid w:val="0085609C"/>
    <w:rsid w:val="00856822"/>
    <w:rsid w:val="0085685B"/>
    <w:rsid w:val="008579B6"/>
    <w:rsid w:val="00857AB4"/>
    <w:rsid w:val="00860166"/>
    <w:rsid w:val="008604B3"/>
    <w:rsid w:val="00860936"/>
    <w:rsid w:val="00860D35"/>
    <w:rsid w:val="0086193E"/>
    <w:rsid w:val="0086237F"/>
    <w:rsid w:val="00862A7D"/>
    <w:rsid w:val="00863522"/>
    <w:rsid w:val="008636AA"/>
    <w:rsid w:val="0086372C"/>
    <w:rsid w:val="0086391F"/>
    <w:rsid w:val="0086397A"/>
    <w:rsid w:val="00863D48"/>
    <w:rsid w:val="0086458D"/>
    <w:rsid w:val="00864605"/>
    <w:rsid w:val="008647E3"/>
    <w:rsid w:val="00864A00"/>
    <w:rsid w:val="0086546E"/>
    <w:rsid w:val="008666F2"/>
    <w:rsid w:val="00866B63"/>
    <w:rsid w:val="00866CAF"/>
    <w:rsid w:val="008671A4"/>
    <w:rsid w:val="00867B62"/>
    <w:rsid w:val="00870542"/>
    <w:rsid w:val="00870D88"/>
    <w:rsid w:val="008720B8"/>
    <w:rsid w:val="008720F8"/>
    <w:rsid w:val="008727AE"/>
    <w:rsid w:val="008727B6"/>
    <w:rsid w:val="008729C3"/>
    <w:rsid w:val="00872C35"/>
    <w:rsid w:val="00872FCB"/>
    <w:rsid w:val="0087301B"/>
    <w:rsid w:val="00874739"/>
    <w:rsid w:val="00874B78"/>
    <w:rsid w:val="00874E66"/>
    <w:rsid w:val="008750A6"/>
    <w:rsid w:val="008756BC"/>
    <w:rsid w:val="0087572F"/>
    <w:rsid w:val="0087591D"/>
    <w:rsid w:val="008766E2"/>
    <w:rsid w:val="00876B4C"/>
    <w:rsid w:val="008772A3"/>
    <w:rsid w:val="0087753C"/>
    <w:rsid w:val="00880134"/>
    <w:rsid w:val="008811D3"/>
    <w:rsid w:val="008813CA"/>
    <w:rsid w:val="00881769"/>
    <w:rsid w:val="00881EC6"/>
    <w:rsid w:val="008828E3"/>
    <w:rsid w:val="00882EE7"/>
    <w:rsid w:val="0088483D"/>
    <w:rsid w:val="00885008"/>
    <w:rsid w:val="00885796"/>
    <w:rsid w:val="00885A29"/>
    <w:rsid w:val="0088643D"/>
    <w:rsid w:val="008864B8"/>
    <w:rsid w:val="0088690F"/>
    <w:rsid w:val="008871BA"/>
    <w:rsid w:val="0088745B"/>
    <w:rsid w:val="0088790E"/>
    <w:rsid w:val="0089045E"/>
    <w:rsid w:val="00890854"/>
    <w:rsid w:val="008911E8"/>
    <w:rsid w:val="00891330"/>
    <w:rsid w:val="00891A98"/>
    <w:rsid w:val="00891BAB"/>
    <w:rsid w:val="008922B1"/>
    <w:rsid w:val="0089234C"/>
    <w:rsid w:val="00893056"/>
    <w:rsid w:val="008931EA"/>
    <w:rsid w:val="00893270"/>
    <w:rsid w:val="00893C58"/>
    <w:rsid w:val="00894EFE"/>
    <w:rsid w:val="008951CA"/>
    <w:rsid w:val="008956E2"/>
    <w:rsid w:val="00896189"/>
    <w:rsid w:val="008961F9"/>
    <w:rsid w:val="00896293"/>
    <w:rsid w:val="00896368"/>
    <w:rsid w:val="00896807"/>
    <w:rsid w:val="008969C8"/>
    <w:rsid w:val="0089702E"/>
    <w:rsid w:val="0089768B"/>
    <w:rsid w:val="00897A24"/>
    <w:rsid w:val="00897AA5"/>
    <w:rsid w:val="008A0051"/>
    <w:rsid w:val="008A00CC"/>
    <w:rsid w:val="008A0602"/>
    <w:rsid w:val="008A0B11"/>
    <w:rsid w:val="008A0C48"/>
    <w:rsid w:val="008A1990"/>
    <w:rsid w:val="008A1AD5"/>
    <w:rsid w:val="008A1CC6"/>
    <w:rsid w:val="008A29EE"/>
    <w:rsid w:val="008A33AA"/>
    <w:rsid w:val="008A33CA"/>
    <w:rsid w:val="008A4AFF"/>
    <w:rsid w:val="008A5118"/>
    <w:rsid w:val="008A5593"/>
    <w:rsid w:val="008A5D8E"/>
    <w:rsid w:val="008A5E21"/>
    <w:rsid w:val="008A621A"/>
    <w:rsid w:val="008A65E1"/>
    <w:rsid w:val="008A6890"/>
    <w:rsid w:val="008A72BB"/>
    <w:rsid w:val="008A74D4"/>
    <w:rsid w:val="008A7818"/>
    <w:rsid w:val="008A79FD"/>
    <w:rsid w:val="008A7ACA"/>
    <w:rsid w:val="008A7D2F"/>
    <w:rsid w:val="008A7D8A"/>
    <w:rsid w:val="008B003A"/>
    <w:rsid w:val="008B00A7"/>
    <w:rsid w:val="008B1993"/>
    <w:rsid w:val="008B1DB4"/>
    <w:rsid w:val="008B1E7D"/>
    <w:rsid w:val="008B22C1"/>
    <w:rsid w:val="008B2500"/>
    <w:rsid w:val="008B295E"/>
    <w:rsid w:val="008B29F5"/>
    <w:rsid w:val="008B378A"/>
    <w:rsid w:val="008B5FF8"/>
    <w:rsid w:val="008B6177"/>
    <w:rsid w:val="008B622F"/>
    <w:rsid w:val="008B629B"/>
    <w:rsid w:val="008B67D4"/>
    <w:rsid w:val="008B7297"/>
    <w:rsid w:val="008B7525"/>
    <w:rsid w:val="008C076C"/>
    <w:rsid w:val="008C09DA"/>
    <w:rsid w:val="008C139F"/>
    <w:rsid w:val="008C156F"/>
    <w:rsid w:val="008C17D9"/>
    <w:rsid w:val="008C198A"/>
    <w:rsid w:val="008C1ABC"/>
    <w:rsid w:val="008C1B4E"/>
    <w:rsid w:val="008C2474"/>
    <w:rsid w:val="008C2C0A"/>
    <w:rsid w:val="008C301D"/>
    <w:rsid w:val="008C385D"/>
    <w:rsid w:val="008C3DFE"/>
    <w:rsid w:val="008C4C11"/>
    <w:rsid w:val="008C683E"/>
    <w:rsid w:val="008C6D53"/>
    <w:rsid w:val="008C7341"/>
    <w:rsid w:val="008C7A07"/>
    <w:rsid w:val="008C7B94"/>
    <w:rsid w:val="008D01F3"/>
    <w:rsid w:val="008D0570"/>
    <w:rsid w:val="008D114D"/>
    <w:rsid w:val="008D1689"/>
    <w:rsid w:val="008D2110"/>
    <w:rsid w:val="008D2743"/>
    <w:rsid w:val="008D2C56"/>
    <w:rsid w:val="008D467C"/>
    <w:rsid w:val="008D4838"/>
    <w:rsid w:val="008D502B"/>
    <w:rsid w:val="008D58EF"/>
    <w:rsid w:val="008D63BC"/>
    <w:rsid w:val="008D774E"/>
    <w:rsid w:val="008E0ABD"/>
    <w:rsid w:val="008E0B08"/>
    <w:rsid w:val="008E14E5"/>
    <w:rsid w:val="008E1502"/>
    <w:rsid w:val="008E16E7"/>
    <w:rsid w:val="008E292F"/>
    <w:rsid w:val="008E2DB7"/>
    <w:rsid w:val="008E3804"/>
    <w:rsid w:val="008E3EE8"/>
    <w:rsid w:val="008E442D"/>
    <w:rsid w:val="008E5140"/>
    <w:rsid w:val="008E5258"/>
    <w:rsid w:val="008E5D5B"/>
    <w:rsid w:val="008E62BD"/>
    <w:rsid w:val="008E66BD"/>
    <w:rsid w:val="008E6D7F"/>
    <w:rsid w:val="008F00B0"/>
    <w:rsid w:val="008F0255"/>
    <w:rsid w:val="008F093A"/>
    <w:rsid w:val="008F197F"/>
    <w:rsid w:val="008F1DA9"/>
    <w:rsid w:val="008F1DB7"/>
    <w:rsid w:val="008F24DA"/>
    <w:rsid w:val="008F2B71"/>
    <w:rsid w:val="008F34E5"/>
    <w:rsid w:val="008F35BF"/>
    <w:rsid w:val="008F3695"/>
    <w:rsid w:val="008F370B"/>
    <w:rsid w:val="008F3FB9"/>
    <w:rsid w:val="008F408C"/>
    <w:rsid w:val="008F4AE8"/>
    <w:rsid w:val="008F4C45"/>
    <w:rsid w:val="008F4D04"/>
    <w:rsid w:val="008F5B20"/>
    <w:rsid w:val="008F5E2E"/>
    <w:rsid w:val="008F65A3"/>
    <w:rsid w:val="008F738F"/>
    <w:rsid w:val="008F7599"/>
    <w:rsid w:val="008F780C"/>
    <w:rsid w:val="008F7A7D"/>
    <w:rsid w:val="00900109"/>
    <w:rsid w:val="00900451"/>
    <w:rsid w:val="00900709"/>
    <w:rsid w:val="00900E49"/>
    <w:rsid w:val="00901C9D"/>
    <w:rsid w:val="0090295A"/>
    <w:rsid w:val="00902F0E"/>
    <w:rsid w:val="0090300B"/>
    <w:rsid w:val="00903067"/>
    <w:rsid w:val="0090316D"/>
    <w:rsid w:val="00903671"/>
    <w:rsid w:val="00904320"/>
    <w:rsid w:val="00905253"/>
    <w:rsid w:val="0090578E"/>
    <w:rsid w:val="00905AB8"/>
    <w:rsid w:val="00905D82"/>
    <w:rsid w:val="00906880"/>
    <w:rsid w:val="0090699F"/>
    <w:rsid w:val="00906EB9"/>
    <w:rsid w:val="009072ED"/>
    <w:rsid w:val="00907AA6"/>
    <w:rsid w:val="00907D0B"/>
    <w:rsid w:val="009117F1"/>
    <w:rsid w:val="00911917"/>
    <w:rsid w:val="00911A20"/>
    <w:rsid w:val="00911B6B"/>
    <w:rsid w:val="00911DE7"/>
    <w:rsid w:val="00911EA6"/>
    <w:rsid w:val="009127C1"/>
    <w:rsid w:val="009127F8"/>
    <w:rsid w:val="009128A1"/>
    <w:rsid w:val="0091305E"/>
    <w:rsid w:val="00913162"/>
    <w:rsid w:val="0091352E"/>
    <w:rsid w:val="00913F94"/>
    <w:rsid w:val="009144CF"/>
    <w:rsid w:val="00914A8C"/>
    <w:rsid w:val="00914B1F"/>
    <w:rsid w:val="00914B31"/>
    <w:rsid w:val="009159CA"/>
    <w:rsid w:val="00915BC2"/>
    <w:rsid w:val="00917A1B"/>
    <w:rsid w:val="009209F5"/>
    <w:rsid w:val="00920A99"/>
    <w:rsid w:val="009211A7"/>
    <w:rsid w:val="00921B3F"/>
    <w:rsid w:val="00921BE8"/>
    <w:rsid w:val="00921C41"/>
    <w:rsid w:val="00922399"/>
    <w:rsid w:val="00922460"/>
    <w:rsid w:val="0092285A"/>
    <w:rsid w:val="00922D77"/>
    <w:rsid w:val="00922E59"/>
    <w:rsid w:val="0092321F"/>
    <w:rsid w:val="00923243"/>
    <w:rsid w:val="009232B9"/>
    <w:rsid w:val="00923568"/>
    <w:rsid w:val="009242F5"/>
    <w:rsid w:val="009245A4"/>
    <w:rsid w:val="00925332"/>
    <w:rsid w:val="009257AF"/>
    <w:rsid w:val="00925EC1"/>
    <w:rsid w:val="00925F59"/>
    <w:rsid w:val="009261F1"/>
    <w:rsid w:val="009263CF"/>
    <w:rsid w:val="00926800"/>
    <w:rsid w:val="009268CB"/>
    <w:rsid w:val="00926CCD"/>
    <w:rsid w:val="00926FB7"/>
    <w:rsid w:val="00927F6A"/>
    <w:rsid w:val="00930CB4"/>
    <w:rsid w:val="00931840"/>
    <w:rsid w:val="00931E44"/>
    <w:rsid w:val="0093249E"/>
    <w:rsid w:val="00932B5A"/>
    <w:rsid w:val="00932BF9"/>
    <w:rsid w:val="0093304A"/>
    <w:rsid w:val="009332F8"/>
    <w:rsid w:val="00933B08"/>
    <w:rsid w:val="00935A72"/>
    <w:rsid w:val="00935B75"/>
    <w:rsid w:val="009363E8"/>
    <w:rsid w:val="009364EA"/>
    <w:rsid w:val="00937610"/>
    <w:rsid w:val="00937E24"/>
    <w:rsid w:val="00940313"/>
    <w:rsid w:val="009411B0"/>
    <w:rsid w:val="009412D0"/>
    <w:rsid w:val="00941802"/>
    <w:rsid w:val="00941D4A"/>
    <w:rsid w:val="0094275A"/>
    <w:rsid w:val="009428CE"/>
    <w:rsid w:val="00942D59"/>
    <w:rsid w:val="009430C8"/>
    <w:rsid w:val="0094372C"/>
    <w:rsid w:val="00943C15"/>
    <w:rsid w:val="0094537E"/>
    <w:rsid w:val="00945702"/>
    <w:rsid w:val="0094574F"/>
    <w:rsid w:val="009457E3"/>
    <w:rsid w:val="009462B6"/>
    <w:rsid w:val="0094632E"/>
    <w:rsid w:val="009463BA"/>
    <w:rsid w:val="00946563"/>
    <w:rsid w:val="00946568"/>
    <w:rsid w:val="00946588"/>
    <w:rsid w:val="009466D9"/>
    <w:rsid w:val="00946715"/>
    <w:rsid w:val="0094681F"/>
    <w:rsid w:val="009469BE"/>
    <w:rsid w:val="00946CBB"/>
    <w:rsid w:val="009474A0"/>
    <w:rsid w:val="009500D8"/>
    <w:rsid w:val="009509D5"/>
    <w:rsid w:val="00950CEB"/>
    <w:rsid w:val="00950F15"/>
    <w:rsid w:val="009510B1"/>
    <w:rsid w:val="009512D4"/>
    <w:rsid w:val="00951871"/>
    <w:rsid w:val="00951919"/>
    <w:rsid w:val="00951DE7"/>
    <w:rsid w:val="0095202E"/>
    <w:rsid w:val="00952BA6"/>
    <w:rsid w:val="00952D15"/>
    <w:rsid w:val="00953086"/>
    <w:rsid w:val="00953229"/>
    <w:rsid w:val="009533CC"/>
    <w:rsid w:val="00954149"/>
    <w:rsid w:val="009549B2"/>
    <w:rsid w:val="00954ED0"/>
    <w:rsid w:val="009556D3"/>
    <w:rsid w:val="0095570E"/>
    <w:rsid w:val="00955F07"/>
    <w:rsid w:val="009561CE"/>
    <w:rsid w:val="00956D82"/>
    <w:rsid w:val="009573E3"/>
    <w:rsid w:val="00957783"/>
    <w:rsid w:val="00957B9C"/>
    <w:rsid w:val="00957D35"/>
    <w:rsid w:val="00960162"/>
    <w:rsid w:val="00960241"/>
    <w:rsid w:val="00960E14"/>
    <w:rsid w:val="009617EA"/>
    <w:rsid w:val="009620B0"/>
    <w:rsid w:val="0096254B"/>
    <w:rsid w:val="0096316A"/>
    <w:rsid w:val="00963590"/>
    <w:rsid w:val="009639B7"/>
    <w:rsid w:val="00964D8F"/>
    <w:rsid w:val="00964F9A"/>
    <w:rsid w:val="0096532E"/>
    <w:rsid w:val="00965498"/>
    <w:rsid w:val="00965979"/>
    <w:rsid w:val="009668F8"/>
    <w:rsid w:val="00966B8E"/>
    <w:rsid w:val="009702E8"/>
    <w:rsid w:val="00970958"/>
    <w:rsid w:val="009712A1"/>
    <w:rsid w:val="00971BA4"/>
    <w:rsid w:val="00971BC3"/>
    <w:rsid w:val="0097285F"/>
    <w:rsid w:val="009735BD"/>
    <w:rsid w:val="009737B5"/>
    <w:rsid w:val="00973BB0"/>
    <w:rsid w:val="009741E2"/>
    <w:rsid w:val="00974646"/>
    <w:rsid w:val="00974A37"/>
    <w:rsid w:val="00975055"/>
    <w:rsid w:val="009750C5"/>
    <w:rsid w:val="00975D8A"/>
    <w:rsid w:val="009763E4"/>
    <w:rsid w:val="00977824"/>
    <w:rsid w:val="0097794C"/>
    <w:rsid w:val="009779A9"/>
    <w:rsid w:val="00977D84"/>
    <w:rsid w:val="009801A9"/>
    <w:rsid w:val="00980AFA"/>
    <w:rsid w:val="009812DD"/>
    <w:rsid w:val="009814E0"/>
    <w:rsid w:val="00981D56"/>
    <w:rsid w:val="009822D2"/>
    <w:rsid w:val="009823C6"/>
    <w:rsid w:val="0098284E"/>
    <w:rsid w:val="00982E70"/>
    <w:rsid w:val="00983094"/>
    <w:rsid w:val="009837D6"/>
    <w:rsid w:val="00983B4A"/>
    <w:rsid w:val="00983E46"/>
    <w:rsid w:val="009843E5"/>
    <w:rsid w:val="00984895"/>
    <w:rsid w:val="00984987"/>
    <w:rsid w:val="009850B7"/>
    <w:rsid w:val="00985607"/>
    <w:rsid w:val="00985BED"/>
    <w:rsid w:val="00985CD8"/>
    <w:rsid w:val="009878D9"/>
    <w:rsid w:val="009904C9"/>
    <w:rsid w:val="00990508"/>
    <w:rsid w:val="00990DD2"/>
    <w:rsid w:val="00991234"/>
    <w:rsid w:val="00991359"/>
    <w:rsid w:val="0099192D"/>
    <w:rsid w:val="00991B3F"/>
    <w:rsid w:val="00992242"/>
    <w:rsid w:val="0099226D"/>
    <w:rsid w:val="009929E1"/>
    <w:rsid w:val="00992B57"/>
    <w:rsid w:val="00992B9C"/>
    <w:rsid w:val="00992E3F"/>
    <w:rsid w:val="00993920"/>
    <w:rsid w:val="0099411C"/>
    <w:rsid w:val="0099448D"/>
    <w:rsid w:val="00994621"/>
    <w:rsid w:val="00994952"/>
    <w:rsid w:val="00994E72"/>
    <w:rsid w:val="00995070"/>
    <w:rsid w:val="0099531E"/>
    <w:rsid w:val="00995A7F"/>
    <w:rsid w:val="00995FC6"/>
    <w:rsid w:val="009961F8"/>
    <w:rsid w:val="00996CB1"/>
    <w:rsid w:val="00996CB4"/>
    <w:rsid w:val="00996F7F"/>
    <w:rsid w:val="00997441"/>
    <w:rsid w:val="00997743"/>
    <w:rsid w:val="00997CF1"/>
    <w:rsid w:val="00997F0A"/>
    <w:rsid w:val="00997FC7"/>
    <w:rsid w:val="009A01E1"/>
    <w:rsid w:val="009A0894"/>
    <w:rsid w:val="009A090C"/>
    <w:rsid w:val="009A0EEA"/>
    <w:rsid w:val="009A1574"/>
    <w:rsid w:val="009A278E"/>
    <w:rsid w:val="009A387F"/>
    <w:rsid w:val="009A3F6D"/>
    <w:rsid w:val="009A40EB"/>
    <w:rsid w:val="009A50F2"/>
    <w:rsid w:val="009A542A"/>
    <w:rsid w:val="009A54FB"/>
    <w:rsid w:val="009A6236"/>
    <w:rsid w:val="009A638B"/>
    <w:rsid w:val="009A63C3"/>
    <w:rsid w:val="009A6BF8"/>
    <w:rsid w:val="009B03F8"/>
    <w:rsid w:val="009B05BE"/>
    <w:rsid w:val="009B072A"/>
    <w:rsid w:val="009B08EB"/>
    <w:rsid w:val="009B0AF7"/>
    <w:rsid w:val="009B1C78"/>
    <w:rsid w:val="009B2221"/>
    <w:rsid w:val="009B359C"/>
    <w:rsid w:val="009B36B7"/>
    <w:rsid w:val="009B4003"/>
    <w:rsid w:val="009B40C4"/>
    <w:rsid w:val="009B4AF5"/>
    <w:rsid w:val="009B4B12"/>
    <w:rsid w:val="009B6110"/>
    <w:rsid w:val="009B645E"/>
    <w:rsid w:val="009B7AF5"/>
    <w:rsid w:val="009B7E52"/>
    <w:rsid w:val="009C0B22"/>
    <w:rsid w:val="009C0D98"/>
    <w:rsid w:val="009C0F0A"/>
    <w:rsid w:val="009C11C8"/>
    <w:rsid w:val="009C13FF"/>
    <w:rsid w:val="009C16F8"/>
    <w:rsid w:val="009C25DF"/>
    <w:rsid w:val="009C2743"/>
    <w:rsid w:val="009C2785"/>
    <w:rsid w:val="009C28D0"/>
    <w:rsid w:val="009C3B36"/>
    <w:rsid w:val="009C4A98"/>
    <w:rsid w:val="009C5195"/>
    <w:rsid w:val="009C60FD"/>
    <w:rsid w:val="009C6917"/>
    <w:rsid w:val="009C705A"/>
    <w:rsid w:val="009C7100"/>
    <w:rsid w:val="009C774F"/>
    <w:rsid w:val="009C7E13"/>
    <w:rsid w:val="009D05E5"/>
    <w:rsid w:val="009D07E9"/>
    <w:rsid w:val="009D0EF5"/>
    <w:rsid w:val="009D0F0A"/>
    <w:rsid w:val="009D1125"/>
    <w:rsid w:val="009D167C"/>
    <w:rsid w:val="009D16F0"/>
    <w:rsid w:val="009D2BC5"/>
    <w:rsid w:val="009D2CBE"/>
    <w:rsid w:val="009D3427"/>
    <w:rsid w:val="009D3EFE"/>
    <w:rsid w:val="009D3F7A"/>
    <w:rsid w:val="009D4309"/>
    <w:rsid w:val="009D4A2B"/>
    <w:rsid w:val="009D4E04"/>
    <w:rsid w:val="009D54BC"/>
    <w:rsid w:val="009D5876"/>
    <w:rsid w:val="009D5BD2"/>
    <w:rsid w:val="009D5D29"/>
    <w:rsid w:val="009D625D"/>
    <w:rsid w:val="009D77BC"/>
    <w:rsid w:val="009D7BC1"/>
    <w:rsid w:val="009D7D73"/>
    <w:rsid w:val="009D7E65"/>
    <w:rsid w:val="009E0488"/>
    <w:rsid w:val="009E04FA"/>
    <w:rsid w:val="009E0ABC"/>
    <w:rsid w:val="009E0B87"/>
    <w:rsid w:val="009E132E"/>
    <w:rsid w:val="009E1894"/>
    <w:rsid w:val="009E1F04"/>
    <w:rsid w:val="009E22AF"/>
    <w:rsid w:val="009E2398"/>
    <w:rsid w:val="009E3AF6"/>
    <w:rsid w:val="009E409D"/>
    <w:rsid w:val="009E4355"/>
    <w:rsid w:val="009E4DD9"/>
    <w:rsid w:val="009E56ED"/>
    <w:rsid w:val="009E5713"/>
    <w:rsid w:val="009E5F1B"/>
    <w:rsid w:val="009E5F50"/>
    <w:rsid w:val="009E6442"/>
    <w:rsid w:val="009E660E"/>
    <w:rsid w:val="009E79B0"/>
    <w:rsid w:val="009E7E1C"/>
    <w:rsid w:val="009F0165"/>
    <w:rsid w:val="009F06BD"/>
    <w:rsid w:val="009F0978"/>
    <w:rsid w:val="009F09BE"/>
    <w:rsid w:val="009F25BD"/>
    <w:rsid w:val="009F2602"/>
    <w:rsid w:val="009F2CEB"/>
    <w:rsid w:val="009F2DC5"/>
    <w:rsid w:val="009F2EA0"/>
    <w:rsid w:val="009F2EEE"/>
    <w:rsid w:val="009F2FCA"/>
    <w:rsid w:val="009F3BC4"/>
    <w:rsid w:val="009F4697"/>
    <w:rsid w:val="009F5BDA"/>
    <w:rsid w:val="009F5CEA"/>
    <w:rsid w:val="009F5DBB"/>
    <w:rsid w:val="009F6A64"/>
    <w:rsid w:val="009F75A3"/>
    <w:rsid w:val="009F7C7C"/>
    <w:rsid w:val="00A0054D"/>
    <w:rsid w:val="00A00556"/>
    <w:rsid w:val="00A00CD1"/>
    <w:rsid w:val="00A012F3"/>
    <w:rsid w:val="00A01684"/>
    <w:rsid w:val="00A02817"/>
    <w:rsid w:val="00A029C7"/>
    <w:rsid w:val="00A02BAB"/>
    <w:rsid w:val="00A02EF8"/>
    <w:rsid w:val="00A03123"/>
    <w:rsid w:val="00A032E9"/>
    <w:rsid w:val="00A035F4"/>
    <w:rsid w:val="00A041A5"/>
    <w:rsid w:val="00A04D00"/>
    <w:rsid w:val="00A04FDA"/>
    <w:rsid w:val="00A0535C"/>
    <w:rsid w:val="00A0572D"/>
    <w:rsid w:val="00A05991"/>
    <w:rsid w:val="00A063A6"/>
    <w:rsid w:val="00A06567"/>
    <w:rsid w:val="00A06C04"/>
    <w:rsid w:val="00A0746D"/>
    <w:rsid w:val="00A07E71"/>
    <w:rsid w:val="00A103AC"/>
    <w:rsid w:val="00A10AF0"/>
    <w:rsid w:val="00A10BCD"/>
    <w:rsid w:val="00A12063"/>
    <w:rsid w:val="00A1237D"/>
    <w:rsid w:val="00A134B4"/>
    <w:rsid w:val="00A13822"/>
    <w:rsid w:val="00A146A6"/>
    <w:rsid w:val="00A14A46"/>
    <w:rsid w:val="00A150CB"/>
    <w:rsid w:val="00A15533"/>
    <w:rsid w:val="00A15832"/>
    <w:rsid w:val="00A15AF0"/>
    <w:rsid w:val="00A15B1E"/>
    <w:rsid w:val="00A15DFE"/>
    <w:rsid w:val="00A16B44"/>
    <w:rsid w:val="00A16CDB"/>
    <w:rsid w:val="00A1713C"/>
    <w:rsid w:val="00A174D5"/>
    <w:rsid w:val="00A17822"/>
    <w:rsid w:val="00A17B00"/>
    <w:rsid w:val="00A17CAF"/>
    <w:rsid w:val="00A20FD2"/>
    <w:rsid w:val="00A20FE7"/>
    <w:rsid w:val="00A21477"/>
    <w:rsid w:val="00A216A8"/>
    <w:rsid w:val="00A21A15"/>
    <w:rsid w:val="00A21CAA"/>
    <w:rsid w:val="00A21CD4"/>
    <w:rsid w:val="00A221D3"/>
    <w:rsid w:val="00A2288A"/>
    <w:rsid w:val="00A22C93"/>
    <w:rsid w:val="00A22D4F"/>
    <w:rsid w:val="00A22D70"/>
    <w:rsid w:val="00A22FC5"/>
    <w:rsid w:val="00A230EF"/>
    <w:rsid w:val="00A2322C"/>
    <w:rsid w:val="00A23484"/>
    <w:rsid w:val="00A23CE1"/>
    <w:rsid w:val="00A23F18"/>
    <w:rsid w:val="00A249FA"/>
    <w:rsid w:val="00A24AA6"/>
    <w:rsid w:val="00A25DAF"/>
    <w:rsid w:val="00A263DF"/>
    <w:rsid w:val="00A26609"/>
    <w:rsid w:val="00A27C30"/>
    <w:rsid w:val="00A304EB"/>
    <w:rsid w:val="00A30B1C"/>
    <w:rsid w:val="00A30EF1"/>
    <w:rsid w:val="00A317CC"/>
    <w:rsid w:val="00A31AAB"/>
    <w:rsid w:val="00A32033"/>
    <w:rsid w:val="00A333A4"/>
    <w:rsid w:val="00A33493"/>
    <w:rsid w:val="00A34172"/>
    <w:rsid w:val="00A34DAC"/>
    <w:rsid w:val="00A353CB"/>
    <w:rsid w:val="00A35E91"/>
    <w:rsid w:val="00A35FB3"/>
    <w:rsid w:val="00A36839"/>
    <w:rsid w:val="00A368BB"/>
    <w:rsid w:val="00A36B37"/>
    <w:rsid w:val="00A37238"/>
    <w:rsid w:val="00A37301"/>
    <w:rsid w:val="00A37BAA"/>
    <w:rsid w:val="00A40415"/>
    <w:rsid w:val="00A40516"/>
    <w:rsid w:val="00A4053C"/>
    <w:rsid w:val="00A40B7E"/>
    <w:rsid w:val="00A410C9"/>
    <w:rsid w:val="00A415B5"/>
    <w:rsid w:val="00A41B56"/>
    <w:rsid w:val="00A41DEA"/>
    <w:rsid w:val="00A41E76"/>
    <w:rsid w:val="00A4220C"/>
    <w:rsid w:val="00A42712"/>
    <w:rsid w:val="00A42D9C"/>
    <w:rsid w:val="00A434B0"/>
    <w:rsid w:val="00A4357E"/>
    <w:rsid w:val="00A43B8E"/>
    <w:rsid w:val="00A44CA9"/>
    <w:rsid w:val="00A44DB9"/>
    <w:rsid w:val="00A46225"/>
    <w:rsid w:val="00A46AAD"/>
    <w:rsid w:val="00A47706"/>
    <w:rsid w:val="00A47C3B"/>
    <w:rsid w:val="00A509F6"/>
    <w:rsid w:val="00A50CB0"/>
    <w:rsid w:val="00A50D16"/>
    <w:rsid w:val="00A50D6C"/>
    <w:rsid w:val="00A51666"/>
    <w:rsid w:val="00A516FC"/>
    <w:rsid w:val="00A51BBC"/>
    <w:rsid w:val="00A51C56"/>
    <w:rsid w:val="00A52016"/>
    <w:rsid w:val="00A52B09"/>
    <w:rsid w:val="00A52FD9"/>
    <w:rsid w:val="00A53404"/>
    <w:rsid w:val="00A536DB"/>
    <w:rsid w:val="00A537A6"/>
    <w:rsid w:val="00A53B4B"/>
    <w:rsid w:val="00A53F68"/>
    <w:rsid w:val="00A54003"/>
    <w:rsid w:val="00A54116"/>
    <w:rsid w:val="00A54B44"/>
    <w:rsid w:val="00A54BFA"/>
    <w:rsid w:val="00A54CD0"/>
    <w:rsid w:val="00A54D10"/>
    <w:rsid w:val="00A556E7"/>
    <w:rsid w:val="00A5587E"/>
    <w:rsid w:val="00A5645F"/>
    <w:rsid w:val="00A56575"/>
    <w:rsid w:val="00A5677E"/>
    <w:rsid w:val="00A56A4C"/>
    <w:rsid w:val="00A57186"/>
    <w:rsid w:val="00A5793D"/>
    <w:rsid w:val="00A601EE"/>
    <w:rsid w:val="00A601F1"/>
    <w:rsid w:val="00A60B3B"/>
    <w:rsid w:val="00A60C65"/>
    <w:rsid w:val="00A61257"/>
    <w:rsid w:val="00A61BBC"/>
    <w:rsid w:val="00A62884"/>
    <w:rsid w:val="00A62A1C"/>
    <w:rsid w:val="00A63421"/>
    <w:rsid w:val="00A63C52"/>
    <w:rsid w:val="00A64392"/>
    <w:rsid w:val="00A64B72"/>
    <w:rsid w:val="00A65058"/>
    <w:rsid w:val="00A65226"/>
    <w:rsid w:val="00A65458"/>
    <w:rsid w:val="00A65663"/>
    <w:rsid w:val="00A6569F"/>
    <w:rsid w:val="00A65D66"/>
    <w:rsid w:val="00A6660D"/>
    <w:rsid w:val="00A668A7"/>
    <w:rsid w:val="00A66CF4"/>
    <w:rsid w:val="00A7074E"/>
    <w:rsid w:val="00A7094D"/>
    <w:rsid w:val="00A711C9"/>
    <w:rsid w:val="00A717BA"/>
    <w:rsid w:val="00A71A44"/>
    <w:rsid w:val="00A7249C"/>
    <w:rsid w:val="00A72633"/>
    <w:rsid w:val="00A7373A"/>
    <w:rsid w:val="00A73961"/>
    <w:rsid w:val="00A73BCD"/>
    <w:rsid w:val="00A73D7E"/>
    <w:rsid w:val="00A750E2"/>
    <w:rsid w:val="00A75520"/>
    <w:rsid w:val="00A75B04"/>
    <w:rsid w:val="00A76913"/>
    <w:rsid w:val="00A76E7D"/>
    <w:rsid w:val="00A7710A"/>
    <w:rsid w:val="00A77824"/>
    <w:rsid w:val="00A77B4F"/>
    <w:rsid w:val="00A77D25"/>
    <w:rsid w:val="00A802BA"/>
    <w:rsid w:val="00A80383"/>
    <w:rsid w:val="00A803E2"/>
    <w:rsid w:val="00A80449"/>
    <w:rsid w:val="00A805C3"/>
    <w:rsid w:val="00A80F0F"/>
    <w:rsid w:val="00A810CF"/>
    <w:rsid w:val="00A812AB"/>
    <w:rsid w:val="00A81C2A"/>
    <w:rsid w:val="00A82392"/>
    <w:rsid w:val="00A83117"/>
    <w:rsid w:val="00A8347A"/>
    <w:rsid w:val="00A839DB"/>
    <w:rsid w:val="00A847DD"/>
    <w:rsid w:val="00A8583F"/>
    <w:rsid w:val="00A858BE"/>
    <w:rsid w:val="00A85A7B"/>
    <w:rsid w:val="00A9022C"/>
    <w:rsid w:val="00A90250"/>
    <w:rsid w:val="00A91C03"/>
    <w:rsid w:val="00A9254A"/>
    <w:rsid w:val="00A93429"/>
    <w:rsid w:val="00A93703"/>
    <w:rsid w:val="00A93CEB"/>
    <w:rsid w:val="00A93DD4"/>
    <w:rsid w:val="00A940DA"/>
    <w:rsid w:val="00A94AD8"/>
    <w:rsid w:val="00A950AC"/>
    <w:rsid w:val="00A9510A"/>
    <w:rsid w:val="00A95401"/>
    <w:rsid w:val="00A9585E"/>
    <w:rsid w:val="00A95A99"/>
    <w:rsid w:val="00A95D94"/>
    <w:rsid w:val="00A96127"/>
    <w:rsid w:val="00A965B6"/>
    <w:rsid w:val="00A96C20"/>
    <w:rsid w:val="00A96E6A"/>
    <w:rsid w:val="00A97054"/>
    <w:rsid w:val="00A97915"/>
    <w:rsid w:val="00AA0787"/>
    <w:rsid w:val="00AA1210"/>
    <w:rsid w:val="00AA1251"/>
    <w:rsid w:val="00AA1518"/>
    <w:rsid w:val="00AA1747"/>
    <w:rsid w:val="00AA1D1C"/>
    <w:rsid w:val="00AA31D7"/>
    <w:rsid w:val="00AA36E3"/>
    <w:rsid w:val="00AA3753"/>
    <w:rsid w:val="00AA3F9F"/>
    <w:rsid w:val="00AA40BE"/>
    <w:rsid w:val="00AA4AA8"/>
    <w:rsid w:val="00AA4C33"/>
    <w:rsid w:val="00AA4D5A"/>
    <w:rsid w:val="00AA521B"/>
    <w:rsid w:val="00AA56CF"/>
    <w:rsid w:val="00AA59F5"/>
    <w:rsid w:val="00AA638F"/>
    <w:rsid w:val="00AA6882"/>
    <w:rsid w:val="00AA6982"/>
    <w:rsid w:val="00AA6C94"/>
    <w:rsid w:val="00AA6E71"/>
    <w:rsid w:val="00AA6EDA"/>
    <w:rsid w:val="00AA6F29"/>
    <w:rsid w:val="00AA7424"/>
    <w:rsid w:val="00AA75C6"/>
    <w:rsid w:val="00AA7899"/>
    <w:rsid w:val="00AA7C0C"/>
    <w:rsid w:val="00AB01CD"/>
    <w:rsid w:val="00AB07C7"/>
    <w:rsid w:val="00AB08DE"/>
    <w:rsid w:val="00AB0A4E"/>
    <w:rsid w:val="00AB11C6"/>
    <w:rsid w:val="00AB1299"/>
    <w:rsid w:val="00AB1445"/>
    <w:rsid w:val="00AB1B62"/>
    <w:rsid w:val="00AB1C12"/>
    <w:rsid w:val="00AB2108"/>
    <w:rsid w:val="00AB26E3"/>
    <w:rsid w:val="00AB278E"/>
    <w:rsid w:val="00AB290D"/>
    <w:rsid w:val="00AB2CBF"/>
    <w:rsid w:val="00AB2DEE"/>
    <w:rsid w:val="00AB32E3"/>
    <w:rsid w:val="00AB37B4"/>
    <w:rsid w:val="00AB42D6"/>
    <w:rsid w:val="00AB5093"/>
    <w:rsid w:val="00AB57D9"/>
    <w:rsid w:val="00AB618E"/>
    <w:rsid w:val="00AB62F4"/>
    <w:rsid w:val="00AB678E"/>
    <w:rsid w:val="00AB6868"/>
    <w:rsid w:val="00AB68D0"/>
    <w:rsid w:val="00AB6E9A"/>
    <w:rsid w:val="00AB6FD9"/>
    <w:rsid w:val="00AB7DF2"/>
    <w:rsid w:val="00AB7DF9"/>
    <w:rsid w:val="00AB7E1C"/>
    <w:rsid w:val="00AB7FE6"/>
    <w:rsid w:val="00AC02B0"/>
    <w:rsid w:val="00AC0557"/>
    <w:rsid w:val="00AC0BAA"/>
    <w:rsid w:val="00AC1004"/>
    <w:rsid w:val="00AC1C13"/>
    <w:rsid w:val="00AC23E3"/>
    <w:rsid w:val="00AC26E6"/>
    <w:rsid w:val="00AC26F2"/>
    <w:rsid w:val="00AC2ED6"/>
    <w:rsid w:val="00AC32CF"/>
    <w:rsid w:val="00AC37F9"/>
    <w:rsid w:val="00AC4CDD"/>
    <w:rsid w:val="00AC4E59"/>
    <w:rsid w:val="00AC5DC6"/>
    <w:rsid w:val="00AC7254"/>
    <w:rsid w:val="00AC7391"/>
    <w:rsid w:val="00AC7979"/>
    <w:rsid w:val="00AC79ED"/>
    <w:rsid w:val="00AD0574"/>
    <w:rsid w:val="00AD05FD"/>
    <w:rsid w:val="00AD0B2F"/>
    <w:rsid w:val="00AD1201"/>
    <w:rsid w:val="00AD14EE"/>
    <w:rsid w:val="00AD157A"/>
    <w:rsid w:val="00AD1613"/>
    <w:rsid w:val="00AD1709"/>
    <w:rsid w:val="00AD186B"/>
    <w:rsid w:val="00AD1A64"/>
    <w:rsid w:val="00AD2D78"/>
    <w:rsid w:val="00AD2D97"/>
    <w:rsid w:val="00AD332C"/>
    <w:rsid w:val="00AD3C8B"/>
    <w:rsid w:val="00AD4771"/>
    <w:rsid w:val="00AD4D73"/>
    <w:rsid w:val="00AD4E5B"/>
    <w:rsid w:val="00AD520B"/>
    <w:rsid w:val="00AD5990"/>
    <w:rsid w:val="00AD5A94"/>
    <w:rsid w:val="00AD5BE2"/>
    <w:rsid w:val="00AD613D"/>
    <w:rsid w:val="00AD6202"/>
    <w:rsid w:val="00AD70C6"/>
    <w:rsid w:val="00AD70CB"/>
    <w:rsid w:val="00AD7616"/>
    <w:rsid w:val="00AD76DC"/>
    <w:rsid w:val="00AD79E9"/>
    <w:rsid w:val="00AD7B40"/>
    <w:rsid w:val="00AD7CA3"/>
    <w:rsid w:val="00AD7DF5"/>
    <w:rsid w:val="00AE061E"/>
    <w:rsid w:val="00AE0C53"/>
    <w:rsid w:val="00AE0C64"/>
    <w:rsid w:val="00AE0CDD"/>
    <w:rsid w:val="00AE1595"/>
    <w:rsid w:val="00AE1819"/>
    <w:rsid w:val="00AE19F1"/>
    <w:rsid w:val="00AE1FCC"/>
    <w:rsid w:val="00AE2029"/>
    <w:rsid w:val="00AE2424"/>
    <w:rsid w:val="00AE28A3"/>
    <w:rsid w:val="00AE40F2"/>
    <w:rsid w:val="00AE416B"/>
    <w:rsid w:val="00AE42AD"/>
    <w:rsid w:val="00AE444B"/>
    <w:rsid w:val="00AE4ABA"/>
    <w:rsid w:val="00AE52FE"/>
    <w:rsid w:val="00AE53D3"/>
    <w:rsid w:val="00AE5E88"/>
    <w:rsid w:val="00AE601F"/>
    <w:rsid w:val="00AE697A"/>
    <w:rsid w:val="00AE72C7"/>
    <w:rsid w:val="00AE7DBE"/>
    <w:rsid w:val="00AF04F6"/>
    <w:rsid w:val="00AF0933"/>
    <w:rsid w:val="00AF0AD9"/>
    <w:rsid w:val="00AF2660"/>
    <w:rsid w:val="00AF277F"/>
    <w:rsid w:val="00AF28CA"/>
    <w:rsid w:val="00AF31DC"/>
    <w:rsid w:val="00AF4077"/>
    <w:rsid w:val="00AF4254"/>
    <w:rsid w:val="00AF632E"/>
    <w:rsid w:val="00AF6967"/>
    <w:rsid w:val="00AF6AFC"/>
    <w:rsid w:val="00AF7004"/>
    <w:rsid w:val="00AF7B65"/>
    <w:rsid w:val="00B00659"/>
    <w:rsid w:val="00B015E7"/>
    <w:rsid w:val="00B01AE9"/>
    <w:rsid w:val="00B02204"/>
    <w:rsid w:val="00B026E2"/>
    <w:rsid w:val="00B027A7"/>
    <w:rsid w:val="00B0316B"/>
    <w:rsid w:val="00B0349E"/>
    <w:rsid w:val="00B036E0"/>
    <w:rsid w:val="00B036E3"/>
    <w:rsid w:val="00B037BD"/>
    <w:rsid w:val="00B03C23"/>
    <w:rsid w:val="00B03DBE"/>
    <w:rsid w:val="00B0505D"/>
    <w:rsid w:val="00B054B4"/>
    <w:rsid w:val="00B059A9"/>
    <w:rsid w:val="00B05EE7"/>
    <w:rsid w:val="00B05F0C"/>
    <w:rsid w:val="00B064FB"/>
    <w:rsid w:val="00B07289"/>
    <w:rsid w:val="00B076ED"/>
    <w:rsid w:val="00B07811"/>
    <w:rsid w:val="00B07B2F"/>
    <w:rsid w:val="00B07C73"/>
    <w:rsid w:val="00B102DC"/>
    <w:rsid w:val="00B11543"/>
    <w:rsid w:val="00B11B7D"/>
    <w:rsid w:val="00B11E14"/>
    <w:rsid w:val="00B12235"/>
    <w:rsid w:val="00B13314"/>
    <w:rsid w:val="00B13BC7"/>
    <w:rsid w:val="00B147E3"/>
    <w:rsid w:val="00B149BC"/>
    <w:rsid w:val="00B14AC4"/>
    <w:rsid w:val="00B15B02"/>
    <w:rsid w:val="00B166BD"/>
    <w:rsid w:val="00B1773E"/>
    <w:rsid w:val="00B178DA"/>
    <w:rsid w:val="00B17B04"/>
    <w:rsid w:val="00B20021"/>
    <w:rsid w:val="00B205DE"/>
    <w:rsid w:val="00B2072B"/>
    <w:rsid w:val="00B2077D"/>
    <w:rsid w:val="00B207EF"/>
    <w:rsid w:val="00B20A93"/>
    <w:rsid w:val="00B20BFB"/>
    <w:rsid w:val="00B20C6D"/>
    <w:rsid w:val="00B20E00"/>
    <w:rsid w:val="00B21064"/>
    <w:rsid w:val="00B2152E"/>
    <w:rsid w:val="00B21797"/>
    <w:rsid w:val="00B21897"/>
    <w:rsid w:val="00B21D7C"/>
    <w:rsid w:val="00B22088"/>
    <w:rsid w:val="00B220A4"/>
    <w:rsid w:val="00B22C78"/>
    <w:rsid w:val="00B22D73"/>
    <w:rsid w:val="00B22F3E"/>
    <w:rsid w:val="00B233F5"/>
    <w:rsid w:val="00B235D6"/>
    <w:rsid w:val="00B23A4D"/>
    <w:rsid w:val="00B24ED2"/>
    <w:rsid w:val="00B2564A"/>
    <w:rsid w:val="00B258B2"/>
    <w:rsid w:val="00B25B2B"/>
    <w:rsid w:val="00B25FA2"/>
    <w:rsid w:val="00B26244"/>
    <w:rsid w:val="00B268E5"/>
    <w:rsid w:val="00B26E1C"/>
    <w:rsid w:val="00B27344"/>
    <w:rsid w:val="00B27574"/>
    <w:rsid w:val="00B27E8C"/>
    <w:rsid w:val="00B300F6"/>
    <w:rsid w:val="00B3045D"/>
    <w:rsid w:val="00B30628"/>
    <w:rsid w:val="00B30822"/>
    <w:rsid w:val="00B31742"/>
    <w:rsid w:val="00B31935"/>
    <w:rsid w:val="00B31D82"/>
    <w:rsid w:val="00B31F4D"/>
    <w:rsid w:val="00B3201F"/>
    <w:rsid w:val="00B3204E"/>
    <w:rsid w:val="00B32554"/>
    <w:rsid w:val="00B32688"/>
    <w:rsid w:val="00B32942"/>
    <w:rsid w:val="00B33270"/>
    <w:rsid w:val="00B33401"/>
    <w:rsid w:val="00B345F9"/>
    <w:rsid w:val="00B34615"/>
    <w:rsid w:val="00B34B66"/>
    <w:rsid w:val="00B34C5C"/>
    <w:rsid w:val="00B35AA1"/>
    <w:rsid w:val="00B36248"/>
    <w:rsid w:val="00B3647B"/>
    <w:rsid w:val="00B3682B"/>
    <w:rsid w:val="00B37975"/>
    <w:rsid w:val="00B379AE"/>
    <w:rsid w:val="00B37E32"/>
    <w:rsid w:val="00B37F2F"/>
    <w:rsid w:val="00B40199"/>
    <w:rsid w:val="00B40629"/>
    <w:rsid w:val="00B40D8A"/>
    <w:rsid w:val="00B4115F"/>
    <w:rsid w:val="00B4150D"/>
    <w:rsid w:val="00B418D5"/>
    <w:rsid w:val="00B41C13"/>
    <w:rsid w:val="00B41E15"/>
    <w:rsid w:val="00B427B8"/>
    <w:rsid w:val="00B43BDD"/>
    <w:rsid w:val="00B43C86"/>
    <w:rsid w:val="00B445C6"/>
    <w:rsid w:val="00B44A2A"/>
    <w:rsid w:val="00B44BE6"/>
    <w:rsid w:val="00B44D96"/>
    <w:rsid w:val="00B452EC"/>
    <w:rsid w:val="00B45420"/>
    <w:rsid w:val="00B469AE"/>
    <w:rsid w:val="00B46D12"/>
    <w:rsid w:val="00B47773"/>
    <w:rsid w:val="00B501B7"/>
    <w:rsid w:val="00B50F51"/>
    <w:rsid w:val="00B51EE3"/>
    <w:rsid w:val="00B52A9C"/>
    <w:rsid w:val="00B52C3E"/>
    <w:rsid w:val="00B53308"/>
    <w:rsid w:val="00B53D6A"/>
    <w:rsid w:val="00B547E2"/>
    <w:rsid w:val="00B55331"/>
    <w:rsid w:val="00B55463"/>
    <w:rsid w:val="00B5562F"/>
    <w:rsid w:val="00B556B6"/>
    <w:rsid w:val="00B57114"/>
    <w:rsid w:val="00B5731D"/>
    <w:rsid w:val="00B5799E"/>
    <w:rsid w:val="00B57DDB"/>
    <w:rsid w:val="00B618BF"/>
    <w:rsid w:val="00B62416"/>
    <w:rsid w:val="00B62B21"/>
    <w:rsid w:val="00B63465"/>
    <w:rsid w:val="00B63BAA"/>
    <w:rsid w:val="00B63FBE"/>
    <w:rsid w:val="00B641AB"/>
    <w:rsid w:val="00B642E2"/>
    <w:rsid w:val="00B64D87"/>
    <w:rsid w:val="00B64FAF"/>
    <w:rsid w:val="00B64FD6"/>
    <w:rsid w:val="00B65431"/>
    <w:rsid w:val="00B65589"/>
    <w:rsid w:val="00B65907"/>
    <w:rsid w:val="00B65927"/>
    <w:rsid w:val="00B65A53"/>
    <w:rsid w:val="00B65B9E"/>
    <w:rsid w:val="00B66A24"/>
    <w:rsid w:val="00B66F64"/>
    <w:rsid w:val="00B6764E"/>
    <w:rsid w:val="00B67EAE"/>
    <w:rsid w:val="00B707F6"/>
    <w:rsid w:val="00B70E84"/>
    <w:rsid w:val="00B70F34"/>
    <w:rsid w:val="00B71326"/>
    <w:rsid w:val="00B71898"/>
    <w:rsid w:val="00B72173"/>
    <w:rsid w:val="00B721B5"/>
    <w:rsid w:val="00B7227D"/>
    <w:rsid w:val="00B7274B"/>
    <w:rsid w:val="00B72A59"/>
    <w:rsid w:val="00B72E90"/>
    <w:rsid w:val="00B738DA"/>
    <w:rsid w:val="00B74248"/>
    <w:rsid w:val="00B7449A"/>
    <w:rsid w:val="00B7449F"/>
    <w:rsid w:val="00B744BF"/>
    <w:rsid w:val="00B744C4"/>
    <w:rsid w:val="00B750F5"/>
    <w:rsid w:val="00B75700"/>
    <w:rsid w:val="00B75839"/>
    <w:rsid w:val="00B7585C"/>
    <w:rsid w:val="00B75ABC"/>
    <w:rsid w:val="00B75D5B"/>
    <w:rsid w:val="00B760D4"/>
    <w:rsid w:val="00B7611E"/>
    <w:rsid w:val="00B767F8"/>
    <w:rsid w:val="00B76D66"/>
    <w:rsid w:val="00B7790D"/>
    <w:rsid w:val="00B80D3E"/>
    <w:rsid w:val="00B80DC1"/>
    <w:rsid w:val="00B813CD"/>
    <w:rsid w:val="00B8155A"/>
    <w:rsid w:val="00B8305E"/>
    <w:rsid w:val="00B83249"/>
    <w:rsid w:val="00B83556"/>
    <w:rsid w:val="00B835A1"/>
    <w:rsid w:val="00B837F2"/>
    <w:rsid w:val="00B853C6"/>
    <w:rsid w:val="00B8545A"/>
    <w:rsid w:val="00B85D1C"/>
    <w:rsid w:val="00B85D44"/>
    <w:rsid w:val="00B86AF7"/>
    <w:rsid w:val="00B86C53"/>
    <w:rsid w:val="00B86F77"/>
    <w:rsid w:val="00B8711C"/>
    <w:rsid w:val="00B87189"/>
    <w:rsid w:val="00B87F59"/>
    <w:rsid w:val="00B905F6"/>
    <w:rsid w:val="00B90767"/>
    <w:rsid w:val="00B9080E"/>
    <w:rsid w:val="00B9176E"/>
    <w:rsid w:val="00B91D19"/>
    <w:rsid w:val="00B9219B"/>
    <w:rsid w:val="00B92ADD"/>
    <w:rsid w:val="00B92ED5"/>
    <w:rsid w:val="00B93F94"/>
    <w:rsid w:val="00B94226"/>
    <w:rsid w:val="00B94895"/>
    <w:rsid w:val="00B95448"/>
    <w:rsid w:val="00B95E3A"/>
    <w:rsid w:val="00B95F1A"/>
    <w:rsid w:val="00B971AD"/>
    <w:rsid w:val="00B971C2"/>
    <w:rsid w:val="00B97C15"/>
    <w:rsid w:val="00BA00E6"/>
    <w:rsid w:val="00BA0876"/>
    <w:rsid w:val="00BA0B9F"/>
    <w:rsid w:val="00BA0C4D"/>
    <w:rsid w:val="00BA0F4A"/>
    <w:rsid w:val="00BA0FC1"/>
    <w:rsid w:val="00BA1350"/>
    <w:rsid w:val="00BA1EC5"/>
    <w:rsid w:val="00BA246A"/>
    <w:rsid w:val="00BA246B"/>
    <w:rsid w:val="00BA2B87"/>
    <w:rsid w:val="00BA3A56"/>
    <w:rsid w:val="00BA3DAB"/>
    <w:rsid w:val="00BA49BA"/>
    <w:rsid w:val="00BA4A3C"/>
    <w:rsid w:val="00BA4BA1"/>
    <w:rsid w:val="00BA527E"/>
    <w:rsid w:val="00BA54C7"/>
    <w:rsid w:val="00BA558C"/>
    <w:rsid w:val="00BA6050"/>
    <w:rsid w:val="00BA61EF"/>
    <w:rsid w:val="00BA7825"/>
    <w:rsid w:val="00BA78EB"/>
    <w:rsid w:val="00BA7EBF"/>
    <w:rsid w:val="00BB15FE"/>
    <w:rsid w:val="00BB19B0"/>
    <w:rsid w:val="00BB1B42"/>
    <w:rsid w:val="00BB31C0"/>
    <w:rsid w:val="00BB349A"/>
    <w:rsid w:val="00BB36DF"/>
    <w:rsid w:val="00BB3BD7"/>
    <w:rsid w:val="00BB4148"/>
    <w:rsid w:val="00BB4154"/>
    <w:rsid w:val="00BB5C38"/>
    <w:rsid w:val="00BB5EEA"/>
    <w:rsid w:val="00BB6784"/>
    <w:rsid w:val="00BB6E2B"/>
    <w:rsid w:val="00BB72C7"/>
    <w:rsid w:val="00BB786F"/>
    <w:rsid w:val="00BC02A6"/>
    <w:rsid w:val="00BC0304"/>
    <w:rsid w:val="00BC0851"/>
    <w:rsid w:val="00BC08B6"/>
    <w:rsid w:val="00BC11F2"/>
    <w:rsid w:val="00BC12DC"/>
    <w:rsid w:val="00BC1C3D"/>
    <w:rsid w:val="00BC2562"/>
    <w:rsid w:val="00BC270A"/>
    <w:rsid w:val="00BC304C"/>
    <w:rsid w:val="00BC32C6"/>
    <w:rsid w:val="00BC3598"/>
    <w:rsid w:val="00BC3B9B"/>
    <w:rsid w:val="00BC3D0F"/>
    <w:rsid w:val="00BC4381"/>
    <w:rsid w:val="00BC4601"/>
    <w:rsid w:val="00BC5649"/>
    <w:rsid w:val="00BC5A4B"/>
    <w:rsid w:val="00BC60C5"/>
    <w:rsid w:val="00BC6770"/>
    <w:rsid w:val="00BC775A"/>
    <w:rsid w:val="00BC79B5"/>
    <w:rsid w:val="00BC7F26"/>
    <w:rsid w:val="00BD08CE"/>
    <w:rsid w:val="00BD0AA9"/>
    <w:rsid w:val="00BD141C"/>
    <w:rsid w:val="00BD164B"/>
    <w:rsid w:val="00BD18FE"/>
    <w:rsid w:val="00BD2161"/>
    <w:rsid w:val="00BD2884"/>
    <w:rsid w:val="00BD29D8"/>
    <w:rsid w:val="00BD371F"/>
    <w:rsid w:val="00BD381B"/>
    <w:rsid w:val="00BD39F6"/>
    <w:rsid w:val="00BD3CD5"/>
    <w:rsid w:val="00BD4A96"/>
    <w:rsid w:val="00BD5940"/>
    <w:rsid w:val="00BD5D08"/>
    <w:rsid w:val="00BD6EE7"/>
    <w:rsid w:val="00BD7D92"/>
    <w:rsid w:val="00BD7F27"/>
    <w:rsid w:val="00BE0428"/>
    <w:rsid w:val="00BE0A1E"/>
    <w:rsid w:val="00BE0A74"/>
    <w:rsid w:val="00BE0B6C"/>
    <w:rsid w:val="00BE0BB1"/>
    <w:rsid w:val="00BE1A57"/>
    <w:rsid w:val="00BE1E9C"/>
    <w:rsid w:val="00BE1F25"/>
    <w:rsid w:val="00BE1F4E"/>
    <w:rsid w:val="00BE2229"/>
    <w:rsid w:val="00BE24C7"/>
    <w:rsid w:val="00BE3254"/>
    <w:rsid w:val="00BE328A"/>
    <w:rsid w:val="00BE3344"/>
    <w:rsid w:val="00BE357C"/>
    <w:rsid w:val="00BE37AF"/>
    <w:rsid w:val="00BE39E2"/>
    <w:rsid w:val="00BE3AB4"/>
    <w:rsid w:val="00BE3E9E"/>
    <w:rsid w:val="00BE424C"/>
    <w:rsid w:val="00BE499A"/>
    <w:rsid w:val="00BE4A79"/>
    <w:rsid w:val="00BE55C2"/>
    <w:rsid w:val="00BE6CD0"/>
    <w:rsid w:val="00BF00EA"/>
    <w:rsid w:val="00BF0418"/>
    <w:rsid w:val="00BF11EF"/>
    <w:rsid w:val="00BF15E0"/>
    <w:rsid w:val="00BF1E29"/>
    <w:rsid w:val="00BF2E07"/>
    <w:rsid w:val="00BF3092"/>
    <w:rsid w:val="00BF32E9"/>
    <w:rsid w:val="00BF33B6"/>
    <w:rsid w:val="00BF38A1"/>
    <w:rsid w:val="00BF3A35"/>
    <w:rsid w:val="00BF3D20"/>
    <w:rsid w:val="00BF4125"/>
    <w:rsid w:val="00BF448A"/>
    <w:rsid w:val="00BF4A40"/>
    <w:rsid w:val="00BF5759"/>
    <w:rsid w:val="00BF5820"/>
    <w:rsid w:val="00BF59E3"/>
    <w:rsid w:val="00BF6F85"/>
    <w:rsid w:val="00C001DA"/>
    <w:rsid w:val="00C0023A"/>
    <w:rsid w:val="00C002D1"/>
    <w:rsid w:val="00C0068A"/>
    <w:rsid w:val="00C00B2F"/>
    <w:rsid w:val="00C0222E"/>
    <w:rsid w:val="00C0274A"/>
    <w:rsid w:val="00C02848"/>
    <w:rsid w:val="00C0301C"/>
    <w:rsid w:val="00C03A5B"/>
    <w:rsid w:val="00C03BF2"/>
    <w:rsid w:val="00C04452"/>
    <w:rsid w:val="00C04622"/>
    <w:rsid w:val="00C051D7"/>
    <w:rsid w:val="00C05472"/>
    <w:rsid w:val="00C05544"/>
    <w:rsid w:val="00C05B20"/>
    <w:rsid w:val="00C06414"/>
    <w:rsid w:val="00C06553"/>
    <w:rsid w:val="00C067A6"/>
    <w:rsid w:val="00C069C6"/>
    <w:rsid w:val="00C06BAE"/>
    <w:rsid w:val="00C072E9"/>
    <w:rsid w:val="00C07C15"/>
    <w:rsid w:val="00C1049E"/>
    <w:rsid w:val="00C106FB"/>
    <w:rsid w:val="00C1075D"/>
    <w:rsid w:val="00C1122C"/>
    <w:rsid w:val="00C1135E"/>
    <w:rsid w:val="00C1173A"/>
    <w:rsid w:val="00C118DC"/>
    <w:rsid w:val="00C1206B"/>
    <w:rsid w:val="00C1206F"/>
    <w:rsid w:val="00C1207B"/>
    <w:rsid w:val="00C12D8D"/>
    <w:rsid w:val="00C13003"/>
    <w:rsid w:val="00C1302B"/>
    <w:rsid w:val="00C1330D"/>
    <w:rsid w:val="00C13394"/>
    <w:rsid w:val="00C134F8"/>
    <w:rsid w:val="00C143CF"/>
    <w:rsid w:val="00C144BB"/>
    <w:rsid w:val="00C14D7F"/>
    <w:rsid w:val="00C14DC9"/>
    <w:rsid w:val="00C1648D"/>
    <w:rsid w:val="00C16515"/>
    <w:rsid w:val="00C165BA"/>
    <w:rsid w:val="00C16A7C"/>
    <w:rsid w:val="00C16AB2"/>
    <w:rsid w:val="00C17059"/>
    <w:rsid w:val="00C17B71"/>
    <w:rsid w:val="00C17E7A"/>
    <w:rsid w:val="00C202CF"/>
    <w:rsid w:val="00C206CA"/>
    <w:rsid w:val="00C208DB"/>
    <w:rsid w:val="00C20D68"/>
    <w:rsid w:val="00C211D8"/>
    <w:rsid w:val="00C21798"/>
    <w:rsid w:val="00C21B1A"/>
    <w:rsid w:val="00C224A1"/>
    <w:rsid w:val="00C23117"/>
    <w:rsid w:val="00C23ADE"/>
    <w:rsid w:val="00C24749"/>
    <w:rsid w:val="00C2477E"/>
    <w:rsid w:val="00C24DBB"/>
    <w:rsid w:val="00C2541C"/>
    <w:rsid w:val="00C254E3"/>
    <w:rsid w:val="00C25B50"/>
    <w:rsid w:val="00C26360"/>
    <w:rsid w:val="00C2726C"/>
    <w:rsid w:val="00C27704"/>
    <w:rsid w:val="00C27783"/>
    <w:rsid w:val="00C30B27"/>
    <w:rsid w:val="00C31FB5"/>
    <w:rsid w:val="00C3209B"/>
    <w:rsid w:val="00C3232F"/>
    <w:rsid w:val="00C32686"/>
    <w:rsid w:val="00C328E8"/>
    <w:rsid w:val="00C34404"/>
    <w:rsid w:val="00C34647"/>
    <w:rsid w:val="00C35876"/>
    <w:rsid w:val="00C359EB"/>
    <w:rsid w:val="00C35DA4"/>
    <w:rsid w:val="00C366A0"/>
    <w:rsid w:val="00C37662"/>
    <w:rsid w:val="00C37ED2"/>
    <w:rsid w:val="00C40713"/>
    <w:rsid w:val="00C41704"/>
    <w:rsid w:val="00C4196D"/>
    <w:rsid w:val="00C41E32"/>
    <w:rsid w:val="00C41FD4"/>
    <w:rsid w:val="00C42131"/>
    <w:rsid w:val="00C42205"/>
    <w:rsid w:val="00C42302"/>
    <w:rsid w:val="00C42B1D"/>
    <w:rsid w:val="00C434E6"/>
    <w:rsid w:val="00C437CC"/>
    <w:rsid w:val="00C441F7"/>
    <w:rsid w:val="00C451C8"/>
    <w:rsid w:val="00C45219"/>
    <w:rsid w:val="00C4685F"/>
    <w:rsid w:val="00C46C13"/>
    <w:rsid w:val="00C472C4"/>
    <w:rsid w:val="00C47424"/>
    <w:rsid w:val="00C475AF"/>
    <w:rsid w:val="00C47691"/>
    <w:rsid w:val="00C5018B"/>
    <w:rsid w:val="00C50359"/>
    <w:rsid w:val="00C5080A"/>
    <w:rsid w:val="00C50885"/>
    <w:rsid w:val="00C50C25"/>
    <w:rsid w:val="00C514F9"/>
    <w:rsid w:val="00C51576"/>
    <w:rsid w:val="00C51689"/>
    <w:rsid w:val="00C51827"/>
    <w:rsid w:val="00C519E1"/>
    <w:rsid w:val="00C519EA"/>
    <w:rsid w:val="00C52915"/>
    <w:rsid w:val="00C52C58"/>
    <w:rsid w:val="00C52CC4"/>
    <w:rsid w:val="00C52E15"/>
    <w:rsid w:val="00C5309C"/>
    <w:rsid w:val="00C54DA1"/>
    <w:rsid w:val="00C5506D"/>
    <w:rsid w:val="00C55B06"/>
    <w:rsid w:val="00C56108"/>
    <w:rsid w:val="00C56132"/>
    <w:rsid w:val="00C5624A"/>
    <w:rsid w:val="00C5624B"/>
    <w:rsid w:val="00C56978"/>
    <w:rsid w:val="00C56BDC"/>
    <w:rsid w:val="00C56C56"/>
    <w:rsid w:val="00C56C9D"/>
    <w:rsid w:val="00C57686"/>
    <w:rsid w:val="00C60B73"/>
    <w:rsid w:val="00C60C5A"/>
    <w:rsid w:val="00C614D6"/>
    <w:rsid w:val="00C617AE"/>
    <w:rsid w:val="00C61860"/>
    <w:rsid w:val="00C620B3"/>
    <w:rsid w:val="00C62AB3"/>
    <w:rsid w:val="00C62DE4"/>
    <w:rsid w:val="00C62DEC"/>
    <w:rsid w:val="00C63122"/>
    <w:rsid w:val="00C63479"/>
    <w:rsid w:val="00C63B50"/>
    <w:rsid w:val="00C63C3D"/>
    <w:rsid w:val="00C644B9"/>
    <w:rsid w:val="00C64BCF"/>
    <w:rsid w:val="00C65144"/>
    <w:rsid w:val="00C6555F"/>
    <w:rsid w:val="00C6652B"/>
    <w:rsid w:val="00C67359"/>
    <w:rsid w:val="00C67F15"/>
    <w:rsid w:val="00C707CD"/>
    <w:rsid w:val="00C707FD"/>
    <w:rsid w:val="00C70871"/>
    <w:rsid w:val="00C70A2A"/>
    <w:rsid w:val="00C70BCC"/>
    <w:rsid w:val="00C712F8"/>
    <w:rsid w:val="00C713D5"/>
    <w:rsid w:val="00C71735"/>
    <w:rsid w:val="00C718CA"/>
    <w:rsid w:val="00C71FE4"/>
    <w:rsid w:val="00C72401"/>
    <w:rsid w:val="00C727A0"/>
    <w:rsid w:val="00C73203"/>
    <w:rsid w:val="00C741A8"/>
    <w:rsid w:val="00C74B00"/>
    <w:rsid w:val="00C74B75"/>
    <w:rsid w:val="00C74BD1"/>
    <w:rsid w:val="00C74C3B"/>
    <w:rsid w:val="00C754C0"/>
    <w:rsid w:val="00C754DD"/>
    <w:rsid w:val="00C7580D"/>
    <w:rsid w:val="00C75D1E"/>
    <w:rsid w:val="00C76208"/>
    <w:rsid w:val="00C76406"/>
    <w:rsid w:val="00C766CB"/>
    <w:rsid w:val="00C76760"/>
    <w:rsid w:val="00C76E96"/>
    <w:rsid w:val="00C77115"/>
    <w:rsid w:val="00C777B3"/>
    <w:rsid w:val="00C8011B"/>
    <w:rsid w:val="00C8049E"/>
    <w:rsid w:val="00C80BB9"/>
    <w:rsid w:val="00C8122E"/>
    <w:rsid w:val="00C81289"/>
    <w:rsid w:val="00C81BA3"/>
    <w:rsid w:val="00C8288B"/>
    <w:rsid w:val="00C82AE1"/>
    <w:rsid w:val="00C82B37"/>
    <w:rsid w:val="00C832C0"/>
    <w:rsid w:val="00C837A7"/>
    <w:rsid w:val="00C8388B"/>
    <w:rsid w:val="00C84280"/>
    <w:rsid w:val="00C8517B"/>
    <w:rsid w:val="00C8632C"/>
    <w:rsid w:val="00C86EC4"/>
    <w:rsid w:val="00C87A67"/>
    <w:rsid w:val="00C905EF"/>
    <w:rsid w:val="00C9067A"/>
    <w:rsid w:val="00C90946"/>
    <w:rsid w:val="00C90B47"/>
    <w:rsid w:val="00C91314"/>
    <w:rsid w:val="00C91FEA"/>
    <w:rsid w:val="00C9384B"/>
    <w:rsid w:val="00C93993"/>
    <w:rsid w:val="00C93D7A"/>
    <w:rsid w:val="00C93E03"/>
    <w:rsid w:val="00C93F11"/>
    <w:rsid w:val="00C947DD"/>
    <w:rsid w:val="00C94853"/>
    <w:rsid w:val="00C95153"/>
    <w:rsid w:val="00C955EF"/>
    <w:rsid w:val="00C95B38"/>
    <w:rsid w:val="00C960E0"/>
    <w:rsid w:val="00C964F6"/>
    <w:rsid w:val="00C96B7D"/>
    <w:rsid w:val="00C97320"/>
    <w:rsid w:val="00C979E8"/>
    <w:rsid w:val="00CA127E"/>
    <w:rsid w:val="00CA152D"/>
    <w:rsid w:val="00CA22C5"/>
    <w:rsid w:val="00CA2400"/>
    <w:rsid w:val="00CA287B"/>
    <w:rsid w:val="00CA2E09"/>
    <w:rsid w:val="00CA2FD9"/>
    <w:rsid w:val="00CA3329"/>
    <w:rsid w:val="00CA384C"/>
    <w:rsid w:val="00CA402A"/>
    <w:rsid w:val="00CA487E"/>
    <w:rsid w:val="00CA4933"/>
    <w:rsid w:val="00CA4CA8"/>
    <w:rsid w:val="00CA4D39"/>
    <w:rsid w:val="00CA4EBE"/>
    <w:rsid w:val="00CA5E41"/>
    <w:rsid w:val="00CA62FA"/>
    <w:rsid w:val="00CA63C9"/>
    <w:rsid w:val="00CA6F66"/>
    <w:rsid w:val="00CA795D"/>
    <w:rsid w:val="00CA7BF0"/>
    <w:rsid w:val="00CB03AA"/>
    <w:rsid w:val="00CB0581"/>
    <w:rsid w:val="00CB086C"/>
    <w:rsid w:val="00CB1442"/>
    <w:rsid w:val="00CB1901"/>
    <w:rsid w:val="00CB2398"/>
    <w:rsid w:val="00CB2B54"/>
    <w:rsid w:val="00CB3A50"/>
    <w:rsid w:val="00CB3EBC"/>
    <w:rsid w:val="00CB4152"/>
    <w:rsid w:val="00CB4F21"/>
    <w:rsid w:val="00CB546F"/>
    <w:rsid w:val="00CB559B"/>
    <w:rsid w:val="00CB664A"/>
    <w:rsid w:val="00CB6AE3"/>
    <w:rsid w:val="00CB6E82"/>
    <w:rsid w:val="00CB70D8"/>
    <w:rsid w:val="00CC0314"/>
    <w:rsid w:val="00CC057E"/>
    <w:rsid w:val="00CC073E"/>
    <w:rsid w:val="00CC0E13"/>
    <w:rsid w:val="00CC181E"/>
    <w:rsid w:val="00CC1B16"/>
    <w:rsid w:val="00CC2768"/>
    <w:rsid w:val="00CC28D9"/>
    <w:rsid w:val="00CC2E16"/>
    <w:rsid w:val="00CC2E30"/>
    <w:rsid w:val="00CC2E96"/>
    <w:rsid w:val="00CC2EB3"/>
    <w:rsid w:val="00CC35CB"/>
    <w:rsid w:val="00CC511E"/>
    <w:rsid w:val="00CC51C5"/>
    <w:rsid w:val="00CC57C2"/>
    <w:rsid w:val="00CC586D"/>
    <w:rsid w:val="00CC67F5"/>
    <w:rsid w:val="00CC6FF5"/>
    <w:rsid w:val="00CC74F3"/>
    <w:rsid w:val="00CC7522"/>
    <w:rsid w:val="00CC76BE"/>
    <w:rsid w:val="00CC7BDE"/>
    <w:rsid w:val="00CC7F7A"/>
    <w:rsid w:val="00CD105C"/>
    <w:rsid w:val="00CD1393"/>
    <w:rsid w:val="00CD1DE1"/>
    <w:rsid w:val="00CD223F"/>
    <w:rsid w:val="00CD2997"/>
    <w:rsid w:val="00CD2A9F"/>
    <w:rsid w:val="00CD3797"/>
    <w:rsid w:val="00CD37EA"/>
    <w:rsid w:val="00CD38EF"/>
    <w:rsid w:val="00CD39FA"/>
    <w:rsid w:val="00CD3C7D"/>
    <w:rsid w:val="00CD4428"/>
    <w:rsid w:val="00CD44F1"/>
    <w:rsid w:val="00CD4A4C"/>
    <w:rsid w:val="00CD4AE4"/>
    <w:rsid w:val="00CD4DB8"/>
    <w:rsid w:val="00CD4EE2"/>
    <w:rsid w:val="00CD56DE"/>
    <w:rsid w:val="00CD5936"/>
    <w:rsid w:val="00CD690C"/>
    <w:rsid w:val="00CD6A4B"/>
    <w:rsid w:val="00CD7621"/>
    <w:rsid w:val="00CD7A4F"/>
    <w:rsid w:val="00CD7D80"/>
    <w:rsid w:val="00CD7F35"/>
    <w:rsid w:val="00CE0027"/>
    <w:rsid w:val="00CE088A"/>
    <w:rsid w:val="00CE16FE"/>
    <w:rsid w:val="00CE1C87"/>
    <w:rsid w:val="00CE2046"/>
    <w:rsid w:val="00CE289F"/>
    <w:rsid w:val="00CE32B3"/>
    <w:rsid w:val="00CE3514"/>
    <w:rsid w:val="00CE3D98"/>
    <w:rsid w:val="00CE4C5A"/>
    <w:rsid w:val="00CE4DCC"/>
    <w:rsid w:val="00CE5130"/>
    <w:rsid w:val="00CE5AD4"/>
    <w:rsid w:val="00CE62C3"/>
    <w:rsid w:val="00CE663D"/>
    <w:rsid w:val="00CE66DA"/>
    <w:rsid w:val="00CE6772"/>
    <w:rsid w:val="00CE6E97"/>
    <w:rsid w:val="00CE7409"/>
    <w:rsid w:val="00CE7DBA"/>
    <w:rsid w:val="00CF03E8"/>
    <w:rsid w:val="00CF0587"/>
    <w:rsid w:val="00CF089F"/>
    <w:rsid w:val="00CF0FEC"/>
    <w:rsid w:val="00CF25F3"/>
    <w:rsid w:val="00CF2851"/>
    <w:rsid w:val="00CF2E65"/>
    <w:rsid w:val="00CF2F51"/>
    <w:rsid w:val="00CF36DC"/>
    <w:rsid w:val="00CF3F6E"/>
    <w:rsid w:val="00CF422C"/>
    <w:rsid w:val="00CF4382"/>
    <w:rsid w:val="00CF4E05"/>
    <w:rsid w:val="00CF514B"/>
    <w:rsid w:val="00CF63A1"/>
    <w:rsid w:val="00CF69B3"/>
    <w:rsid w:val="00CF7192"/>
    <w:rsid w:val="00CF7412"/>
    <w:rsid w:val="00CF7737"/>
    <w:rsid w:val="00CF7A72"/>
    <w:rsid w:val="00D00032"/>
    <w:rsid w:val="00D00176"/>
    <w:rsid w:val="00D002E8"/>
    <w:rsid w:val="00D003B1"/>
    <w:rsid w:val="00D0163B"/>
    <w:rsid w:val="00D0163C"/>
    <w:rsid w:val="00D023BA"/>
    <w:rsid w:val="00D02520"/>
    <w:rsid w:val="00D02BDF"/>
    <w:rsid w:val="00D039B1"/>
    <w:rsid w:val="00D03F33"/>
    <w:rsid w:val="00D03F76"/>
    <w:rsid w:val="00D041DC"/>
    <w:rsid w:val="00D043DE"/>
    <w:rsid w:val="00D04668"/>
    <w:rsid w:val="00D047B8"/>
    <w:rsid w:val="00D04A4A"/>
    <w:rsid w:val="00D04C66"/>
    <w:rsid w:val="00D0560A"/>
    <w:rsid w:val="00D05A6E"/>
    <w:rsid w:val="00D06102"/>
    <w:rsid w:val="00D06634"/>
    <w:rsid w:val="00D06A0D"/>
    <w:rsid w:val="00D06B3E"/>
    <w:rsid w:val="00D06BA3"/>
    <w:rsid w:val="00D06DF3"/>
    <w:rsid w:val="00D06FBB"/>
    <w:rsid w:val="00D0722A"/>
    <w:rsid w:val="00D073C4"/>
    <w:rsid w:val="00D07454"/>
    <w:rsid w:val="00D10248"/>
    <w:rsid w:val="00D11163"/>
    <w:rsid w:val="00D11249"/>
    <w:rsid w:val="00D11DEE"/>
    <w:rsid w:val="00D12C56"/>
    <w:rsid w:val="00D12D1F"/>
    <w:rsid w:val="00D12F48"/>
    <w:rsid w:val="00D13826"/>
    <w:rsid w:val="00D13C1E"/>
    <w:rsid w:val="00D145C2"/>
    <w:rsid w:val="00D14C73"/>
    <w:rsid w:val="00D14EAA"/>
    <w:rsid w:val="00D1554B"/>
    <w:rsid w:val="00D156FF"/>
    <w:rsid w:val="00D15E4C"/>
    <w:rsid w:val="00D16453"/>
    <w:rsid w:val="00D165E4"/>
    <w:rsid w:val="00D167A6"/>
    <w:rsid w:val="00D169CE"/>
    <w:rsid w:val="00D16AD3"/>
    <w:rsid w:val="00D16ADC"/>
    <w:rsid w:val="00D20170"/>
    <w:rsid w:val="00D20A67"/>
    <w:rsid w:val="00D212AA"/>
    <w:rsid w:val="00D21993"/>
    <w:rsid w:val="00D22A93"/>
    <w:rsid w:val="00D2355A"/>
    <w:rsid w:val="00D23A1A"/>
    <w:rsid w:val="00D23B03"/>
    <w:rsid w:val="00D24425"/>
    <w:rsid w:val="00D249A4"/>
    <w:rsid w:val="00D25280"/>
    <w:rsid w:val="00D258D6"/>
    <w:rsid w:val="00D25999"/>
    <w:rsid w:val="00D25A88"/>
    <w:rsid w:val="00D25CB7"/>
    <w:rsid w:val="00D2651D"/>
    <w:rsid w:val="00D27527"/>
    <w:rsid w:val="00D27C00"/>
    <w:rsid w:val="00D30512"/>
    <w:rsid w:val="00D30BC3"/>
    <w:rsid w:val="00D30E64"/>
    <w:rsid w:val="00D30EC1"/>
    <w:rsid w:val="00D30FCA"/>
    <w:rsid w:val="00D317A4"/>
    <w:rsid w:val="00D317F9"/>
    <w:rsid w:val="00D318A2"/>
    <w:rsid w:val="00D31B20"/>
    <w:rsid w:val="00D32035"/>
    <w:rsid w:val="00D326B0"/>
    <w:rsid w:val="00D326C8"/>
    <w:rsid w:val="00D32804"/>
    <w:rsid w:val="00D32AAA"/>
    <w:rsid w:val="00D32E84"/>
    <w:rsid w:val="00D334C6"/>
    <w:rsid w:val="00D33708"/>
    <w:rsid w:val="00D33812"/>
    <w:rsid w:val="00D33B54"/>
    <w:rsid w:val="00D33C21"/>
    <w:rsid w:val="00D33E36"/>
    <w:rsid w:val="00D340BE"/>
    <w:rsid w:val="00D34839"/>
    <w:rsid w:val="00D34E72"/>
    <w:rsid w:val="00D353FF"/>
    <w:rsid w:val="00D3561D"/>
    <w:rsid w:val="00D3666D"/>
    <w:rsid w:val="00D36AC9"/>
    <w:rsid w:val="00D36B6E"/>
    <w:rsid w:val="00D36FF7"/>
    <w:rsid w:val="00D3757E"/>
    <w:rsid w:val="00D37587"/>
    <w:rsid w:val="00D37612"/>
    <w:rsid w:val="00D376C6"/>
    <w:rsid w:val="00D3772C"/>
    <w:rsid w:val="00D40675"/>
    <w:rsid w:val="00D409E4"/>
    <w:rsid w:val="00D41791"/>
    <w:rsid w:val="00D425C6"/>
    <w:rsid w:val="00D432B6"/>
    <w:rsid w:val="00D4384B"/>
    <w:rsid w:val="00D43C41"/>
    <w:rsid w:val="00D44F4A"/>
    <w:rsid w:val="00D45FF6"/>
    <w:rsid w:val="00D460B2"/>
    <w:rsid w:val="00D462FB"/>
    <w:rsid w:val="00D4654B"/>
    <w:rsid w:val="00D469C1"/>
    <w:rsid w:val="00D47F9D"/>
    <w:rsid w:val="00D50114"/>
    <w:rsid w:val="00D50E0D"/>
    <w:rsid w:val="00D50EEE"/>
    <w:rsid w:val="00D511D1"/>
    <w:rsid w:val="00D52017"/>
    <w:rsid w:val="00D5287C"/>
    <w:rsid w:val="00D52A36"/>
    <w:rsid w:val="00D52AB7"/>
    <w:rsid w:val="00D53210"/>
    <w:rsid w:val="00D539AD"/>
    <w:rsid w:val="00D53AD0"/>
    <w:rsid w:val="00D54541"/>
    <w:rsid w:val="00D54A8B"/>
    <w:rsid w:val="00D55095"/>
    <w:rsid w:val="00D55128"/>
    <w:rsid w:val="00D55638"/>
    <w:rsid w:val="00D556B6"/>
    <w:rsid w:val="00D55830"/>
    <w:rsid w:val="00D5584D"/>
    <w:rsid w:val="00D558C1"/>
    <w:rsid w:val="00D55A7A"/>
    <w:rsid w:val="00D56544"/>
    <w:rsid w:val="00D56A0A"/>
    <w:rsid w:val="00D57966"/>
    <w:rsid w:val="00D57E1F"/>
    <w:rsid w:val="00D610B9"/>
    <w:rsid w:val="00D616A1"/>
    <w:rsid w:val="00D61785"/>
    <w:rsid w:val="00D61B70"/>
    <w:rsid w:val="00D6225C"/>
    <w:rsid w:val="00D6251A"/>
    <w:rsid w:val="00D625CD"/>
    <w:rsid w:val="00D62A8C"/>
    <w:rsid w:val="00D63797"/>
    <w:rsid w:val="00D63A27"/>
    <w:rsid w:val="00D643EF"/>
    <w:rsid w:val="00D64666"/>
    <w:rsid w:val="00D64711"/>
    <w:rsid w:val="00D6488A"/>
    <w:rsid w:val="00D64B3F"/>
    <w:rsid w:val="00D64B8F"/>
    <w:rsid w:val="00D64EE6"/>
    <w:rsid w:val="00D65243"/>
    <w:rsid w:val="00D656A7"/>
    <w:rsid w:val="00D65A5D"/>
    <w:rsid w:val="00D664C5"/>
    <w:rsid w:val="00D665B2"/>
    <w:rsid w:val="00D67282"/>
    <w:rsid w:val="00D676B3"/>
    <w:rsid w:val="00D702D8"/>
    <w:rsid w:val="00D7123B"/>
    <w:rsid w:val="00D71923"/>
    <w:rsid w:val="00D71CDF"/>
    <w:rsid w:val="00D71D5C"/>
    <w:rsid w:val="00D72513"/>
    <w:rsid w:val="00D72719"/>
    <w:rsid w:val="00D72894"/>
    <w:rsid w:val="00D7289B"/>
    <w:rsid w:val="00D734EA"/>
    <w:rsid w:val="00D73A53"/>
    <w:rsid w:val="00D73B17"/>
    <w:rsid w:val="00D755C6"/>
    <w:rsid w:val="00D756FB"/>
    <w:rsid w:val="00D7572E"/>
    <w:rsid w:val="00D75E2B"/>
    <w:rsid w:val="00D75EA1"/>
    <w:rsid w:val="00D76385"/>
    <w:rsid w:val="00D76524"/>
    <w:rsid w:val="00D768FD"/>
    <w:rsid w:val="00D76F46"/>
    <w:rsid w:val="00D7714A"/>
    <w:rsid w:val="00D805CC"/>
    <w:rsid w:val="00D80627"/>
    <w:rsid w:val="00D80C7A"/>
    <w:rsid w:val="00D80CF7"/>
    <w:rsid w:val="00D80F37"/>
    <w:rsid w:val="00D8102F"/>
    <w:rsid w:val="00D813D5"/>
    <w:rsid w:val="00D81DC8"/>
    <w:rsid w:val="00D82380"/>
    <w:rsid w:val="00D82C31"/>
    <w:rsid w:val="00D83497"/>
    <w:rsid w:val="00D839CF"/>
    <w:rsid w:val="00D84467"/>
    <w:rsid w:val="00D84740"/>
    <w:rsid w:val="00D850FC"/>
    <w:rsid w:val="00D85728"/>
    <w:rsid w:val="00D85729"/>
    <w:rsid w:val="00D85822"/>
    <w:rsid w:val="00D85DD3"/>
    <w:rsid w:val="00D85E73"/>
    <w:rsid w:val="00D85EF2"/>
    <w:rsid w:val="00D8620B"/>
    <w:rsid w:val="00D87525"/>
    <w:rsid w:val="00D87597"/>
    <w:rsid w:val="00D876A1"/>
    <w:rsid w:val="00D87D97"/>
    <w:rsid w:val="00D90142"/>
    <w:rsid w:val="00D9068F"/>
    <w:rsid w:val="00D9089F"/>
    <w:rsid w:val="00D90F63"/>
    <w:rsid w:val="00D90F72"/>
    <w:rsid w:val="00D9117E"/>
    <w:rsid w:val="00D91718"/>
    <w:rsid w:val="00D917C6"/>
    <w:rsid w:val="00D92C64"/>
    <w:rsid w:val="00D92CC6"/>
    <w:rsid w:val="00D939EE"/>
    <w:rsid w:val="00D93B6A"/>
    <w:rsid w:val="00D94189"/>
    <w:rsid w:val="00D95AEC"/>
    <w:rsid w:val="00D97EC9"/>
    <w:rsid w:val="00DA0EAC"/>
    <w:rsid w:val="00DA1A9F"/>
    <w:rsid w:val="00DA1CB9"/>
    <w:rsid w:val="00DA1F2A"/>
    <w:rsid w:val="00DA234C"/>
    <w:rsid w:val="00DA273C"/>
    <w:rsid w:val="00DA379E"/>
    <w:rsid w:val="00DA3D2A"/>
    <w:rsid w:val="00DA3EC5"/>
    <w:rsid w:val="00DA577B"/>
    <w:rsid w:val="00DA5970"/>
    <w:rsid w:val="00DA76EF"/>
    <w:rsid w:val="00DA7AF0"/>
    <w:rsid w:val="00DA7C47"/>
    <w:rsid w:val="00DB0314"/>
    <w:rsid w:val="00DB1D5A"/>
    <w:rsid w:val="00DB1F1D"/>
    <w:rsid w:val="00DB2514"/>
    <w:rsid w:val="00DB2528"/>
    <w:rsid w:val="00DB29B7"/>
    <w:rsid w:val="00DB2C2D"/>
    <w:rsid w:val="00DB2D25"/>
    <w:rsid w:val="00DB2FC2"/>
    <w:rsid w:val="00DB33F1"/>
    <w:rsid w:val="00DB4240"/>
    <w:rsid w:val="00DB4362"/>
    <w:rsid w:val="00DB665B"/>
    <w:rsid w:val="00DB66B2"/>
    <w:rsid w:val="00DB7449"/>
    <w:rsid w:val="00DB7EBC"/>
    <w:rsid w:val="00DB7ECE"/>
    <w:rsid w:val="00DC0085"/>
    <w:rsid w:val="00DC0BDA"/>
    <w:rsid w:val="00DC0C84"/>
    <w:rsid w:val="00DC1319"/>
    <w:rsid w:val="00DC1E31"/>
    <w:rsid w:val="00DC22D5"/>
    <w:rsid w:val="00DC2381"/>
    <w:rsid w:val="00DC24B8"/>
    <w:rsid w:val="00DC2B44"/>
    <w:rsid w:val="00DC2D4C"/>
    <w:rsid w:val="00DC4A1A"/>
    <w:rsid w:val="00DC4F9B"/>
    <w:rsid w:val="00DC5BDC"/>
    <w:rsid w:val="00DC5F7B"/>
    <w:rsid w:val="00DC64B2"/>
    <w:rsid w:val="00DC64C0"/>
    <w:rsid w:val="00DC6504"/>
    <w:rsid w:val="00DC6761"/>
    <w:rsid w:val="00DC6CEE"/>
    <w:rsid w:val="00DC6CF8"/>
    <w:rsid w:val="00DD032F"/>
    <w:rsid w:val="00DD075F"/>
    <w:rsid w:val="00DD07BA"/>
    <w:rsid w:val="00DD1403"/>
    <w:rsid w:val="00DD1553"/>
    <w:rsid w:val="00DD1FEF"/>
    <w:rsid w:val="00DD2A46"/>
    <w:rsid w:val="00DD2DF0"/>
    <w:rsid w:val="00DD2E1C"/>
    <w:rsid w:val="00DD372E"/>
    <w:rsid w:val="00DD3C28"/>
    <w:rsid w:val="00DD3E62"/>
    <w:rsid w:val="00DD4255"/>
    <w:rsid w:val="00DD4393"/>
    <w:rsid w:val="00DD43C7"/>
    <w:rsid w:val="00DD4F91"/>
    <w:rsid w:val="00DD51FE"/>
    <w:rsid w:val="00DD58AF"/>
    <w:rsid w:val="00DD7025"/>
    <w:rsid w:val="00DD77B0"/>
    <w:rsid w:val="00DD7859"/>
    <w:rsid w:val="00DD799C"/>
    <w:rsid w:val="00DE15F2"/>
    <w:rsid w:val="00DE196A"/>
    <w:rsid w:val="00DE259D"/>
    <w:rsid w:val="00DE2F74"/>
    <w:rsid w:val="00DE3602"/>
    <w:rsid w:val="00DE375B"/>
    <w:rsid w:val="00DE468A"/>
    <w:rsid w:val="00DE4716"/>
    <w:rsid w:val="00DE4B26"/>
    <w:rsid w:val="00DE567C"/>
    <w:rsid w:val="00DE5FB0"/>
    <w:rsid w:val="00DE6157"/>
    <w:rsid w:val="00DE643F"/>
    <w:rsid w:val="00DE7378"/>
    <w:rsid w:val="00DF0B85"/>
    <w:rsid w:val="00DF1D5D"/>
    <w:rsid w:val="00DF246C"/>
    <w:rsid w:val="00DF2C07"/>
    <w:rsid w:val="00DF4569"/>
    <w:rsid w:val="00DF45F3"/>
    <w:rsid w:val="00DF4972"/>
    <w:rsid w:val="00DF63CB"/>
    <w:rsid w:val="00DF6475"/>
    <w:rsid w:val="00DF68B5"/>
    <w:rsid w:val="00DF7034"/>
    <w:rsid w:val="00DF744F"/>
    <w:rsid w:val="00DF763C"/>
    <w:rsid w:val="00E00268"/>
    <w:rsid w:val="00E00756"/>
    <w:rsid w:val="00E00849"/>
    <w:rsid w:val="00E00EC8"/>
    <w:rsid w:val="00E00EF5"/>
    <w:rsid w:val="00E0132B"/>
    <w:rsid w:val="00E01EB1"/>
    <w:rsid w:val="00E03349"/>
    <w:rsid w:val="00E038C3"/>
    <w:rsid w:val="00E03F43"/>
    <w:rsid w:val="00E042CB"/>
    <w:rsid w:val="00E0480F"/>
    <w:rsid w:val="00E04D67"/>
    <w:rsid w:val="00E05074"/>
    <w:rsid w:val="00E05C23"/>
    <w:rsid w:val="00E05DEC"/>
    <w:rsid w:val="00E0609E"/>
    <w:rsid w:val="00E06A14"/>
    <w:rsid w:val="00E06A8A"/>
    <w:rsid w:val="00E07181"/>
    <w:rsid w:val="00E07644"/>
    <w:rsid w:val="00E076E7"/>
    <w:rsid w:val="00E0789C"/>
    <w:rsid w:val="00E078B6"/>
    <w:rsid w:val="00E07CE7"/>
    <w:rsid w:val="00E10BCF"/>
    <w:rsid w:val="00E11D04"/>
    <w:rsid w:val="00E11E20"/>
    <w:rsid w:val="00E11FAC"/>
    <w:rsid w:val="00E125D5"/>
    <w:rsid w:val="00E12B2F"/>
    <w:rsid w:val="00E131CA"/>
    <w:rsid w:val="00E137DB"/>
    <w:rsid w:val="00E138C4"/>
    <w:rsid w:val="00E141A8"/>
    <w:rsid w:val="00E141EA"/>
    <w:rsid w:val="00E1427C"/>
    <w:rsid w:val="00E14D42"/>
    <w:rsid w:val="00E14E94"/>
    <w:rsid w:val="00E14E96"/>
    <w:rsid w:val="00E151D3"/>
    <w:rsid w:val="00E15660"/>
    <w:rsid w:val="00E15A55"/>
    <w:rsid w:val="00E15D9D"/>
    <w:rsid w:val="00E16F69"/>
    <w:rsid w:val="00E17C92"/>
    <w:rsid w:val="00E204BE"/>
    <w:rsid w:val="00E207F0"/>
    <w:rsid w:val="00E21352"/>
    <w:rsid w:val="00E21A76"/>
    <w:rsid w:val="00E22AD7"/>
    <w:rsid w:val="00E23974"/>
    <w:rsid w:val="00E241E0"/>
    <w:rsid w:val="00E247FF"/>
    <w:rsid w:val="00E2505E"/>
    <w:rsid w:val="00E2590C"/>
    <w:rsid w:val="00E25CAA"/>
    <w:rsid w:val="00E25E88"/>
    <w:rsid w:val="00E26877"/>
    <w:rsid w:val="00E26AF8"/>
    <w:rsid w:val="00E26B2C"/>
    <w:rsid w:val="00E26EB9"/>
    <w:rsid w:val="00E27326"/>
    <w:rsid w:val="00E27864"/>
    <w:rsid w:val="00E278B8"/>
    <w:rsid w:val="00E27F83"/>
    <w:rsid w:val="00E305C8"/>
    <w:rsid w:val="00E3073E"/>
    <w:rsid w:val="00E30797"/>
    <w:rsid w:val="00E30976"/>
    <w:rsid w:val="00E3125C"/>
    <w:rsid w:val="00E31323"/>
    <w:rsid w:val="00E3147E"/>
    <w:rsid w:val="00E317BE"/>
    <w:rsid w:val="00E32357"/>
    <w:rsid w:val="00E327D2"/>
    <w:rsid w:val="00E328B0"/>
    <w:rsid w:val="00E32ED2"/>
    <w:rsid w:val="00E330BA"/>
    <w:rsid w:val="00E336E6"/>
    <w:rsid w:val="00E34485"/>
    <w:rsid w:val="00E34CC4"/>
    <w:rsid w:val="00E352AA"/>
    <w:rsid w:val="00E358D7"/>
    <w:rsid w:val="00E35A2B"/>
    <w:rsid w:val="00E35EF0"/>
    <w:rsid w:val="00E366BF"/>
    <w:rsid w:val="00E36CC7"/>
    <w:rsid w:val="00E36E08"/>
    <w:rsid w:val="00E40570"/>
    <w:rsid w:val="00E40E90"/>
    <w:rsid w:val="00E4115D"/>
    <w:rsid w:val="00E41623"/>
    <w:rsid w:val="00E41A72"/>
    <w:rsid w:val="00E42A6E"/>
    <w:rsid w:val="00E42C6A"/>
    <w:rsid w:val="00E432C4"/>
    <w:rsid w:val="00E43762"/>
    <w:rsid w:val="00E43C85"/>
    <w:rsid w:val="00E43EEC"/>
    <w:rsid w:val="00E44C06"/>
    <w:rsid w:val="00E44DCE"/>
    <w:rsid w:val="00E45A11"/>
    <w:rsid w:val="00E45ED4"/>
    <w:rsid w:val="00E463D7"/>
    <w:rsid w:val="00E4647A"/>
    <w:rsid w:val="00E468EF"/>
    <w:rsid w:val="00E4698F"/>
    <w:rsid w:val="00E46ED2"/>
    <w:rsid w:val="00E470CB"/>
    <w:rsid w:val="00E473B2"/>
    <w:rsid w:val="00E5065B"/>
    <w:rsid w:val="00E50C03"/>
    <w:rsid w:val="00E51852"/>
    <w:rsid w:val="00E51C3C"/>
    <w:rsid w:val="00E524CC"/>
    <w:rsid w:val="00E5254A"/>
    <w:rsid w:val="00E52D1D"/>
    <w:rsid w:val="00E5301A"/>
    <w:rsid w:val="00E53087"/>
    <w:rsid w:val="00E5325B"/>
    <w:rsid w:val="00E539A1"/>
    <w:rsid w:val="00E53BB6"/>
    <w:rsid w:val="00E53EFB"/>
    <w:rsid w:val="00E54374"/>
    <w:rsid w:val="00E54393"/>
    <w:rsid w:val="00E5491A"/>
    <w:rsid w:val="00E54B4A"/>
    <w:rsid w:val="00E55978"/>
    <w:rsid w:val="00E55A69"/>
    <w:rsid w:val="00E55E9D"/>
    <w:rsid w:val="00E563F4"/>
    <w:rsid w:val="00E56B92"/>
    <w:rsid w:val="00E56CFC"/>
    <w:rsid w:val="00E56E34"/>
    <w:rsid w:val="00E56F7E"/>
    <w:rsid w:val="00E57AB8"/>
    <w:rsid w:val="00E57DDD"/>
    <w:rsid w:val="00E601D2"/>
    <w:rsid w:val="00E60582"/>
    <w:rsid w:val="00E60FC5"/>
    <w:rsid w:val="00E610B6"/>
    <w:rsid w:val="00E61445"/>
    <w:rsid w:val="00E61597"/>
    <w:rsid w:val="00E61B41"/>
    <w:rsid w:val="00E62314"/>
    <w:rsid w:val="00E62766"/>
    <w:rsid w:val="00E62833"/>
    <w:rsid w:val="00E62989"/>
    <w:rsid w:val="00E640AD"/>
    <w:rsid w:val="00E6482B"/>
    <w:rsid w:val="00E648C4"/>
    <w:rsid w:val="00E65119"/>
    <w:rsid w:val="00E6539C"/>
    <w:rsid w:val="00E65E22"/>
    <w:rsid w:val="00E66386"/>
    <w:rsid w:val="00E675FC"/>
    <w:rsid w:val="00E67F9D"/>
    <w:rsid w:val="00E702C1"/>
    <w:rsid w:val="00E706C7"/>
    <w:rsid w:val="00E7086E"/>
    <w:rsid w:val="00E70C46"/>
    <w:rsid w:val="00E70D7C"/>
    <w:rsid w:val="00E712BC"/>
    <w:rsid w:val="00E71AD0"/>
    <w:rsid w:val="00E72100"/>
    <w:rsid w:val="00E72E52"/>
    <w:rsid w:val="00E73229"/>
    <w:rsid w:val="00E74413"/>
    <w:rsid w:val="00E74578"/>
    <w:rsid w:val="00E74D8C"/>
    <w:rsid w:val="00E76F27"/>
    <w:rsid w:val="00E76FA5"/>
    <w:rsid w:val="00E775CA"/>
    <w:rsid w:val="00E77854"/>
    <w:rsid w:val="00E80327"/>
    <w:rsid w:val="00E80B53"/>
    <w:rsid w:val="00E80DBA"/>
    <w:rsid w:val="00E81448"/>
    <w:rsid w:val="00E82B5F"/>
    <w:rsid w:val="00E82CC3"/>
    <w:rsid w:val="00E83204"/>
    <w:rsid w:val="00E83B08"/>
    <w:rsid w:val="00E841A8"/>
    <w:rsid w:val="00E843A7"/>
    <w:rsid w:val="00E84A3E"/>
    <w:rsid w:val="00E84AED"/>
    <w:rsid w:val="00E85005"/>
    <w:rsid w:val="00E86276"/>
    <w:rsid w:val="00E865F5"/>
    <w:rsid w:val="00E87EC2"/>
    <w:rsid w:val="00E901D8"/>
    <w:rsid w:val="00E90E17"/>
    <w:rsid w:val="00E923CD"/>
    <w:rsid w:val="00E92BBE"/>
    <w:rsid w:val="00E930BB"/>
    <w:rsid w:val="00E93E81"/>
    <w:rsid w:val="00E94BA3"/>
    <w:rsid w:val="00E954FB"/>
    <w:rsid w:val="00E95601"/>
    <w:rsid w:val="00E96DE2"/>
    <w:rsid w:val="00E97311"/>
    <w:rsid w:val="00E97427"/>
    <w:rsid w:val="00E976E5"/>
    <w:rsid w:val="00E977B3"/>
    <w:rsid w:val="00EA02D6"/>
    <w:rsid w:val="00EA050A"/>
    <w:rsid w:val="00EA085D"/>
    <w:rsid w:val="00EA09DD"/>
    <w:rsid w:val="00EA0BB4"/>
    <w:rsid w:val="00EA0D34"/>
    <w:rsid w:val="00EA1581"/>
    <w:rsid w:val="00EA17C8"/>
    <w:rsid w:val="00EA1A51"/>
    <w:rsid w:val="00EA4811"/>
    <w:rsid w:val="00EA49E5"/>
    <w:rsid w:val="00EA4B3E"/>
    <w:rsid w:val="00EA50A5"/>
    <w:rsid w:val="00EA525A"/>
    <w:rsid w:val="00EA5C7A"/>
    <w:rsid w:val="00EA6DFA"/>
    <w:rsid w:val="00EA7242"/>
    <w:rsid w:val="00EA7310"/>
    <w:rsid w:val="00EA7D27"/>
    <w:rsid w:val="00EB02BB"/>
    <w:rsid w:val="00EB0543"/>
    <w:rsid w:val="00EB0A4B"/>
    <w:rsid w:val="00EB0B96"/>
    <w:rsid w:val="00EB0F64"/>
    <w:rsid w:val="00EB1ED1"/>
    <w:rsid w:val="00EB23E5"/>
    <w:rsid w:val="00EB2DB0"/>
    <w:rsid w:val="00EB3546"/>
    <w:rsid w:val="00EB3CC0"/>
    <w:rsid w:val="00EB3EDC"/>
    <w:rsid w:val="00EB478E"/>
    <w:rsid w:val="00EB52D9"/>
    <w:rsid w:val="00EB54C7"/>
    <w:rsid w:val="00EB5863"/>
    <w:rsid w:val="00EB61B3"/>
    <w:rsid w:val="00EB61D0"/>
    <w:rsid w:val="00EB6565"/>
    <w:rsid w:val="00EB65B3"/>
    <w:rsid w:val="00EB69E7"/>
    <w:rsid w:val="00EB6C35"/>
    <w:rsid w:val="00EB6D7D"/>
    <w:rsid w:val="00EB71F9"/>
    <w:rsid w:val="00EB7A85"/>
    <w:rsid w:val="00EB7EEE"/>
    <w:rsid w:val="00EC01B0"/>
    <w:rsid w:val="00EC042F"/>
    <w:rsid w:val="00EC0AFC"/>
    <w:rsid w:val="00EC1844"/>
    <w:rsid w:val="00EC1E7D"/>
    <w:rsid w:val="00EC2628"/>
    <w:rsid w:val="00EC2E07"/>
    <w:rsid w:val="00EC323E"/>
    <w:rsid w:val="00EC34FB"/>
    <w:rsid w:val="00EC456A"/>
    <w:rsid w:val="00EC4D80"/>
    <w:rsid w:val="00EC58C5"/>
    <w:rsid w:val="00EC5C29"/>
    <w:rsid w:val="00EC5D56"/>
    <w:rsid w:val="00EC5FFD"/>
    <w:rsid w:val="00EC7760"/>
    <w:rsid w:val="00EC7A82"/>
    <w:rsid w:val="00ED0139"/>
    <w:rsid w:val="00ED0722"/>
    <w:rsid w:val="00ED0AFB"/>
    <w:rsid w:val="00ED1271"/>
    <w:rsid w:val="00ED1853"/>
    <w:rsid w:val="00ED2365"/>
    <w:rsid w:val="00ED237E"/>
    <w:rsid w:val="00ED30E9"/>
    <w:rsid w:val="00ED3342"/>
    <w:rsid w:val="00ED3673"/>
    <w:rsid w:val="00ED3862"/>
    <w:rsid w:val="00ED3AAC"/>
    <w:rsid w:val="00ED3D97"/>
    <w:rsid w:val="00ED3F47"/>
    <w:rsid w:val="00ED4292"/>
    <w:rsid w:val="00ED4355"/>
    <w:rsid w:val="00ED50F8"/>
    <w:rsid w:val="00ED52DB"/>
    <w:rsid w:val="00ED538D"/>
    <w:rsid w:val="00ED6A44"/>
    <w:rsid w:val="00ED7091"/>
    <w:rsid w:val="00ED7271"/>
    <w:rsid w:val="00ED7B6F"/>
    <w:rsid w:val="00EE1B5F"/>
    <w:rsid w:val="00EE1E99"/>
    <w:rsid w:val="00EE2442"/>
    <w:rsid w:val="00EE25F7"/>
    <w:rsid w:val="00EE2892"/>
    <w:rsid w:val="00EE2916"/>
    <w:rsid w:val="00EE2AD1"/>
    <w:rsid w:val="00EE38EF"/>
    <w:rsid w:val="00EE4930"/>
    <w:rsid w:val="00EE49E8"/>
    <w:rsid w:val="00EE4DE1"/>
    <w:rsid w:val="00EE4F88"/>
    <w:rsid w:val="00EE538F"/>
    <w:rsid w:val="00EE547B"/>
    <w:rsid w:val="00EE55F0"/>
    <w:rsid w:val="00EE5B87"/>
    <w:rsid w:val="00EE60BC"/>
    <w:rsid w:val="00EE60D8"/>
    <w:rsid w:val="00EE666E"/>
    <w:rsid w:val="00EE6CFF"/>
    <w:rsid w:val="00EF0D08"/>
    <w:rsid w:val="00EF100C"/>
    <w:rsid w:val="00EF2229"/>
    <w:rsid w:val="00EF2824"/>
    <w:rsid w:val="00EF2AC1"/>
    <w:rsid w:val="00EF2B6C"/>
    <w:rsid w:val="00EF3298"/>
    <w:rsid w:val="00EF3551"/>
    <w:rsid w:val="00EF3830"/>
    <w:rsid w:val="00EF4340"/>
    <w:rsid w:val="00EF445E"/>
    <w:rsid w:val="00EF4490"/>
    <w:rsid w:val="00EF48D6"/>
    <w:rsid w:val="00EF4BA9"/>
    <w:rsid w:val="00EF4E89"/>
    <w:rsid w:val="00EF4EB4"/>
    <w:rsid w:val="00EF5020"/>
    <w:rsid w:val="00EF59B7"/>
    <w:rsid w:val="00EF6511"/>
    <w:rsid w:val="00EF66EE"/>
    <w:rsid w:val="00EF6C49"/>
    <w:rsid w:val="00EF6EF0"/>
    <w:rsid w:val="00EF70F0"/>
    <w:rsid w:val="00EF7749"/>
    <w:rsid w:val="00EF7EC6"/>
    <w:rsid w:val="00F00228"/>
    <w:rsid w:val="00F00318"/>
    <w:rsid w:val="00F0052C"/>
    <w:rsid w:val="00F00615"/>
    <w:rsid w:val="00F01426"/>
    <w:rsid w:val="00F01441"/>
    <w:rsid w:val="00F01506"/>
    <w:rsid w:val="00F01BEA"/>
    <w:rsid w:val="00F02537"/>
    <w:rsid w:val="00F02826"/>
    <w:rsid w:val="00F02AFD"/>
    <w:rsid w:val="00F02E53"/>
    <w:rsid w:val="00F03C2B"/>
    <w:rsid w:val="00F03DBF"/>
    <w:rsid w:val="00F04373"/>
    <w:rsid w:val="00F0524B"/>
    <w:rsid w:val="00F05873"/>
    <w:rsid w:val="00F05A28"/>
    <w:rsid w:val="00F05A39"/>
    <w:rsid w:val="00F06800"/>
    <w:rsid w:val="00F068B1"/>
    <w:rsid w:val="00F06F01"/>
    <w:rsid w:val="00F070F2"/>
    <w:rsid w:val="00F1006A"/>
    <w:rsid w:val="00F102AD"/>
    <w:rsid w:val="00F110BB"/>
    <w:rsid w:val="00F111AD"/>
    <w:rsid w:val="00F13CEB"/>
    <w:rsid w:val="00F140A3"/>
    <w:rsid w:val="00F15E20"/>
    <w:rsid w:val="00F162CF"/>
    <w:rsid w:val="00F164D7"/>
    <w:rsid w:val="00F16A05"/>
    <w:rsid w:val="00F16F65"/>
    <w:rsid w:val="00F1782E"/>
    <w:rsid w:val="00F17941"/>
    <w:rsid w:val="00F17D3A"/>
    <w:rsid w:val="00F21524"/>
    <w:rsid w:val="00F21FB6"/>
    <w:rsid w:val="00F22B2C"/>
    <w:rsid w:val="00F23013"/>
    <w:rsid w:val="00F23099"/>
    <w:rsid w:val="00F230FA"/>
    <w:rsid w:val="00F23692"/>
    <w:rsid w:val="00F23A85"/>
    <w:rsid w:val="00F23AC4"/>
    <w:rsid w:val="00F23FAE"/>
    <w:rsid w:val="00F24040"/>
    <w:rsid w:val="00F2434B"/>
    <w:rsid w:val="00F243C5"/>
    <w:rsid w:val="00F24571"/>
    <w:rsid w:val="00F24A9B"/>
    <w:rsid w:val="00F24EB3"/>
    <w:rsid w:val="00F24FEA"/>
    <w:rsid w:val="00F252A6"/>
    <w:rsid w:val="00F2534A"/>
    <w:rsid w:val="00F253D9"/>
    <w:rsid w:val="00F253F7"/>
    <w:rsid w:val="00F25909"/>
    <w:rsid w:val="00F25A6C"/>
    <w:rsid w:val="00F261D2"/>
    <w:rsid w:val="00F26569"/>
    <w:rsid w:val="00F26868"/>
    <w:rsid w:val="00F26D48"/>
    <w:rsid w:val="00F26E9A"/>
    <w:rsid w:val="00F27599"/>
    <w:rsid w:val="00F27D31"/>
    <w:rsid w:val="00F302CF"/>
    <w:rsid w:val="00F30D02"/>
    <w:rsid w:val="00F310FA"/>
    <w:rsid w:val="00F3110D"/>
    <w:rsid w:val="00F31CF6"/>
    <w:rsid w:val="00F321F4"/>
    <w:rsid w:val="00F32875"/>
    <w:rsid w:val="00F32EE2"/>
    <w:rsid w:val="00F3319A"/>
    <w:rsid w:val="00F33F4C"/>
    <w:rsid w:val="00F33FC9"/>
    <w:rsid w:val="00F34062"/>
    <w:rsid w:val="00F34097"/>
    <w:rsid w:val="00F341D4"/>
    <w:rsid w:val="00F344AB"/>
    <w:rsid w:val="00F34782"/>
    <w:rsid w:val="00F34B99"/>
    <w:rsid w:val="00F353AB"/>
    <w:rsid w:val="00F35459"/>
    <w:rsid w:val="00F35943"/>
    <w:rsid w:val="00F35D23"/>
    <w:rsid w:val="00F360A5"/>
    <w:rsid w:val="00F3713A"/>
    <w:rsid w:val="00F371F1"/>
    <w:rsid w:val="00F373EB"/>
    <w:rsid w:val="00F37C12"/>
    <w:rsid w:val="00F37EE8"/>
    <w:rsid w:val="00F401F3"/>
    <w:rsid w:val="00F42480"/>
    <w:rsid w:val="00F43954"/>
    <w:rsid w:val="00F44150"/>
    <w:rsid w:val="00F449A9"/>
    <w:rsid w:val="00F45179"/>
    <w:rsid w:val="00F45461"/>
    <w:rsid w:val="00F459F4"/>
    <w:rsid w:val="00F45D7F"/>
    <w:rsid w:val="00F45EAA"/>
    <w:rsid w:val="00F460BC"/>
    <w:rsid w:val="00F467BE"/>
    <w:rsid w:val="00F469B1"/>
    <w:rsid w:val="00F46A6F"/>
    <w:rsid w:val="00F46BDB"/>
    <w:rsid w:val="00F47117"/>
    <w:rsid w:val="00F472D5"/>
    <w:rsid w:val="00F47358"/>
    <w:rsid w:val="00F47FAF"/>
    <w:rsid w:val="00F5002F"/>
    <w:rsid w:val="00F507C7"/>
    <w:rsid w:val="00F51195"/>
    <w:rsid w:val="00F51FC0"/>
    <w:rsid w:val="00F523CA"/>
    <w:rsid w:val="00F5278E"/>
    <w:rsid w:val="00F52F5F"/>
    <w:rsid w:val="00F53A17"/>
    <w:rsid w:val="00F54243"/>
    <w:rsid w:val="00F549BB"/>
    <w:rsid w:val="00F54CD4"/>
    <w:rsid w:val="00F54E64"/>
    <w:rsid w:val="00F554C4"/>
    <w:rsid w:val="00F55CCA"/>
    <w:rsid w:val="00F5611A"/>
    <w:rsid w:val="00F565CB"/>
    <w:rsid w:val="00F56812"/>
    <w:rsid w:val="00F56CAF"/>
    <w:rsid w:val="00F57B11"/>
    <w:rsid w:val="00F57BA7"/>
    <w:rsid w:val="00F57DA0"/>
    <w:rsid w:val="00F602CD"/>
    <w:rsid w:val="00F60667"/>
    <w:rsid w:val="00F60922"/>
    <w:rsid w:val="00F6099F"/>
    <w:rsid w:val="00F6102C"/>
    <w:rsid w:val="00F6174E"/>
    <w:rsid w:val="00F61EE9"/>
    <w:rsid w:val="00F62279"/>
    <w:rsid w:val="00F62A17"/>
    <w:rsid w:val="00F63F53"/>
    <w:rsid w:val="00F64ACB"/>
    <w:rsid w:val="00F65722"/>
    <w:rsid w:val="00F6581C"/>
    <w:rsid w:val="00F65C30"/>
    <w:rsid w:val="00F672CD"/>
    <w:rsid w:val="00F67C7A"/>
    <w:rsid w:val="00F70292"/>
    <w:rsid w:val="00F70607"/>
    <w:rsid w:val="00F7098A"/>
    <w:rsid w:val="00F70BD6"/>
    <w:rsid w:val="00F70CDE"/>
    <w:rsid w:val="00F710A3"/>
    <w:rsid w:val="00F711B5"/>
    <w:rsid w:val="00F719A7"/>
    <w:rsid w:val="00F71F59"/>
    <w:rsid w:val="00F72426"/>
    <w:rsid w:val="00F7252C"/>
    <w:rsid w:val="00F726CD"/>
    <w:rsid w:val="00F72BC7"/>
    <w:rsid w:val="00F73DD0"/>
    <w:rsid w:val="00F7420E"/>
    <w:rsid w:val="00F74278"/>
    <w:rsid w:val="00F74672"/>
    <w:rsid w:val="00F752DD"/>
    <w:rsid w:val="00F75523"/>
    <w:rsid w:val="00F759D7"/>
    <w:rsid w:val="00F7667B"/>
    <w:rsid w:val="00F76C17"/>
    <w:rsid w:val="00F80020"/>
    <w:rsid w:val="00F80081"/>
    <w:rsid w:val="00F80232"/>
    <w:rsid w:val="00F80537"/>
    <w:rsid w:val="00F81605"/>
    <w:rsid w:val="00F81786"/>
    <w:rsid w:val="00F817F4"/>
    <w:rsid w:val="00F81B95"/>
    <w:rsid w:val="00F81BCC"/>
    <w:rsid w:val="00F82154"/>
    <w:rsid w:val="00F8230B"/>
    <w:rsid w:val="00F82B1B"/>
    <w:rsid w:val="00F83871"/>
    <w:rsid w:val="00F84092"/>
    <w:rsid w:val="00F85399"/>
    <w:rsid w:val="00F860F0"/>
    <w:rsid w:val="00F86FCD"/>
    <w:rsid w:val="00F87320"/>
    <w:rsid w:val="00F876B5"/>
    <w:rsid w:val="00F87DCC"/>
    <w:rsid w:val="00F90A4C"/>
    <w:rsid w:val="00F90B2C"/>
    <w:rsid w:val="00F90E98"/>
    <w:rsid w:val="00F91364"/>
    <w:rsid w:val="00F9262F"/>
    <w:rsid w:val="00F929E8"/>
    <w:rsid w:val="00F92CA4"/>
    <w:rsid w:val="00F93BBF"/>
    <w:rsid w:val="00F93F1A"/>
    <w:rsid w:val="00F94C72"/>
    <w:rsid w:val="00F95E55"/>
    <w:rsid w:val="00F965C2"/>
    <w:rsid w:val="00F96792"/>
    <w:rsid w:val="00F96BDF"/>
    <w:rsid w:val="00F96E74"/>
    <w:rsid w:val="00FA00AE"/>
    <w:rsid w:val="00FA0C80"/>
    <w:rsid w:val="00FA189B"/>
    <w:rsid w:val="00FA1AAC"/>
    <w:rsid w:val="00FA2D9E"/>
    <w:rsid w:val="00FA2DC1"/>
    <w:rsid w:val="00FA30A2"/>
    <w:rsid w:val="00FA3111"/>
    <w:rsid w:val="00FA3E78"/>
    <w:rsid w:val="00FA41A2"/>
    <w:rsid w:val="00FA47EE"/>
    <w:rsid w:val="00FA4B28"/>
    <w:rsid w:val="00FA5198"/>
    <w:rsid w:val="00FA5ABD"/>
    <w:rsid w:val="00FA6A26"/>
    <w:rsid w:val="00FA6D9B"/>
    <w:rsid w:val="00FA76AD"/>
    <w:rsid w:val="00FA7F23"/>
    <w:rsid w:val="00FB0510"/>
    <w:rsid w:val="00FB0636"/>
    <w:rsid w:val="00FB075C"/>
    <w:rsid w:val="00FB0B53"/>
    <w:rsid w:val="00FB0C69"/>
    <w:rsid w:val="00FB0C93"/>
    <w:rsid w:val="00FB0C9B"/>
    <w:rsid w:val="00FB0D19"/>
    <w:rsid w:val="00FB1083"/>
    <w:rsid w:val="00FB1880"/>
    <w:rsid w:val="00FB1B27"/>
    <w:rsid w:val="00FB24CC"/>
    <w:rsid w:val="00FB2617"/>
    <w:rsid w:val="00FB2A8E"/>
    <w:rsid w:val="00FB4CF4"/>
    <w:rsid w:val="00FB57E0"/>
    <w:rsid w:val="00FB688F"/>
    <w:rsid w:val="00FB715D"/>
    <w:rsid w:val="00FB7560"/>
    <w:rsid w:val="00FB7AC3"/>
    <w:rsid w:val="00FC061F"/>
    <w:rsid w:val="00FC0923"/>
    <w:rsid w:val="00FC0C60"/>
    <w:rsid w:val="00FC11E0"/>
    <w:rsid w:val="00FC17F6"/>
    <w:rsid w:val="00FC24CA"/>
    <w:rsid w:val="00FC3668"/>
    <w:rsid w:val="00FC4011"/>
    <w:rsid w:val="00FC4D1F"/>
    <w:rsid w:val="00FC4DD5"/>
    <w:rsid w:val="00FC5168"/>
    <w:rsid w:val="00FC53C2"/>
    <w:rsid w:val="00FC5628"/>
    <w:rsid w:val="00FC5877"/>
    <w:rsid w:val="00FC596F"/>
    <w:rsid w:val="00FC69BF"/>
    <w:rsid w:val="00FC6A17"/>
    <w:rsid w:val="00FC78AD"/>
    <w:rsid w:val="00FC7927"/>
    <w:rsid w:val="00FC7AAA"/>
    <w:rsid w:val="00FC7AF6"/>
    <w:rsid w:val="00FC7D45"/>
    <w:rsid w:val="00FC7F7D"/>
    <w:rsid w:val="00FD0177"/>
    <w:rsid w:val="00FD0436"/>
    <w:rsid w:val="00FD092C"/>
    <w:rsid w:val="00FD0B47"/>
    <w:rsid w:val="00FD0F8A"/>
    <w:rsid w:val="00FD114E"/>
    <w:rsid w:val="00FD1AD8"/>
    <w:rsid w:val="00FD2547"/>
    <w:rsid w:val="00FD2820"/>
    <w:rsid w:val="00FD2CFD"/>
    <w:rsid w:val="00FD3807"/>
    <w:rsid w:val="00FD3A7C"/>
    <w:rsid w:val="00FD3D31"/>
    <w:rsid w:val="00FD483A"/>
    <w:rsid w:val="00FD4D78"/>
    <w:rsid w:val="00FD51F3"/>
    <w:rsid w:val="00FD52D0"/>
    <w:rsid w:val="00FD5329"/>
    <w:rsid w:val="00FD5707"/>
    <w:rsid w:val="00FD57B1"/>
    <w:rsid w:val="00FD58BF"/>
    <w:rsid w:val="00FD5982"/>
    <w:rsid w:val="00FD5CA1"/>
    <w:rsid w:val="00FD610A"/>
    <w:rsid w:val="00FD714C"/>
    <w:rsid w:val="00FD76B8"/>
    <w:rsid w:val="00FD781B"/>
    <w:rsid w:val="00FD7F7B"/>
    <w:rsid w:val="00FE0199"/>
    <w:rsid w:val="00FE0453"/>
    <w:rsid w:val="00FE0DCC"/>
    <w:rsid w:val="00FE206C"/>
    <w:rsid w:val="00FE2FC7"/>
    <w:rsid w:val="00FE4343"/>
    <w:rsid w:val="00FE45FC"/>
    <w:rsid w:val="00FE495E"/>
    <w:rsid w:val="00FE4B78"/>
    <w:rsid w:val="00FE4EB8"/>
    <w:rsid w:val="00FE4F61"/>
    <w:rsid w:val="00FE53A3"/>
    <w:rsid w:val="00FE5C13"/>
    <w:rsid w:val="00FE5FF2"/>
    <w:rsid w:val="00FE64F7"/>
    <w:rsid w:val="00FE6C6E"/>
    <w:rsid w:val="00FE7001"/>
    <w:rsid w:val="00FE7BA2"/>
    <w:rsid w:val="00FE7EF0"/>
    <w:rsid w:val="00FF04C8"/>
    <w:rsid w:val="00FF050A"/>
    <w:rsid w:val="00FF0A4E"/>
    <w:rsid w:val="00FF0EE4"/>
    <w:rsid w:val="00FF0FA0"/>
    <w:rsid w:val="00FF1106"/>
    <w:rsid w:val="00FF1264"/>
    <w:rsid w:val="00FF14F3"/>
    <w:rsid w:val="00FF2514"/>
    <w:rsid w:val="00FF2908"/>
    <w:rsid w:val="00FF2E0E"/>
    <w:rsid w:val="00FF40E6"/>
    <w:rsid w:val="00FF5566"/>
    <w:rsid w:val="00FF5837"/>
    <w:rsid w:val="00FF584C"/>
    <w:rsid w:val="00FF5C39"/>
    <w:rsid w:val="00FF5C40"/>
    <w:rsid w:val="00FF654B"/>
    <w:rsid w:val="00FF7092"/>
    <w:rsid w:val="00FF737B"/>
    <w:rsid w:val="00FF75FB"/>
    <w:rsid w:val="01BD1FB5"/>
    <w:rsid w:val="0219E5F1"/>
    <w:rsid w:val="02FE730A"/>
    <w:rsid w:val="03D04BBD"/>
    <w:rsid w:val="0744CFF6"/>
    <w:rsid w:val="07F89753"/>
    <w:rsid w:val="0822C209"/>
    <w:rsid w:val="0ADAEC65"/>
    <w:rsid w:val="0C5E17F3"/>
    <w:rsid w:val="0EF07BA0"/>
    <w:rsid w:val="0F8617EC"/>
    <w:rsid w:val="0FC25B2C"/>
    <w:rsid w:val="1026AC0D"/>
    <w:rsid w:val="11B0ADF5"/>
    <w:rsid w:val="12047482"/>
    <w:rsid w:val="12A814B9"/>
    <w:rsid w:val="14AA7617"/>
    <w:rsid w:val="16AE42EA"/>
    <w:rsid w:val="1918C6E9"/>
    <w:rsid w:val="19580103"/>
    <w:rsid w:val="1AD68E97"/>
    <w:rsid w:val="1C35764B"/>
    <w:rsid w:val="1CE0FFFA"/>
    <w:rsid w:val="1FA5DD7C"/>
    <w:rsid w:val="1FB58615"/>
    <w:rsid w:val="20B700F8"/>
    <w:rsid w:val="226AE945"/>
    <w:rsid w:val="23A8CF73"/>
    <w:rsid w:val="25E28872"/>
    <w:rsid w:val="26015B5A"/>
    <w:rsid w:val="26EEB512"/>
    <w:rsid w:val="26F5FA27"/>
    <w:rsid w:val="27AA1D4C"/>
    <w:rsid w:val="29F54B20"/>
    <w:rsid w:val="2B9022E9"/>
    <w:rsid w:val="2C8150C6"/>
    <w:rsid w:val="2CA297D7"/>
    <w:rsid w:val="2D8C4554"/>
    <w:rsid w:val="2E6D49B7"/>
    <w:rsid w:val="2EA8E962"/>
    <w:rsid w:val="2EFD6E13"/>
    <w:rsid w:val="2F17A53C"/>
    <w:rsid w:val="2FB15377"/>
    <w:rsid w:val="2FDFD2B3"/>
    <w:rsid w:val="35834D70"/>
    <w:rsid w:val="37F5FF3E"/>
    <w:rsid w:val="380A3B82"/>
    <w:rsid w:val="3A24A6F6"/>
    <w:rsid w:val="3BBC5B51"/>
    <w:rsid w:val="3BE35BAB"/>
    <w:rsid w:val="3C0F194B"/>
    <w:rsid w:val="3C1FBD1F"/>
    <w:rsid w:val="3E7207D8"/>
    <w:rsid w:val="4070018E"/>
    <w:rsid w:val="4088803E"/>
    <w:rsid w:val="4099FB0A"/>
    <w:rsid w:val="410B5803"/>
    <w:rsid w:val="414B3B34"/>
    <w:rsid w:val="41559E75"/>
    <w:rsid w:val="41CFE400"/>
    <w:rsid w:val="42FA9573"/>
    <w:rsid w:val="44197CDA"/>
    <w:rsid w:val="44861EC4"/>
    <w:rsid w:val="453B1086"/>
    <w:rsid w:val="45C681FE"/>
    <w:rsid w:val="46289F2B"/>
    <w:rsid w:val="4647EC6A"/>
    <w:rsid w:val="49FF3121"/>
    <w:rsid w:val="4A1FC787"/>
    <w:rsid w:val="4A584426"/>
    <w:rsid w:val="4D4646F4"/>
    <w:rsid w:val="4DD6962F"/>
    <w:rsid w:val="4E9484F0"/>
    <w:rsid w:val="4FF52E2A"/>
    <w:rsid w:val="50022F7C"/>
    <w:rsid w:val="526DA29E"/>
    <w:rsid w:val="52B537C5"/>
    <w:rsid w:val="53C0C43A"/>
    <w:rsid w:val="53EE6D7E"/>
    <w:rsid w:val="542A8F89"/>
    <w:rsid w:val="553C0AFF"/>
    <w:rsid w:val="56BDBF1A"/>
    <w:rsid w:val="57713DF7"/>
    <w:rsid w:val="59500815"/>
    <w:rsid w:val="59B17650"/>
    <w:rsid w:val="5ABDF812"/>
    <w:rsid w:val="5CC45274"/>
    <w:rsid w:val="5E643174"/>
    <w:rsid w:val="5EB8A831"/>
    <w:rsid w:val="614AB169"/>
    <w:rsid w:val="64363356"/>
    <w:rsid w:val="64C3A762"/>
    <w:rsid w:val="663E6DEA"/>
    <w:rsid w:val="699673F8"/>
    <w:rsid w:val="69F8D5C4"/>
    <w:rsid w:val="6A622B4E"/>
    <w:rsid w:val="6EBE9A8D"/>
    <w:rsid w:val="6F7BA0F1"/>
    <w:rsid w:val="6FE2D846"/>
    <w:rsid w:val="6FEBD996"/>
    <w:rsid w:val="70BCEF6F"/>
    <w:rsid w:val="71646FBD"/>
    <w:rsid w:val="728F7D38"/>
    <w:rsid w:val="742D8FBE"/>
    <w:rsid w:val="749E15CF"/>
    <w:rsid w:val="754434F8"/>
    <w:rsid w:val="756ACF72"/>
    <w:rsid w:val="7757DD65"/>
    <w:rsid w:val="776B5060"/>
    <w:rsid w:val="783AD251"/>
    <w:rsid w:val="78C695FD"/>
    <w:rsid w:val="78DB1E39"/>
    <w:rsid w:val="79626602"/>
    <w:rsid w:val="797AA986"/>
    <w:rsid w:val="7B02B0B5"/>
    <w:rsid w:val="7B949362"/>
    <w:rsid w:val="7BB23508"/>
    <w:rsid w:val="7C80C40B"/>
    <w:rsid w:val="7E7B553E"/>
    <w:rsid w:val="7E8DED77"/>
    <w:rsid w:val="7F557752"/>
    <w:rsid w:val="7F9D4436"/>
    <w:rsid w:val="7FD8256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333CC5"/>
  <w15:docId w15:val="{1DDE1136-6F9A-4D31-A85B-538D3E9AE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766F1"/>
    <w:pPr>
      <w:autoSpaceDE w:val="0"/>
      <w:autoSpaceDN w:val="0"/>
    </w:pPr>
    <w:rPr>
      <w:rFonts w:ascii="Times New Roman" w:hAnsi="Times New Roman"/>
      <w:sz w:val="24"/>
      <w:szCs w:val="24"/>
      <w:lang w:eastAsia="en-US"/>
    </w:rPr>
  </w:style>
  <w:style w:type="paragraph" w:styleId="Pealkiri1">
    <w:name w:val="heading 1"/>
    <w:basedOn w:val="Normaallaad"/>
    <w:next w:val="Normaallaad"/>
    <w:link w:val="Pealkiri1Mrk"/>
    <w:uiPriority w:val="9"/>
    <w:qFormat/>
    <w:rsid w:val="000766F1"/>
    <w:pPr>
      <w:keepNext/>
      <w:jc w:val="center"/>
      <w:outlineLvl w:val="0"/>
    </w:pPr>
    <w:rPr>
      <w:rFonts w:ascii="Cambria" w:hAnsi="Cambria"/>
      <w:b/>
      <w:bCs/>
      <w:kern w:val="32"/>
      <w:sz w:val="32"/>
      <w:szCs w:val="32"/>
    </w:rPr>
  </w:style>
  <w:style w:type="paragraph" w:styleId="Pealkiri2">
    <w:name w:val="heading 2"/>
    <w:basedOn w:val="Normaallaad"/>
    <w:next w:val="Normaallaad"/>
    <w:link w:val="Pealkiri2Mrk"/>
    <w:uiPriority w:val="9"/>
    <w:qFormat/>
    <w:rsid w:val="000766F1"/>
    <w:pPr>
      <w:keepNext/>
      <w:ind w:left="-148"/>
      <w:jc w:val="center"/>
      <w:outlineLvl w:val="1"/>
    </w:pPr>
    <w:rPr>
      <w:rFonts w:ascii="Cambria" w:hAnsi="Cambria"/>
      <w:b/>
      <w:bCs/>
      <w:i/>
      <w:iCs/>
      <w:sz w:val="28"/>
      <w:szCs w:val="28"/>
    </w:rPr>
  </w:style>
  <w:style w:type="paragraph" w:styleId="Pealkiri3">
    <w:name w:val="heading 3"/>
    <w:basedOn w:val="Normaallaad"/>
    <w:next w:val="Normaallaad"/>
    <w:link w:val="Pealkiri3Mrk"/>
    <w:uiPriority w:val="9"/>
    <w:unhideWhenUsed/>
    <w:qFormat/>
    <w:rsid w:val="000766F1"/>
    <w:pPr>
      <w:keepNext/>
      <w:spacing w:before="240" w:after="60"/>
      <w:outlineLvl w:val="2"/>
    </w:pPr>
    <w:rPr>
      <w:rFonts w:ascii="Cambria" w:hAnsi="Cambria"/>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
    <w:rsid w:val="000766F1"/>
    <w:rPr>
      <w:rFonts w:ascii="Cambria" w:hAnsi="Cambria"/>
      <w:b/>
      <w:bCs/>
      <w:kern w:val="32"/>
      <w:sz w:val="32"/>
      <w:szCs w:val="32"/>
      <w:lang w:eastAsia="en-US"/>
    </w:rPr>
  </w:style>
  <w:style w:type="character" w:customStyle="1" w:styleId="Pealkiri2Mrk">
    <w:name w:val="Pealkiri 2 Märk"/>
    <w:link w:val="Pealkiri2"/>
    <w:uiPriority w:val="9"/>
    <w:rsid w:val="000766F1"/>
    <w:rPr>
      <w:rFonts w:ascii="Cambria" w:hAnsi="Cambria"/>
      <w:b/>
      <w:bCs/>
      <w:i/>
      <w:iCs/>
      <w:sz w:val="28"/>
      <w:szCs w:val="28"/>
      <w:lang w:eastAsia="en-US"/>
    </w:rPr>
  </w:style>
  <w:style w:type="character" w:customStyle="1" w:styleId="Pealkiri3Mrk">
    <w:name w:val="Pealkiri 3 Märk"/>
    <w:link w:val="Pealkiri3"/>
    <w:uiPriority w:val="9"/>
    <w:rsid w:val="000766F1"/>
    <w:rPr>
      <w:rFonts w:ascii="Cambria" w:hAnsi="Cambria"/>
      <w:b/>
      <w:bCs/>
      <w:sz w:val="26"/>
      <w:szCs w:val="26"/>
      <w:lang w:eastAsia="en-US"/>
    </w:rPr>
  </w:style>
  <w:style w:type="paragraph" w:styleId="Vahedeta">
    <w:name w:val="No Spacing"/>
    <w:uiPriority w:val="1"/>
    <w:qFormat/>
    <w:rsid w:val="000766F1"/>
    <w:pPr>
      <w:autoSpaceDE w:val="0"/>
      <w:autoSpaceDN w:val="0"/>
    </w:pPr>
    <w:rPr>
      <w:rFonts w:ascii="Times New Roman" w:hAnsi="Times New Roman"/>
      <w:sz w:val="24"/>
      <w:szCs w:val="24"/>
      <w:lang w:eastAsia="en-US"/>
    </w:rPr>
  </w:style>
  <w:style w:type="paragraph" w:styleId="Loendilik">
    <w:name w:val="List Paragraph"/>
    <w:basedOn w:val="Normaallaad"/>
    <w:uiPriority w:val="34"/>
    <w:qFormat/>
    <w:rsid w:val="000766F1"/>
    <w:pPr>
      <w:autoSpaceDE/>
      <w:autoSpaceDN/>
      <w:spacing w:after="200" w:line="276" w:lineRule="auto"/>
      <w:ind w:left="720"/>
      <w:contextualSpacing/>
    </w:pPr>
    <w:rPr>
      <w:rFonts w:ascii="Calibri" w:eastAsia="Calibri" w:hAnsi="Calibri"/>
      <w:sz w:val="22"/>
      <w:szCs w:val="22"/>
    </w:rPr>
  </w:style>
  <w:style w:type="character" w:styleId="Selgeltmrgatavrhutus">
    <w:name w:val="Intense Emphasis"/>
    <w:uiPriority w:val="21"/>
    <w:qFormat/>
    <w:rsid w:val="000766F1"/>
    <w:rPr>
      <w:b/>
      <w:bCs/>
      <w:i/>
      <w:iCs/>
      <w:color w:val="4F81BD"/>
    </w:rPr>
  </w:style>
  <w:style w:type="character" w:styleId="Rhutus">
    <w:name w:val="Emphasis"/>
    <w:basedOn w:val="Liguvaikefont"/>
    <w:uiPriority w:val="20"/>
    <w:qFormat/>
    <w:rsid w:val="000766F1"/>
    <w:rPr>
      <w:i/>
      <w:iCs/>
    </w:rPr>
  </w:style>
  <w:style w:type="paragraph" w:styleId="Pis">
    <w:name w:val="header"/>
    <w:basedOn w:val="Normaallaad"/>
    <w:link w:val="PisMrk"/>
    <w:rsid w:val="00F02537"/>
    <w:pPr>
      <w:tabs>
        <w:tab w:val="center" w:pos="4536"/>
        <w:tab w:val="right" w:pos="9072"/>
      </w:tabs>
    </w:pPr>
  </w:style>
  <w:style w:type="character" w:customStyle="1" w:styleId="PisMrk">
    <w:name w:val="Päis Märk"/>
    <w:basedOn w:val="Liguvaikefont"/>
    <w:link w:val="Pis"/>
    <w:rsid w:val="00F02537"/>
    <w:rPr>
      <w:rFonts w:ascii="Times New Roman" w:hAnsi="Times New Roman"/>
      <w:sz w:val="24"/>
      <w:szCs w:val="24"/>
      <w:lang w:eastAsia="en-US"/>
    </w:rPr>
  </w:style>
  <w:style w:type="paragraph" w:styleId="Jalus">
    <w:name w:val="footer"/>
    <w:basedOn w:val="Normaallaad"/>
    <w:link w:val="JalusMrk"/>
    <w:uiPriority w:val="99"/>
    <w:rsid w:val="00F02537"/>
    <w:pPr>
      <w:tabs>
        <w:tab w:val="center" w:pos="4536"/>
        <w:tab w:val="right" w:pos="9072"/>
      </w:tabs>
    </w:pPr>
  </w:style>
  <w:style w:type="character" w:customStyle="1" w:styleId="JalusMrk">
    <w:name w:val="Jalus Märk"/>
    <w:basedOn w:val="Liguvaikefont"/>
    <w:link w:val="Jalus"/>
    <w:uiPriority w:val="99"/>
    <w:rsid w:val="00F02537"/>
    <w:rPr>
      <w:rFonts w:ascii="Times New Roman" w:hAnsi="Times New Roman"/>
      <w:sz w:val="24"/>
      <w:szCs w:val="24"/>
      <w:lang w:eastAsia="en-US"/>
    </w:rPr>
  </w:style>
  <w:style w:type="paragraph" w:customStyle="1" w:styleId="Default">
    <w:name w:val="Default"/>
    <w:rsid w:val="00B501B7"/>
    <w:pPr>
      <w:autoSpaceDE w:val="0"/>
      <w:autoSpaceDN w:val="0"/>
      <w:adjustRightInd w:val="0"/>
      <w:jc w:val="both"/>
    </w:pPr>
    <w:rPr>
      <w:rFonts w:ascii="Times New Roman" w:eastAsiaTheme="minorHAnsi" w:hAnsi="Times New Roman"/>
      <w:color w:val="000000"/>
      <w:sz w:val="24"/>
      <w:szCs w:val="24"/>
      <w:lang w:eastAsia="en-US"/>
    </w:rPr>
  </w:style>
  <w:style w:type="paragraph" w:customStyle="1" w:styleId="seadusetekst">
    <w:name w:val="seaduse tekst"/>
    <w:basedOn w:val="Normaallaad"/>
    <w:uiPriority w:val="1"/>
    <w:qFormat/>
    <w:rsid w:val="00B501B7"/>
    <w:pPr>
      <w:suppressAutoHyphens/>
      <w:autoSpaceDE/>
      <w:autoSpaceDN/>
      <w:spacing w:after="120"/>
      <w:jc w:val="both"/>
    </w:pPr>
    <w:rPr>
      <w:szCs w:val="22"/>
    </w:rPr>
  </w:style>
  <w:style w:type="character" w:styleId="Kommentaariviide">
    <w:name w:val="annotation reference"/>
    <w:basedOn w:val="Liguvaikefont"/>
    <w:uiPriority w:val="99"/>
    <w:semiHidden/>
    <w:unhideWhenUsed/>
    <w:rsid w:val="00D55095"/>
    <w:rPr>
      <w:sz w:val="16"/>
      <w:szCs w:val="16"/>
    </w:rPr>
  </w:style>
  <w:style w:type="paragraph" w:styleId="Kommentaaritekst">
    <w:name w:val="annotation text"/>
    <w:basedOn w:val="Normaallaad"/>
    <w:link w:val="KommentaaritekstMrk"/>
    <w:uiPriority w:val="99"/>
    <w:unhideWhenUsed/>
    <w:rsid w:val="00D55095"/>
    <w:rPr>
      <w:sz w:val="20"/>
      <w:szCs w:val="20"/>
    </w:rPr>
  </w:style>
  <w:style w:type="character" w:customStyle="1" w:styleId="KommentaaritekstMrk">
    <w:name w:val="Kommentaari tekst Märk"/>
    <w:basedOn w:val="Liguvaikefont"/>
    <w:link w:val="Kommentaaritekst"/>
    <w:uiPriority w:val="99"/>
    <w:rsid w:val="00D55095"/>
    <w:rPr>
      <w:rFonts w:ascii="Times New Roman" w:hAnsi="Times New Roman"/>
      <w:lang w:eastAsia="en-US"/>
    </w:rPr>
  </w:style>
  <w:style w:type="paragraph" w:styleId="Kommentaariteema">
    <w:name w:val="annotation subject"/>
    <w:basedOn w:val="Kommentaaritekst"/>
    <w:next w:val="Kommentaaritekst"/>
    <w:link w:val="KommentaariteemaMrk"/>
    <w:uiPriority w:val="99"/>
    <w:semiHidden/>
    <w:unhideWhenUsed/>
    <w:rsid w:val="00D55095"/>
    <w:rPr>
      <w:b/>
      <w:bCs/>
    </w:rPr>
  </w:style>
  <w:style w:type="character" w:customStyle="1" w:styleId="KommentaariteemaMrk">
    <w:name w:val="Kommentaari teema Märk"/>
    <w:basedOn w:val="KommentaaritekstMrk"/>
    <w:link w:val="Kommentaariteema"/>
    <w:uiPriority w:val="99"/>
    <w:semiHidden/>
    <w:rsid w:val="00D55095"/>
    <w:rPr>
      <w:rFonts w:ascii="Times New Roman" w:hAnsi="Times New Roman"/>
      <w:b/>
      <w:bCs/>
      <w:lang w:eastAsia="en-US"/>
    </w:rPr>
  </w:style>
  <w:style w:type="paragraph" w:styleId="Jutumullitekst">
    <w:name w:val="Balloon Text"/>
    <w:basedOn w:val="Normaallaad"/>
    <w:link w:val="JutumullitekstMrk"/>
    <w:semiHidden/>
    <w:unhideWhenUsed/>
    <w:rsid w:val="00D55095"/>
    <w:rPr>
      <w:rFonts w:ascii="Segoe UI" w:hAnsi="Segoe UI" w:cs="Segoe UI"/>
      <w:sz w:val="18"/>
      <w:szCs w:val="18"/>
    </w:rPr>
  </w:style>
  <w:style w:type="character" w:customStyle="1" w:styleId="JutumullitekstMrk">
    <w:name w:val="Jutumullitekst Märk"/>
    <w:basedOn w:val="Liguvaikefont"/>
    <w:link w:val="Jutumullitekst"/>
    <w:semiHidden/>
    <w:rsid w:val="00D55095"/>
    <w:rPr>
      <w:rFonts w:ascii="Segoe UI" w:hAnsi="Segoe UI" w:cs="Segoe UI"/>
      <w:sz w:val="18"/>
      <w:szCs w:val="18"/>
      <w:lang w:eastAsia="en-US"/>
    </w:rPr>
  </w:style>
  <w:style w:type="character" w:styleId="Hperlink">
    <w:name w:val="Hyperlink"/>
    <w:basedOn w:val="Liguvaikefont"/>
    <w:uiPriority w:val="99"/>
    <w:unhideWhenUsed/>
    <w:rsid w:val="00F26569"/>
    <w:rPr>
      <w:color w:val="0000FF" w:themeColor="hyperlink"/>
      <w:u w:val="single"/>
    </w:rPr>
  </w:style>
  <w:style w:type="paragraph" w:styleId="Normaallaadveeb">
    <w:name w:val="Normal (Web)"/>
    <w:basedOn w:val="Normaallaad"/>
    <w:uiPriority w:val="99"/>
    <w:unhideWhenUsed/>
    <w:rsid w:val="008A7818"/>
    <w:pPr>
      <w:autoSpaceDE/>
      <w:autoSpaceDN/>
      <w:spacing w:before="100" w:beforeAutospacing="1" w:after="100" w:afterAutospacing="1"/>
    </w:pPr>
    <w:rPr>
      <w:lang w:eastAsia="et-EE"/>
    </w:rPr>
  </w:style>
  <w:style w:type="character" w:customStyle="1" w:styleId="tyhik">
    <w:name w:val="tyhik"/>
    <w:basedOn w:val="Liguvaikefont"/>
    <w:rsid w:val="008A7818"/>
  </w:style>
  <w:style w:type="character" w:styleId="Klastatudhperlink">
    <w:name w:val="FollowedHyperlink"/>
    <w:basedOn w:val="Liguvaikefont"/>
    <w:semiHidden/>
    <w:unhideWhenUsed/>
    <w:rsid w:val="000C5E53"/>
    <w:rPr>
      <w:color w:val="800080" w:themeColor="followedHyperlink"/>
      <w:u w:val="single"/>
    </w:rPr>
  </w:style>
  <w:style w:type="paragraph" w:styleId="Redaktsioon">
    <w:name w:val="Revision"/>
    <w:hidden/>
    <w:uiPriority w:val="99"/>
    <w:semiHidden/>
    <w:rsid w:val="001E6283"/>
    <w:rPr>
      <w:rFonts w:ascii="Times New Roman" w:hAnsi="Times New Roman"/>
      <w:sz w:val="24"/>
      <w:szCs w:val="24"/>
      <w:lang w:eastAsia="en-US"/>
    </w:rPr>
  </w:style>
  <w:style w:type="paragraph" w:styleId="Lpumrkusetekst">
    <w:name w:val="endnote text"/>
    <w:basedOn w:val="Normaallaad"/>
    <w:link w:val="LpumrkusetekstMrk"/>
    <w:uiPriority w:val="99"/>
    <w:semiHidden/>
    <w:unhideWhenUsed/>
    <w:rsid w:val="00D75EA1"/>
    <w:rPr>
      <w:sz w:val="20"/>
      <w:szCs w:val="20"/>
    </w:rPr>
  </w:style>
  <w:style w:type="character" w:customStyle="1" w:styleId="LpumrkusetekstMrk">
    <w:name w:val="Lõpumärkuse tekst Märk"/>
    <w:basedOn w:val="Liguvaikefont"/>
    <w:link w:val="Lpumrkusetekst"/>
    <w:semiHidden/>
    <w:rsid w:val="00D75EA1"/>
    <w:rPr>
      <w:rFonts w:ascii="Times New Roman" w:hAnsi="Times New Roman"/>
      <w:lang w:eastAsia="en-US"/>
    </w:rPr>
  </w:style>
  <w:style w:type="character" w:styleId="Lpumrkuseviide">
    <w:name w:val="endnote reference"/>
    <w:basedOn w:val="Liguvaikefont"/>
    <w:uiPriority w:val="99"/>
    <w:semiHidden/>
    <w:unhideWhenUsed/>
    <w:rsid w:val="00D75EA1"/>
    <w:rPr>
      <w:vertAlign w:val="superscript"/>
    </w:rPr>
  </w:style>
  <w:style w:type="paragraph" w:styleId="Allmrkusetekst">
    <w:name w:val="footnote text"/>
    <w:basedOn w:val="Normaallaad"/>
    <w:link w:val="AllmrkusetekstMrk"/>
    <w:uiPriority w:val="99"/>
    <w:semiHidden/>
    <w:unhideWhenUsed/>
    <w:rsid w:val="00D75EA1"/>
    <w:rPr>
      <w:sz w:val="20"/>
      <w:szCs w:val="20"/>
    </w:rPr>
  </w:style>
  <w:style w:type="character" w:customStyle="1" w:styleId="AllmrkusetekstMrk">
    <w:name w:val="Allmärkuse tekst Märk"/>
    <w:basedOn w:val="Liguvaikefont"/>
    <w:link w:val="Allmrkusetekst"/>
    <w:uiPriority w:val="99"/>
    <w:semiHidden/>
    <w:rsid w:val="00D75EA1"/>
    <w:rPr>
      <w:rFonts w:ascii="Times New Roman" w:hAnsi="Times New Roman"/>
      <w:lang w:eastAsia="en-US"/>
    </w:rPr>
  </w:style>
  <w:style w:type="character" w:styleId="Allmrkuseviide">
    <w:name w:val="footnote reference"/>
    <w:basedOn w:val="Liguvaikefont"/>
    <w:uiPriority w:val="99"/>
    <w:semiHidden/>
    <w:unhideWhenUsed/>
    <w:rsid w:val="00D75EA1"/>
    <w:rPr>
      <w:vertAlign w:val="superscript"/>
    </w:rPr>
  </w:style>
  <w:style w:type="character" w:styleId="Lahendamatamainimine">
    <w:name w:val="Unresolved Mention"/>
    <w:basedOn w:val="Liguvaikefont"/>
    <w:uiPriority w:val="99"/>
    <w:semiHidden/>
    <w:unhideWhenUsed/>
    <w:rsid w:val="00EB61B3"/>
    <w:rPr>
      <w:color w:val="605E5C"/>
      <w:shd w:val="clear" w:color="auto" w:fill="E1DFDD"/>
    </w:rPr>
  </w:style>
  <w:style w:type="table" w:styleId="Kontuurtabel">
    <w:name w:val="Table Grid"/>
    <w:basedOn w:val="Normaaltabel"/>
    <w:uiPriority w:val="39"/>
    <w:rsid w:val="003D3D5A"/>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autoRedefine/>
    <w:qFormat/>
    <w:rsid w:val="00455583"/>
    <w:pPr>
      <w:spacing w:after="240"/>
      <w:jc w:val="both"/>
    </w:pPr>
    <w:rPr>
      <w:rFonts w:ascii="Times New Roman" w:hAnsi="Times New Roman"/>
      <w:iCs/>
      <w:sz w:val="24"/>
      <w:szCs w:val="24"/>
      <w:lang w:eastAsia="en-US"/>
    </w:rPr>
  </w:style>
  <w:style w:type="character" w:customStyle="1" w:styleId="EndnoteTextChar1">
    <w:name w:val="Endnote Text Char1"/>
    <w:basedOn w:val="Liguvaikefont"/>
    <w:uiPriority w:val="99"/>
    <w:semiHidden/>
    <w:rsid w:val="00902F0E"/>
    <w:rPr>
      <w:sz w:val="20"/>
      <w:szCs w:val="20"/>
    </w:rPr>
  </w:style>
  <w:style w:type="character" w:styleId="Tugev">
    <w:name w:val="Strong"/>
    <w:basedOn w:val="Liguvaikefont"/>
    <w:uiPriority w:val="22"/>
    <w:qFormat/>
    <w:rsid w:val="006D52EA"/>
    <w:rPr>
      <w:b/>
      <w:bCs/>
    </w:rPr>
  </w:style>
  <w:style w:type="table" w:customStyle="1" w:styleId="TableGrid1">
    <w:name w:val="Table Grid1"/>
    <w:basedOn w:val="Normaaltabel"/>
    <w:next w:val="Kontuurtabel"/>
    <w:uiPriority w:val="39"/>
    <w:rsid w:val="00C96B7D"/>
    <w:rPr>
      <w:rFonts w:ascii="Aptos" w:eastAsia="Aptos" w:hAnsi="Aptos"/>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Liguvaikefont"/>
    <w:rsid w:val="00A063A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0892">
      <w:bodyDiv w:val="1"/>
      <w:marLeft w:val="0"/>
      <w:marRight w:val="0"/>
      <w:marTop w:val="0"/>
      <w:marBottom w:val="0"/>
      <w:divBdr>
        <w:top w:val="none" w:sz="0" w:space="0" w:color="auto"/>
        <w:left w:val="none" w:sz="0" w:space="0" w:color="auto"/>
        <w:bottom w:val="none" w:sz="0" w:space="0" w:color="auto"/>
        <w:right w:val="none" w:sz="0" w:space="0" w:color="auto"/>
      </w:divBdr>
    </w:div>
    <w:div w:id="113061870">
      <w:bodyDiv w:val="1"/>
      <w:marLeft w:val="0"/>
      <w:marRight w:val="0"/>
      <w:marTop w:val="0"/>
      <w:marBottom w:val="0"/>
      <w:divBdr>
        <w:top w:val="none" w:sz="0" w:space="0" w:color="auto"/>
        <w:left w:val="none" w:sz="0" w:space="0" w:color="auto"/>
        <w:bottom w:val="none" w:sz="0" w:space="0" w:color="auto"/>
        <w:right w:val="none" w:sz="0" w:space="0" w:color="auto"/>
      </w:divBdr>
    </w:div>
    <w:div w:id="150173188">
      <w:bodyDiv w:val="1"/>
      <w:marLeft w:val="0"/>
      <w:marRight w:val="0"/>
      <w:marTop w:val="0"/>
      <w:marBottom w:val="0"/>
      <w:divBdr>
        <w:top w:val="none" w:sz="0" w:space="0" w:color="auto"/>
        <w:left w:val="none" w:sz="0" w:space="0" w:color="auto"/>
        <w:bottom w:val="none" w:sz="0" w:space="0" w:color="auto"/>
        <w:right w:val="none" w:sz="0" w:space="0" w:color="auto"/>
      </w:divBdr>
    </w:div>
    <w:div w:id="174152662">
      <w:bodyDiv w:val="1"/>
      <w:marLeft w:val="0"/>
      <w:marRight w:val="0"/>
      <w:marTop w:val="0"/>
      <w:marBottom w:val="0"/>
      <w:divBdr>
        <w:top w:val="none" w:sz="0" w:space="0" w:color="auto"/>
        <w:left w:val="none" w:sz="0" w:space="0" w:color="auto"/>
        <w:bottom w:val="none" w:sz="0" w:space="0" w:color="auto"/>
        <w:right w:val="none" w:sz="0" w:space="0" w:color="auto"/>
      </w:divBdr>
    </w:div>
    <w:div w:id="209348543">
      <w:bodyDiv w:val="1"/>
      <w:marLeft w:val="0"/>
      <w:marRight w:val="0"/>
      <w:marTop w:val="0"/>
      <w:marBottom w:val="0"/>
      <w:divBdr>
        <w:top w:val="none" w:sz="0" w:space="0" w:color="auto"/>
        <w:left w:val="none" w:sz="0" w:space="0" w:color="auto"/>
        <w:bottom w:val="none" w:sz="0" w:space="0" w:color="auto"/>
        <w:right w:val="none" w:sz="0" w:space="0" w:color="auto"/>
      </w:divBdr>
      <w:divsChild>
        <w:div w:id="1806312641">
          <w:marLeft w:val="360"/>
          <w:marRight w:val="0"/>
          <w:marTop w:val="200"/>
          <w:marBottom w:val="0"/>
          <w:divBdr>
            <w:top w:val="none" w:sz="0" w:space="0" w:color="auto"/>
            <w:left w:val="none" w:sz="0" w:space="0" w:color="auto"/>
            <w:bottom w:val="none" w:sz="0" w:space="0" w:color="auto"/>
            <w:right w:val="none" w:sz="0" w:space="0" w:color="auto"/>
          </w:divBdr>
        </w:div>
      </w:divsChild>
    </w:div>
    <w:div w:id="243030258">
      <w:bodyDiv w:val="1"/>
      <w:marLeft w:val="0"/>
      <w:marRight w:val="0"/>
      <w:marTop w:val="0"/>
      <w:marBottom w:val="0"/>
      <w:divBdr>
        <w:top w:val="none" w:sz="0" w:space="0" w:color="auto"/>
        <w:left w:val="none" w:sz="0" w:space="0" w:color="auto"/>
        <w:bottom w:val="none" w:sz="0" w:space="0" w:color="auto"/>
        <w:right w:val="none" w:sz="0" w:space="0" w:color="auto"/>
      </w:divBdr>
    </w:div>
    <w:div w:id="304629447">
      <w:bodyDiv w:val="1"/>
      <w:marLeft w:val="0"/>
      <w:marRight w:val="0"/>
      <w:marTop w:val="0"/>
      <w:marBottom w:val="0"/>
      <w:divBdr>
        <w:top w:val="none" w:sz="0" w:space="0" w:color="auto"/>
        <w:left w:val="none" w:sz="0" w:space="0" w:color="auto"/>
        <w:bottom w:val="none" w:sz="0" w:space="0" w:color="auto"/>
        <w:right w:val="none" w:sz="0" w:space="0" w:color="auto"/>
      </w:divBdr>
    </w:div>
    <w:div w:id="340401732">
      <w:bodyDiv w:val="1"/>
      <w:marLeft w:val="0"/>
      <w:marRight w:val="0"/>
      <w:marTop w:val="0"/>
      <w:marBottom w:val="0"/>
      <w:divBdr>
        <w:top w:val="none" w:sz="0" w:space="0" w:color="auto"/>
        <w:left w:val="none" w:sz="0" w:space="0" w:color="auto"/>
        <w:bottom w:val="none" w:sz="0" w:space="0" w:color="auto"/>
        <w:right w:val="none" w:sz="0" w:space="0" w:color="auto"/>
      </w:divBdr>
    </w:div>
    <w:div w:id="351423678">
      <w:bodyDiv w:val="1"/>
      <w:marLeft w:val="0"/>
      <w:marRight w:val="0"/>
      <w:marTop w:val="0"/>
      <w:marBottom w:val="0"/>
      <w:divBdr>
        <w:top w:val="none" w:sz="0" w:space="0" w:color="auto"/>
        <w:left w:val="none" w:sz="0" w:space="0" w:color="auto"/>
        <w:bottom w:val="none" w:sz="0" w:space="0" w:color="auto"/>
        <w:right w:val="none" w:sz="0" w:space="0" w:color="auto"/>
      </w:divBdr>
    </w:div>
    <w:div w:id="464548385">
      <w:bodyDiv w:val="1"/>
      <w:marLeft w:val="0"/>
      <w:marRight w:val="0"/>
      <w:marTop w:val="0"/>
      <w:marBottom w:val="0"/>
      <w:divBdr>
        <w:top w:val="none" w:sz="0" w:space="0" w:color="auto"/>
        <w:left w:val="none" w:sz="0" w:space="0" w:color="auto"/>
        <w:bottom w:val="none" w:sz="0" w:space="0" w:color="auto"/>
        <w:right w:val="none" w:sz="0" w:space="0" w:color="auto"/>
      </w:divBdr>
    </w:div>
    <w:div w:id="578101466">
      <w:bodyDiv w:val="1"/>
      <w:marLeft w:val="0"/>
      <w:marRight w:val="0"/>
      <w:marTop w:val="0"/>
      <w:marBottom w:val="0"/>
      <w:divBdr>
        <w:top w:val="none" w:sz="0" w:space="0" w:color="auto"/>
        <w:left w:val="none" w:sz="0" w:space="0" w:color="auto"/>
        <w:bottom w:val="none" w:sz="0" w:space="0" w:color="auto"/>
        <w:right w:val="none" w:sz="0" w:space="0" w:color="auto"/>
      </w:divBdr>
    </w:div>
    <w:div w:id="598879832">
      <w:bodyDiv w:val="1"/>
      <w:marLeft w:val="0"/>
      <w:marRight w:val="0"/>
      <w:marTop w:val="0"/>
      <w:marBottom w:val="0"/>
      <w:divBdr>
        <w:top w:val="none" w:sz="0" w:space="0" w:color="auto"/>
        <w:left w:val="none" w:sz="0" w:space="0" w:color="auto"/>
        <w:bottom w:val="none" w:sz="0" w:space="0" w:color="auto"/>
        <w:right w:val="none" w:sz="0" w:space="0" w:color="auto"/>
      </w:divBdr>
    </w:div>
    <w:div w:id="606889564">
      <w:bodyDiv w:val="1"/>
      <w:marLeft w:val="0"/>
      <w:marRight w:val="0"/>
      <w:marTop w:val="0"/>
      <w:marBottom w:val="0"/>
      <w:divBdr>
        <w:top w:val="none" w:sz="0" w:space="0" w:color="auto"/>
        <w:left w:val="none" w:sz="0" w:space="0" w:color="auto"/>
        <w:bottom w:val="none" w:sz="0" w:space="0" w:color="auto"/>
        <w:right w:val="none" w:sz="0" w:space="0" w:color="auto"/>
      </w:divBdr>
    </w:div>
    <w:div w:id="638806565">
      <w:bodyDiv w:val="1"/>
      <w:marLeft w:val="0"/>
      <w:marRight w:val="0"/>
      <w:marTop w:val="0"/>
      <w:marBottom w:val="0"/>
      <w:divBdr>
        <w:top w:val="none" w:sz="0" w:space="0" w:color="auto"/>
        <w:left w:val="none" w:sz="0" w:space="0" w:color="auto"/>
        <w:bottom w:val="none" w:sz="0" w:space="0" w:color="auto"/>
        <w:right w:val="none" w:sz="0" w:space="0" w:color="auto"/>
      </w:divBdr>
    </w:div>
    <w:div w:id="676032004">
      <w:bodyDiv w:val="1"/>
      <w:marLeft w:val="0"/>
      <w:marRight w:val="0"/>
      <w:marTop w:val="0"/>
      <w:marBottom w:val="0"/>
      <w:divBdr>
        <w:top w:val="none" w:sz="0" w:space="0" w:color="auto"/>
        <w:left w:val="none" w:sz="0" w:space="0" w:color="auto"/>
        <w:bottom w:val="none" w:sz="0" w:space="0" w:color="auto"/>
        <w:right w:val="none" w:sz="0" w:space="0" w:color="auto"/>
      </w:divBdr>
    </w:div>
    <w:div w:id="679817399">
      <w:bodyDiv w:val="1"/>
      <w:marLeft w:val="0"/>
      <w:marRight w:val="0"/>
      <w:marTop w:val="0"/>
      <w:marBottom w:val="0"/>
      <w:divBdr>
        <w:top w:val="none" w:sz="0" w:space="0" w:color="auto"/>
        <w:left w:val="none" w:sz="0" w:space="0" w:color="auto"/>
        <w:bottom w:val="none" w:sz="0" w:space="0" w:color="auto"/>
        <w:right w:val="none" w:sz="0" w:space="0" w:color="auto"/>
      </w:divBdr>
    </w:div>
    <w:div w:id="696077608">
      <w:bodyDiv w:val="1"/>
      <w:marLeft w:val="0"/>
      <w:marRight w:val="0"/>
      <w:marTop w:val="0"/>
      <w:marBottom w:val="0"/>
      <w:divBdr>
        <w:top w:val="none" w:sz="0" w:space="0" w:color="auto"/>
        <w:left w:val="none" w:sz="0" w:space="0" w:color="auto"/>
        <w:bottom w:val="none" w:sz="0" w:space="0" w:color="auto"/>
        <w:right w:val="none" w:sz="0" w:space="0" w:color="auto"/>
      </w:divBdr>
    </w:div>
    <w:div w:id="732655834">
      <w:bodyDiv w:val="1"/>
      <w:marLeft w:val="0"/>
      <w:marRight w:val="0"/>
      <w:marTop w:val="0"/>
      <w:marBottom w:val="0"/>
      <w:divBdr>
        <w:top w:val="none" w:sz="0" w:space="0" w:color="auto"/>
        <w:left w:val="none" w:sz="0" w:space="0" w:color="auto"/>
        <w:bottom w:val="none" w:sz="0" w:space="0" w:color="auto"/>
        <w:right w:val="none" w:sz="0" w:space="0" w:color="auto"/>
      </w:divBdr>
    </w:div>
    <w:div w:id="753549912">
      <w:bodyDiv w:val="1"/>
      <w:marLeft w:val="0"/>
      <w:marRight w:val="0"/>
      <w:marTop w:val="0"/>
      <w:marBottom w:val="0"/>
      <w:divBdr>
        <w:top w:val="none" w:sz="0" w:space="0" w:color="auto"/>
        <w:left w:val="none" w:sz="0" w:space="0" w:color="auto"/>
        <w:bottom w:val="none" w:sz="0" w:space="0" w:color="auto"/>
        <w:right w:val="none" w:sz="0" w:space="0" w:color="auto"/>
      </w:divBdr>
    </w:div>
    <w:div w:id="793477106">
      <w:bodyDiv w:val="1"/>
      <w:marLeft w:val="0"/>
      <w:marRight w:val="0"/>
      <w:marTop w:val="0"/>
      <w:marBottom w:val="0"/>
      <w:divBdr>
        <w:top w:val="none" w:sz="0" w:space="0" w:color="auto"/>
        <w:left w:val="none" w:sz="0" w:space="0" w:color="auto"/>
        <w:bottom w:val="none" w:sz="0" w:space="0" w:color="auto"/>
        <w:right w:val="none" w:sz="0" w:space="0" w:color="auto"/>
      </w:divBdr>
    </w:div>
    <w:div w:id="815269032">
      <w:bodyDiv w:val="1"/>
      <w:marLeft w:val="0"/>
      <w:marRight w:val="0"/>
      <w:marTop w:val="0"/>
      <w:marBottom w:val="0"/>
      <w:divBdr>
        <w:top w:val="none" w:sz="0" w:space="0" w:color="auto"/>
        <w:left w:val="none" w:sz="0" w:space="0" w:color="auto"/>
        <w:bottom w:val="none" w:sz="0" w:space="0" w:color="auto"/>
        <w:right w:val="none" w:sz="0" w:space="0" w:color="auto"/>
      </w:divBdr>
    </w:div>
    <w:div w:id="883103606">
      <w:bodyDiv w:val="1"/>
      <w:marLeft w:val="0"/>
      <w:marRight w:val="0"/>
      <w:marTop w:val="0"/>
      <w:marBottom w:val="0"/>
      <w:divBdr>
        <w:top w:val="none" w:sz="0" w:space="0" w:color="auto"/>
        <w:left w:val="none" w:sz="0" w:space="0" w:color="auto"/>
        <w:bottom w:val="none" w:sz="0" w:space="0" w:color="auto"/>
        <w:right w:val="none" w:sz="0" w:space="0" w:color="auto"/>
      </w:divBdr>
    </w:div>
    <w:div w:id="891313093">
      <w:bodyDiv w:val="1"/>
      <w:marLeft w:val="0"/>
      <w:marRight w:val="0"/>
      <w:marTop w:val="0"/>
      <w:marBottom w:val="0"/>
      <w:divBdr>
        <w:top w:val="none" w:sz="0" w:space="0" w:color="auto"/>
        <w:left w:val="none" w:sz="0" w:space="0" w:color="auto"/>
        <w:bottom w:val="none" w:sz="0" w:space="0" w:color="auto"/>
        <w:right w:val="none" w:sz="0" w:space="0" w:color="auto"/>
      </w:divBdr>
    </w:div>
    <w:div w:id="918293892">
      <w:bodyDiv w:val="1"/>
      <w:marLeft w:val="0"/>
      <w:marRight w:val="0"/>
      <w:marTop w:val="0"/>
      <w:marBottom w:val="0"/>
      <w:divBdr>
        <w:top w:val="none" w:sz="0" w:space="0" w:color="auto"/>
        <w:left w:val="none" w:sz="0" w:space="0" w:color="auto"/>
        <w:bottom w:val="none" w:sz="0" w:space="0" w:color="auto"/>
        <w:right w:val="none" w:sz="0" w:space="0" w:color="auto"/>
      </w:divBdr>
    </w:div>
    <w:div w:id="976180182">
      <w:bodyDiv w:val="1"/>
      <w:marLeft w:val="0"/>
      <w:marRight w:val="0"/>
      <w:marTop w:val="0"/>
      <w:marBottom w:val="0"/>
      <w:divBdr>
        <w:top w:val="none" w:sz="0" w:space="0" w:color="auto"/>
        <w:left w:val="none" w:sz="0" w:space="0" w:color="auto"/>
        <w:bottom w:val="none" w:sz="0" w:space="0" w:color="auto"/>
        <w:right w:val="none" w:sz="0" w:space="0" w:color="auto"/>
      </w:divBdr>
    </w:div>
    <w:div w:id="1079408597">
      <w:bodyDiv w:val="1"/>
      <w:marLeft w:val="0"/>
      <w:marRight w:val="0"/>
      <w:marTop w:val="0"/>
      <w:marBottom w:val="0"/>
      <w:divBdr>
        <w:top w:val="none" w:sz="0" w:space="0" w:color="auto"/>
        <w:left w:val="none" w:sz="0" w:space="0" w:color="auto"/>
        <w:bottom w:val="none" w:sz="0" w:space="0" w:color="auto"/>
        <w:right w:val="none" w:sz="0" w:space="0" w:color="auto"/>
      </w:divBdr>
    </w:div>
    <w:div w:id="1087772073">
      <w:bodyDiv w:val="1"/>
      <w:marLeft w:val="0"/>
      <w:marRight w:val="0"/>
      <w:marTop w:val="0"/>
      <w:marBottom w:val="0"/>
      <w:divBdr>
        <w:top w:val="none" w:sz="0" w:space="0" w:color="auto"/>
        <w:left w:val="none" w:sz="0" w:space="0" w:color="auto"/>
        <w:bottom w:val="none" w:sz="0" w:space="0" w:color="auto"/>
        <w:right w:val="none" w:sz="0" w:space="0" w:color="auto"/>
      </w:divBdr>
    </w:div>
    <w:div w:id="1089929880">
      <w:bodyDiv w:val="1"/>
      <w:marLeft w:val="0"/>
      <w:marRight w:val="0"/>
      <w:marTop w:val="0"/>
      <w:marBottom w:val="0"/>
      <w:divBdr>
        <w:top w:val="none" w:sz="0" w:space="0" w:color="auto"/>
        <w:left w:val="none" w:sz="0" w:space="0" w:color="auto"/>
        <w:bottom w:val="none" w:sz="0" w:space="0" w:color="auto"/>
        <w:right w:val="none" w:sz="0" w:space="0" w:color="auto"/>
      </w:divBdr>
    </w:div>
    <w:div w:id="1125731648">
      <w:bodyDiv w:val="1"/>
      <w:marLeft w:val="0"/>
      <w:marRight w:val="0"/>
      <w:marTop w:val="0"/>
      <w:marBottom w:val="0"/>
      <w:divBdr>
        <w:top w:val="none" w:sz="0" w:space="0" w:color="auto"/>
        <w:left w:val="none" w:sz="0" w:space="0" w:color="auto"/>
        <w:bottom w:val="none" w:sz="0" w:space="0" w:color="auto"/>
        <w:right w:val="none" w:sz="0" w:space="0" w:color="auto"/>
      </w:divBdr>
    </w:div>
    <w:div w:id="1156259767">
      <w:bodyDiv w:val="1"/>
      <w:marLeft w:val="0"/>
      <w:marRight w:val="0"/>
      <w:marTop w:val="0"/>
      <w:marBottom w:val="0"/>
      <w:divBdr>
        <w:top w:val="none" w:sz="0" w:space="0" w:color="auto"/>
        <w:left w:val="none" w:sz="0" w:space="0" w:color="auto"/>
        <w:bottom w:val="none" w:sz="0" w:space="0" w:color="auto"/>
        <w:right w:val="none" w:sz="0" w:space="0" w:color="auto"/>
      </w:divBdr>
    </w:div>
    <w:div w:id="1195122043">
      <w:bodyDiv w:val="1"/>
      <w:marLeft w:val="0"/>
      <w:marRight w:val="0"/>
      <w:marTop w:val="0"/>
      <w:marBottom w:val="0"/>
      <w:divBdr>
        <w:top w:val="none" w:sz="0" w:space="0" w:color="auto"/>
        <w:left w:val="none" w:sz="0" w:space="0" w:color="auto"/>
        <w:bottom w:val="none" w:sz="0" w:space="0" w:color="auto"/>
        <w:right w:val="none" w:sz="0" w:space="0" w:color="auto"/>
      </w:divBdr>
    </w:div>
    <w:div w:id="1227381092">
      <w:bodyDiv w:val="1"/>
      <w:marLeft w:val="0"/>
      <w:marRight w:val="0"/>
      <w:marTop w:val="0"/>
      <w:marBottom w:val="0"/>
      <w:divBdr>
        <w:top w:val="none" w:sz="0" w:space="0" w:color="auto"/>
        <w:left w:val="none" w:sz="0" w:space="0" w:color="auto"/>
        <w:bottom w:val="none" w:sz="0" w:space="0" w:color="auto"/>
        <w:right w:val="none" w:sz="0" w:space="0" w:color="auto"/>
      </w:divBdr>
    </w:div>
    <w:div w:id="1239092261">
      <w:bodyDiv w:val="1"/>
      <w:marLeft w:val="0"/>
      <w:marRight w:val="0"/>
      <w:marTop w:val="0"/>
      <w:marBottom w:val="0"/>
      <w:divBdr>
        <w:top w:val="none" w:sz="0" w:space="0" w:color="auto"/>
        <w:left w:val="none" w:sz="0" w:space="0" w:color="auto"/>
        <w:bottom w:val="none" w:sz="0" w:space="0" w:color="auto"/>
        <w:right w:val="none" w:sz="0" w:space="0" w:color="auto"/>
      </w:divBdr>
    </w:div>
    <w:div w:id="1300840428">
      <w:bodyDiv w:val="1"/>
      <w:marLeft w:val="0"/>
      <w:marRight w:val="0"/>
      <w:marTop w:val="0"/>
      <w:marBottom w:val="0"/>
      <w:divBdr>
        <w:top w:val="none" w:sz="0" w:space="0" w:color="auto"/>
        <w:left w:val="none" w:sz="0" w:space="0" w:color="auto"/>
        <w:bottom w:val="none" w:sz="0" w:space="0" w:color="auto"/>
        <w:right w:val="none" w:sz="0" w:space="0" w:color="auto"/>
      </w:divBdr>
    </w:div>
    <w:div w:id="1301838544">
      <w:bodyDiv w:val="1"/>
      <w:marLeft w:val="0"/>
      <w:marRight w:val="0"/>
      <w:marTop w:val="0"/>
      <w:marBottom w:val="0"/>
      <w:divBdr>
        <w:top w:val="none" w:sz="0" w:space="0" w:color="auto"/>
        <w:left w:val="none" w:sz="0" w:space="0" w:color="auto"/>
        <w:bottom w:val="none" w:sz="0" w:space="0" w:color="auto"/>
        <w:right w:val="none" w:sz="0" w:space="0" w:color="auto"/>
      </w:divBdr>
    </w:div>
    <w:div w:id="1315834970">
      <w:bodyDiv w:val="1"/>
      <w:marLeft w:val="0"/>
      <w:marRight w:val="0"/>
      <w:marTop w:val="0"/>
      <w:marBottom w:val="0"/>
      <w:divBdr>
        <w:top w:val="none" w:sz="0" w:space="0" w:color="auto"/>
        <w:left w:val="none" w:sz="0" w:space="0" w:color="auto"/>
        <w:bottom w:val="none" w:sz="0" w:space="0" w:color="auto"/>
        <w:right w:val="none" w:sz="0" w:space="0" w:color="auto"/>
      </w:divBdr>
    </w:div>
    <w:div w:id="1328095969">
      <w:bodyDiv w:val="1"/>
      <w:marLeft w:val="0"/>
      <w:marRight w:val="0"/>
      <w:marTop w:val="0"/>
      <w:marBottom w:val="0"/>
      <w:divBdr>
        <w:top w:val="none" w:sz="0" w:space="0" w:color="auto"/>
        <w:left w:val="none" w:sz="0" w:space="0" w:color="auto"/>
        <w:bottom w:val="none" w:sz="0" w:space="0" w:color="auto"/>
        <w:right w:val="none" w:sz="0" w:space="0" w:color="auto"/>
      </w:divBdr>
    </w:div>
    <w:div w:id="1345787221">
      <w:bodyDiv w:val="1"/>
      <w:marLeft w:val="0"/>
      <w:marRight w:val="0"/>
      <w:marTop w:val="0"/>
      <w:marBottom w:val="0"/>
      <w:divBdr>
        <w:top w:val="none" w:sz="0" w:space="0" w:color="auto"/>
        <w:left w:val="none" w:sz="0" w:space="0" w:color="auto"/>
        <w:bottom w:val="none" w:sz="0" w:space="0" w:color="auto"/>
        <w:right w:val="none" w:sz="0" w:space="0" w:color="auto"/>
      </w:divBdr>
    </w:div>
    <w:div w:id="1404525176">
      <w:bodyDiv w:val="1"/>
      <w:marLeft w:val="0"/>
      <w:marRight w:val="0"/>
      <w:marTop w:val="0"/>
      <w:marBottom w:val="0"/>
      <w:divBdr>
        <w:top w:val="none" w:sz="0" w:space="0" w:color="auto"/>
        <w:left w:val="none" w:sz="0" w:space="0" w:color="auto"/>
        <w:bottom w:val="none" w:sz="0" w:space="0" w:color="auto"/>
        <w:right w:val="none" w:sz="0" w:space="0" w:color="auto"/>
      </w:divBdr>
    </w:div>
    <w:div w:id="1446583910">
      <w:bodyDiv w:val="1"/>
      <w:marLeft w:val="0"/>
      <w:marRight w:val="0"/>
      <w:marTop w:val="0"/>
      <w:marBottom w:val="0"/>
      <w:divBdr>
        <w:top w:val="none" w:sz="0" w:space="0" w:color="auto"/>
        <w:left w:val="none" w:sz="0" w:space="0" w:color="auto"/>
        <w:bottom w:val="none" w:sz="0" w:space="0" w:color="auto"/>
        <w:right w:val="none" w:sz="0" w:space="0" w:color="auto"/>
      </w:divBdr>
    </w:div>
    <w:div w:id="1580867823">
      <w:bodyDiv w:val="1"/>
      <w:marLeft w:val="0"/>
      <w:marRight w:val="0"/>
      <w:marTop w:val="0"/>
      <w:marBottom w:val="0"/>
      <w:divBdr>
        <w:top w:val="none" w:sz="0" w:space="0" w:color="auto"/>
        <w:left w:val="none" w:sz="0" w:space="0" w:color="auto"/>
        <w:bottom w:val="none" w:sz="0" w:space="0" w:color="auto"/>
        <w:right w:val="none" w:sz="0" w:space="0" w:color="auto"/>
      </w:divBdr>
    </w:div>
    <w:div w:id="1587373388">
      <w:bodyDiv w:val="1"/>
      <w:marLeft w:val="0"/>
      <w:marRight w:val="0"/>
      <w:marTop w:val="0"/>
      <w:marBottom w:val="0"/>
      <w:divBdr>
        <w:top w:val="none" w:sz="0" w:space="0" w:color="auto"/>
        <w:left w:val="none" w:sz="0" w:space="0" w:color="auto"/>
        <w:bottom w:val="none" w:sz="0" w:space="0" w:color="auto"/>
        <w:right w:val="none" w:sz="0" w:space="0" w:color="auto"/>
      </w:divBdr>
    </w:div>
    <w:div w:id="1610429553">
      <w:bodyDiv w:val="1"/>
      <w:marLeft w:val="0"/>
      <w:marRight w:val="0"/>
      <w:marTop w:val="0"/>
      <w:marBottom w:val="0"/>
      <w:divBdr>
        <w:top w:val="none" w:sz="0" w:space="0" w:color="auto"/>
        <w:left w:val="none" w:sz="0" w:space="0" w:color="auto"/>
        <w:bottom w:val="none" w:sz="0" w:space="0" w:color="auto"/>
        <w:right w:val="none" w:sz="0" w:space="0" w:color="auto"/>
      </w:divBdr>
    </w:div>
    <w:div w:id="1730879906">
      <w:bodyDiv w:val="1"/>
      <w:marLeft w:val="0"/>
      <w:marRight w:val="0"/>
      <w:marTop w:val="0"/>
      <w:marBottom w:val="0"/>
      <w:divBdr>
        <w:top w:val="none" w:sz="0" w:space="0" w:color="auto"/>
        <w:left w:val="none" w:sz="0" w:space="0" w:color="auto"/>
        <w:bottom w:val="none" w:sz="0" w:space="0" w:color="auto"/>
        <w:right w:val="none" w:sz="0" w:space="0" w:color="auto"/>
      </w:divBdr>
    </w:div>
    <w:div w:id="1734429837">
      <w:bodyDiv w:val="1"/>
      <w:marLeft w:val="0"/>
      <w:marRight w:val="0"/>
      <w:marTop w:val="0"/>
      <w:marBottom w:val="0"/>
      <w:divBdr>
        <w:top w:val="none" w:sz="0" w:space="0" w:color="auto"/>
        <w:left w:val="none" w:sz="0" w:space="0" w:color="auto"/>
        <w:bottom w:val="none" w:sz="0" w:space="0" w:color="auto"/>
        <w:right w:val="none" w:sz="0" w:space="0" w:color="auto"/>
      </w:divBdr>
    </w:div>
    <w:div w:id="1750300860">
      <w:bodyDiv w:val="1"/>
      <w:marLeft w:val="0"/>
      <w:marRight w:val="0"/>
      <w:marTop w:val="0"/>
      <w:marBottom w:val="0"/>
      <w:divBdr>
        <w:top w:val="none" w:sz="0" w:space="0" w:color="auto"/>
        <w:left w:val="none" w:sz="0" w:space="0" w:color="auto"/>
        <w:bottom w:val="none" w:sz="0" w:space="0" w:color="auto"/>
        <w:right w:val="none" w:sz="0" w:space="0" w:color="auto"/>
      </w:divBdr>
    </w:div>
    <w:div w:id="1760908161">
      <w:bodyDiv w:val="1"/>
      <w:marLeft w:val="0"/>
      <w:marRight w:val="0"/>
      <w:marTop w:val="0"/>
      <w:marBottom w:val="0"/>
      <w:divBdr>
        <w:top w:val="none" w:sz="0" w:space="0" w:color="auto"/>
        <w:left w:val="none" w:sz="0" w:space="0" w:color="auto"/>
        <w:bottom w:val="none" w:sz="0" w:space="0" w:color="auto"/>
        <w:right w:val="none" w:sz="0" w:space="0" w:color="auto"/>
      </w:divBdr>
    </w:div>
    <w:div w:id="1784494637">
      <w:bodyDiv w:val="1"/>
      <w:marLeft w:val="0"/>
      <w:marRight w:val="0"/>
      <w:marTop w:val="0"/>
      <w:marBottom w:val="0"/>
      <w:divBdr>
        <w:top w:val="none" w:sz="0" w:space="0" w:color="auto"/>
        <w:left w:val="none" w:sz="0" w:space="0" w:color="auto"/>
        <w:bottom w:val="none" w:sz="0" w:space="0" w:color="auto"/>
        <w:right w:val="none" w:sz="0" w:space="0" w:color="auto"/>
      </w:divBdr>
    </w:div>
    <w:div w:id="1831410571">
      <w:bodyDiv w:val="1"/>
      <w:marLeft w:val="0"/>
      <w:marRight w:val="0"/>
      <w:marTop w:val="0"/>
      <w:marBottom w:val="0"/>
      <w:divBdr>
        <w:top w:val="none" w:sz="0" w:space="0" w:color="auto"/>
        <w:left w:val="none" w:sz="0" w:space="0" w:color="auto"/>
        <w:bottom w:val="none" w:sz="0" w:space="0" w:color="auto"/>
        <w:right w:val="none" w:sz="0" w:space="0" w:color="auto"/>
      </w:divBdr>
    </w:div>
    <w:div w:id="1921869986">
      <w:bodyDiv w:val="1"/>
      <w:marLeft w:val="0"/>
      <w:marRight w:val="0"/>
      <w:marTop w:val="0"/>
      <w:marBottom w:val="0"/>
      <w:divBdr>
        <w:top w:val="none" w:sz="0" w:space="0" w:color="auto"/>
        <w:left w:val="none" w:sz="0" w:space="0" w:color="auto"/>
        <w:bottom w:val="none" w:sz="0" w:space="0" w:color="auto"/>
        <w:right w:val="none" w:sz="0" w:space="0" w:color="auto"/>
      </w:divBdr>
    </w:div>
    <w:div w:id="1927760767">
      <w:bodyDiv w:val="1"/>
      <w:marLeft w:val="0"/>
      <w:marRight w:val="0"/>
      <w:marTop w:val="0"/>
      <w:marBottom w:val="0"/>
      <w:divBdr>
        <w:top w:val="none" w:sz="0" w:space="0" w:color="auto"/>
        <w:left w:val="none" w:sz="0" w:space="0" w:color="auto"/>
        <w:bottom w:val="none" w:sz="0" w:space="0" w:color="auto"/>
        <w:right w:val="none" w:sz="0" w:space="0" w:color="auto"/>
      </w:divBdr>
    </w:div>
    <w:div w:id="1961641829">
      <w:bodyDiv w:val="1"/>
      <w:marLeft w:val="0"/>
      <w:marRight w:val="0"/>
      <w:marTop w:val="0"/>
      <w:marBottom w:val="0"/>
      <w:divBdr>
        <w:top w:val="none" w:sz="0" w:space="0" w:color="auto"/>
        <w:left w:val="none" w:sz="0" w:space="0" w:color="auto"/>
        <w:bottom w:val="none" w:sz="0" w:space="0" w:color="auto"/>
        <w:right w:val="none" w:sz="0" w:space="0" w:color="auto"/>
      </w:divBdr>
    </w:div>
    <w:div w:id="1995721565">
      <w:bodyDiv w:val="1"/>
      <w:marLeft w:val="0"/>
      <w:marRight w:val="0"/>
      <w:marTop w:val="0"/>
      <w:marBottom w:val="0"/>
      <w:divBdr>
        <w:top w:val="none" w:sz="0" w:space="0" w:color="auto"/>
        <w:left w:val="none" w:sz="0" w:space="0" w:color="auto"/>
        <w:bottom w:val="none" w:sz="0" w:space="0" w:color="auto"/>
        <w:right w:val="none" w:sz="0" w:space="0" w:color="auto"/>
      </w:divBdr>
    </w:div>
    <w:div w:id="2020690380">
      <w:bodyDiv w:val="1"/>
      <w:marLeft w:val="0"/>
      <w:marRight w:val="0"/>
      <w:marTop w:val="0"/>
      <w:marBottom w:val="0"/>
      <w:divBdr>
        <w:top w:val="none" w:sz="0" w:space="0" w:color="auto"/>
        <w:left w:val="none" w:sz="0" w:space="0" w:color="auto"/>
        <w:bottom w:val="none" w:sz="0" w:space="0" w:color="auto"/>
        <w:right w:val="none" w:sz="0" w:space="0" w:color="auto"/>
      </w:divBdr>
    </w:div>
    <w:div w:id="2083286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www.justdigi.ee/sites/default/files/documents/2022-10/Eeln%c3%b5u%20ja%20seletuskirja%20vormistamise%20juhend.pdf" TargetMode="External"/><Relationship Id="rId2" Type="http://schemas.openxmlformats.org/officeDocument/2006/relationships/hyperlink" Target="https://www.justdigi.ee/sites/default/files/documents/2022-10/Eeln%c3%b5u%20ja%20seletuskirja%20vormistamise%20juhend.pdf" TargetMode="External"/><Relationship Id="rId1" Type="http://schemas.openxmlformats.org/officeDocument/2006/relationships/hyperlink" Target="https://www.just.ee/sites/default/files/documents/2021-09/Hea%20%C3%B5igusloome%20ja%20normitehnika%20eeskiri.pdf" TargetMode="External"/><Relationship Id="rId6" Type="http://schemas.openxmlformats.org/officeDocument/2006/relationships/hyperlink" Target="https://www.riigiteataja.ee/akt/128122024071" TargetMode="External"/><Relationship Id="rId5" Type="http://schemas.openxmlformats.org/officeDocument/2006/relationships/hyperlink" Target="https://www.riigiteataja.ee/akt/119082025001" TargetMode="External"/><Relationship Id="rId4" Type="http://schemas.openxmlformats.org/officeDocument/2006/relationships/hyperlink" Target="https://www.justdigi.ee/sites/default/files/documents/2021-09/Hea%20%c3%b5igusloome%20ja%20normitehnika%20eeskiri.pdf"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s://portaal.agri.ee/avalik/" TargetMode="External"/><Relationship Id="rId21" Type="http://schemas.openxmlformats.org/officeDocument/2006/relationships/hyperlink" Target="https://www.riigiteataja.ee/akt/dyn=123112022007&amp;id=118122018009" TargetMode="External"/><Relationship Id="rId42" Type="http://schemas.openxmlformats.org/officeDocument/2006/relationships/hyperlink" Target="https://xgis.maaamet.ee/xgis2/page/app/maaparandus" TargetMode="External"/><Relationship Id="rId47" Type="http://schemas.openxmlformats.org/officeDocument/2006/relationships/hyperlink" Target="https://xgis.maaamet.ee/xgis2/page/app/maaparandus" TargetMode="External"/><Relationship Id="rId63" Type="http://schemas.openxmlformats.org/officeDocument/2006/relationships/hyperlink" Target="https://xgis.maaamet.ee/xgis2/page/app/maaparandus" TargetMode="External"/><Relationship Id="rId68" Type="http://schemas.openxmlformats.org/officeDocument/2006/relationships/hyperlink" Target="https://www.riigiteataja.ee/akt/115012019013" TargetMode="External"/><Relationship Id="rId2" Type="http://schemas.openxmlformats.org/officeDocument/2006/relationships/customXml" Target="../customXml/item2.xml"/><Relationship Id="rId16" Type="http://schemas.openxmlformats.org/officeDocument/2006/relationships/hyperlink" Target="mailto:reena.osolin@agri.ee" TargetMode="External"/><Relationship Id="rId29" Type="http://schemas.openxmlformats.org/officeDocument/2006/relationships/hyperlink" Target="https://xgis.maaamet.ee/xgis2/page/app/maaparandus" TargetMode="External"/><Relationship Id="rId11" Type="http://schemas.openxmlformats.org/officeDocument/2006/relationships/comments" Target="comments.xml"/><Relationship Id="rId24" Type="http://schemas.openxmlformats.org/officeDocument/2006/relationships/footer" Target="footer1.xml"/><Relationship Id="rId32" Type="http://schemas.openxmlformats.org/officeDocument/2006/relationships/hyperlink" Target="https://athena.agri.ee/connect/analyst/mobile/" TargetMode="External"/><Relationship Id="rId37" Type="http://schemas.openxmlformats.org/officeDocument/2006/relationships/hyperlink" Target="https://geoportaal.maaamet.ee/est/kaardirakendused/veemajanduskavade-meetmete-kaardirakendus-p860.html" TargetMode="External"/><Relationship Id="rId40" Type="http://schemas.openxmlformats.org/officeDocument/2006/relationships/hyperlink" Target="https://xgis.maaamet.ee/xgis2/page/app/maaparandus" TargetMode="External"/><Relationship Id="rId45" Type="http://schemas.openxmlformats.org/officeDocument/2006/relationships/hyperlink" Target="https://xgis.maaamet.ee/xgis2/page/app/maaparandus" TargetMode="External"/><Relationship Id="rId53" Type="http://schemas.openxmlformats.org/officeDocument/2006/relationships/hyperlink" Target="https://xgis.maaamet.ee/xgis2/page/app/maaparandus" TargetMode="External"/><Relationship Id="rId58" Type="http://schemas.openxmlformats.org/officeDocument/2006/relationships/hyperlink" Target="https://geoportaal.maaamet.ee/est/kaardirakendused/veemajanduskavade-meetmete-kaardirakendus-p860.html" TargetMode="External"/><Relationship Id="rId66" Type="http://schemas.openxmlformats.org/officeDocument/2006/relationships/hyperlink" Target="https://www.riigiteataja.ee/akt/118122018009" TargetMode="External"/><Relationship Id="rId74"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infoleht.keskkonnainfo.ee/" TargetMode="External"/><Relationship Id="rId19" Type="http://schemas.openxmlformats.org/officeDocument/2006/relationships/hyperlink" Target="https://www.riigiteataja.ee/akt/128122024064" TargetMode="External"/><Relationship Id="rId14" Type="http://schemas.microsoft.com/office/2018/08/relationships/commentsExtensible" Target="commentsExtensible.xml"/><Relationship Id="rId22" Type="http://schemas.openxmlformats.org/officeDocument/2006/relationships/hyperlink" Target="https://www.riigiteataja.ee/akt/118072025014?leiaKehtiv" TargetMode="External"/><Relationship Id="rId27" Type="http://schemas.openxmlformats.org/officeDocument/2006/relationships/hyperlink" Target="https://xgis.maaamet.ee/xgis2/page/app/maaparandus" TargetMode="External"/><Relationship Id="rId30" Type="http://schemas.openxmlformats.org/officeDocument/2006/relationships/hyperlink" Target="https://xgis.maaamet.ee/xgis2/page/app/maaparandus" TargetMode="External"/><Relationship Id="rId35" Type="http://schemas.openxmlformats.org/officeDocument/2006/relationships/hyperlink" Target="https://landscape-geoinformatics.ut.ee/doc/projekti_lopparuanne_veekaitsevoondid_puhverribad.pdf" TargetMode="External"/><Relationship Id="rId43" Type="http://schemas.openxmlformats.org/officeDocument/2006/relationships/hyperlink" Target="https://xgis.maaamet.ee/xgis2/page/app/maaparandus" TargetMode="External"/><Relationship Id="rId48" Type="http://schemas.openxmlformats.org/officeDocument/2006/relationships/hyperlink" Target="https://xgis.maaamet.ee/xgis2/page/app/maaparandus" TargetMode="External"/><Relationship Id="rId56" Type="http://schemas.openxmlformats.org/officeDocument/2006/relationships/hyperlink" Target="https://landscape-geoinformatics.ut.ee/doc/projekti_lopparuanne_veekaitsevoondid_puhverribad.pdf" TargetMode="External"/><Relationship Id="rId64" Type="http://schemas.openxmlformats.org/officeDocument/2006/relationships/hyperlink" Target="https://infoleht.keskkonnainfo.ee/" TargetMode="External"/><Relationship Id="rId69" Type="http://schemas.openxmlformats.org/officeDocument/2006/relationships/hyperlink" Target="https://www.riigiteataja.ee/akt/126022019026" TargetMode="External"/><Relationship Id="rId8" Type="http://schemas.openxmlformats.org/officeDocument/2006/relationships/webSettings" Target="webSettings.xml"/><Relationship Id="rId51" Type="http://schemas.openxmlformats.org/officeDocument/2006/relationships/hyperlink" Target="https://xgis.maaamet.ee/xgis2/page/app/maaparandus"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mailto:" TargetMode="External"/><Relationship Id="rId25" Type="http://schemas.openxmlformats.org/officeDocument/2006/relationships/hyperlink" Target="https://www.riigiteataja.ee/akt/104042020004" TargetMode="External"/><Relationship Id="rId33" Type="http://schemas.openxmlformats.org/officeDocument/2006/relationships/hyperlink" Target="https://xgis.maaamet.ee/xgis2/page/app/maaparandus" TargetMode="External"/><Relationship Id="rId38" Type="http://schemas.openxmlformats.org/officeDocument/2006/relationships/hyperlink" Target="https://geoportaal.maaamet.ee/est/kaardirakendused/pollumajanduse-veekaitsepiirangud-p479.html" TargetMode="External"/><Relationship Id="rId46" Type="http://schemas.openxmlformats.org/officeDocument/2006/relationships/hyperlink" Target="https://xgis.maaamet.ee/xgis2/page/app/maaparandus" TargetMode="External"/><Relationship Id="rId59" Type="http://schemas.openxmlformats.org/officeDocument/2006/relationships/hyperlink" Target="https://geoportaal.maaamet.ee/est/kaardirakendused/pollumajanduse-veekaitsepiirangud-p479.html" TargetMode="External"/><Relationship Id="rId67" Type="http://schemas.openxmlformats.org/officeDocument/2006/relationships/hyperlink" Target="https://www.riigiteataja.ee/akt/118122018009" TargetMode="External"/><Relationship Id="rId20" Type="http://schemas.openxmlformats.org/officeDocument/2006/relationships/hyperlink" Target="https://www.riigiteataja.ee/akt/dyn=123112022007&amp;id=126022019026;108052019001" TargetMode="External"/><Relationship Id="rId41" Type="http://schemas.openxmlformats.org/officeDocument/2006/relationships/hyperlink" Target="https://xgis.maaamet.ee/xgis2/page/app/maaparandus" TargetMode="External"/><Relationship Id="rId54" Type="http://schemas.openxmlformats.org/officeDocument/2006/relationships/hyperlink" Target="https://infoleht.keskkonnainfo.ee/" TargetMode="External"/><Relationship Id="rId62" Type="http://schemas.openxmlformats.org/officeDocument/2006/relationships/hyperlink" Target="https://geoportaal.maaamet.ee/est/kaardirakendused/veemajanduskavade-meetmete-kaardirakendus-p860.html" TargetMode="External"/><Relationship Id="rId70" Type="http://schemas.openxmlformats.org/officeDocument/2006/relationships/hyperlink" Target="https://www.riigiteataja.ee/akt/111122018001"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merly.kiisler@agri.ee" TargetMode="External"/><Relationship Id="rId23" Type="http://schemas.openxmlformats.org/officeDocument/2006/relationships/hyperlink" Target="https://www.riha.ee/Infos%C3%BCsteemid/Vaata/mtr" TargetMode="External"/><Relationship Id="rId28" Type="http://schemas.openxmlformats.org/officeDocument/2006/relationships/hyperlink" Target="https://portaal.agri.ee/avalik/" TargetMode="External"/><Relationship Id="rId36" Type="http://schemas.openxmlformats.org/officeDocument/2006/relationships/hyperlink" Target="https://puhverribad.web.app/" TargetMode="External"/><Relationship Id="rId49" Type="http://schemas.openxmlformats.org/officeDocument/2006/relationships/hyperlink" Target="https://kls.pria.ee/kaart/" TargetMode="External"/><Relationship Id="rId57" Type="http://schemas.openxmlformats.org/officeDocument/2006/relationships/hyperlink" Target="https://puhverribad.web.app/" TargetMode="External"/><Relationship Id="rId10" Type="http://schemas.openxmlformats.org/officeDocument/2006/relationships/endnotes" Target="endnotes.xml"/><Relationship Id="rId31" Type="http://schemas.openxmlformats.org/officeDocument/2006/relationships/hyperlink" Target="https://www.agri.ee/" TargetMode="External"/><Relationship Id="rId44" Type="http://schemas.openxmlformats.org/officeDocument/2006/relationships/hyperlink" Target="https://xgis.maaamet.ee/xgis2/page/app/maaparandus" TargetMode="External"/><Relationship Id="rId52" Type="http://schemas.openxmlformats.org/officeDocument/2006/relationships/hyperlink" Target="https://infoleht.keskkonnainfo.ee/" TargetMode="External"/><Relationship Id="rId60" Type="http://schemas.openxmlformats.org/officeDocument/2006/relationships/hyperlink" Target="https://xgis.maaamet.ee/xgis2/page/app/maaparandus" TargetMode="External"/><Relationship Id="rId65" Type="http://schemas.openxmlformats.org/officeDocument/2006/relationships/hyperlink" Target="https://www.riigiteataja.ee/akt/122122018025" TargetMode="External"/><Relationship Id="rId73"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hyperlink" Target="mailto:leeni.kohal@agri.ee" TargetMode="External"/><Relationship Id="rId39" Type="http://schemas.openxmlformats.org/officeDocument/2006/relationships/hyperlink" Target="https://infoleht.keskkonnainfo.ee/" TargetMode="External"/><Relationship Id="rId34" Type="http://schemas.openxmlformats.org/officeDocument/2006/relationships/hyperlink" Target="https://kls.pria.ee/kaart/" TargetMode="External"/><Relationship Id="rId50" Type="http://schemas.openxmlformats.org/officeDocument/2006/relationships/hyperlink" Target="https://xgis.maaamet.ee/xgis2/page/app/maaparandus" TargetMode="External"/><Relationship Id="rId55" Type="http://schemas.openxmlformats.org/officeDocument/2006/relationships/hyperlink" Target="https://xgis.maaamet.ee/xgis2/page/app/maaparandus" TargetMode="External"/><Relationship Id="rId7" Type="http://schemas.openxmlformats.org/officeDocument/2006/relationships/settings" Target="settings.xml"/><Relationship Id="rId71" Type="http://schemas.openxmlformats.org/officeDocument/2006/relationships/hyperlink" Target="https://www.riigiteataja.ee/akt/10404202000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ehitusinsener.ee/wp-content/uploads/2025/01/Kutse-andmise-kord-uldehituse-keskkonnatehnika-ja-tehnosusteemide-ja-ehitusautomaatika-inseneeria-kutsetele-01.01.2025-1.pdf" TargetMode="External"/><Relationship Id="rId2" Type="http://schemas.openxmlformats.org/officeDocument/2006/relationships/hyperlink" Target="https://xgis.maaamet.ee/xgis2/page/app/maaparandus" TargetMode="External"/><Relationship Id="rId1" Type="http://schemas.openxmlformats.org/officeDocument/2006/relationships/hyperlink" Target="https://eelnoud.valitsus.ee/main/mount/docList/05bdd9f8-766d-4cdf-bfb8-e1d07b3869f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0BFCF-F4C0-40B5-A424-C562966C9343}">
  <ds:schemaRefs>
    <ds:schemaRef ds:uri="http://schemas.microsoft.com/sharepoint/v3/contenttype/forms"/>
  </ds:schemaRefs>
</ds:datastoreItem>
</file>

<file path=customXml/itemProps2.xml><?xml version="1.0" encoding="utf-8"?>
<ds:datastoreItem xmlns:ds="http://schemas.openxmlformats.org/officeDocument/2006/customXml" ds:itemID="{1F2912AD-4E74-4468-AC40-2C6882EB08F2}">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9E668185-6ABD-420E-B307-18AD04376B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FA0731-D9E8-4695-86D9-A847A014F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33699</Words>
  <Characters>195455</Characters>
  <Application>Microsoft Office Word</Application>
  <DocSecurity>0</DocSecurity>
  <Lines>1628</Lines>
  <Paragraphs>457</Paragraphs>
  <ScaleCrop>false</ScaleCrop>
  <HeadingPairs>
    <vt:vector size="2" baseType="variant">
      <vt:variant>
        <vt:lpstr>Pealkiri</vt:lpstr>
      </vt:variant>
      <vt:variant>
        <vt:i4>1</vt:i4>
      </vt:variant>
    </vt:vector>
  </HeadingPairs>
  <TitlesOfParts>
    <vt:vector size="1" baseType="lpstr">
      <vt:lpstr/>
    </vt:vector>
  </TitlesOfParts>
  <Company>Põllumajandusministeerium</Company>
  <LinksUpToDate>false</LinksUpToDate>
  <CharactersWithSpaces>228697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Raili Sillart</dc:creator>
  <cp:lastModifiedBy>Maarja-Liis Lall - JUSTDIGI</cp:lastModifiedBy>
  <cp:revision>2</cp:revision>
  <cp:lastPrinted>2014-08-25T10:51:00Z</cp:lastPrinted>
  <dcterms:created xsi:type="dcterms:W3CDTF">2026-02-26T14:18:00Z</dcterms:created>
  <dcterms:modified xsi:type="dcterms:W3CDTF">2026-02-26T14:18:00Z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2026-02-09T09:12:38Z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45819c07-f04e-460f-86d8-e5f59aabe771</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